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9BB91" w14:textId="344D7081" w:rsidR="005C2681" w:rsidRDefault="001F0E56" w:rsidP="0001016C">
      <w:pPr>
        <w:tabs>
          <w:tab w:val="left" w:pos="1380"/>
          <w:tab w:val="center" w:pos="4762"/>
        </w:tabs>
        <w:rPr>
          <w:noProof/>
        </w:rPr>
      </w:pPr>
      <w:r>
        <w:rPr>
          <w:noProof/>
        </w:rPr>
        <mc:AlternateContent>
          <mc:Choice Requires="wps">
            <w:drawing>
              <wp:anchor distT="0" distB="0" distL="114300" distR="114300" simplePos="0" relativeHeight="251973632" behindDoc="0" locked="0" layoutInCell="1" allowOverlap="1" wp14:anchorId="58F98A86" wp14:editId="10D00FC1">
                <wp:simplePos x="0" y="0"/>
                <wp:positionH relativeFrom="column">
                  <wp:posOffset>560070</wp:posOffset>
                </wp:positionH>
                <wp:positionV relativeFrom="paragraph">
                  <wp:posOffset>-45416</wp:posOffset>
                </wp:positionV>
                <wp:extent cx="332105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1050" cy="1403985"/>
                        </a:xfrm>
                        <a:prstGeom prst="rect">
                          <a:avLst/>
                        </a:prstGeom>
                        <a:solidFill>
                          <a:srgbClr val="FFFFFF"/>
                        </a:solidFill>
                        <a:ln w="9525">
                          <a:noFill/>
                          <a:miter lim="800000"/>
                          <a:headEnd/>
                          <a:tailEnd/>
                        </a:ln>
                      </wps:spPr>
                      <wps:txbx>
                        <w:txbxContent>
                          <w:p w14:paraId="1674C6E7" w14:textId="77777777" w:rsidR="00D80AFD" w:rsidRDefault="00D80AFD" w:rsidP="001F0E56">
                            <w:r>
                              <w:rPr>
                                <w:b/>
                                <w:bCs/>
                                <w:noProof/>
                                <w:sz w:val="18"/>
                              </w:rPr>
                              <w:drawing>
                                <wp:inline distT="0" distB="0" distL="0" distR="0" wp14:anchorId="1332B73D" wp14:editId="1BAC4E11">
                                  <wp:extent cx="3129280" cy="1127838"/>
                                  <wp:effectExtent l="0" t="0" r="0" b="0"/>
                                  <wp:docPr id="161" name="Imag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9280" cy="1127838"/>
                                          </a:xfrm>
                                          <a:prstGeom prst="rect">
                                            <a:avLst/>
                                          </a:prstGeom>
                                          <a:solidFill>
                                            <a:srgbClr val="FFFFFF"/>
                                          </a:solid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44.1pt;margin-top:-3.6pt;width:261.5pt;height:110.55pt;z-index:251973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" stroked="f">
                <v:textbox style="mso-fit-shape-to-text:t">
                  <w:txbxContent>
                    <w:p w14:paraId="1674C6E7" w14:textId="77777777" w:rsidR="00D80AFD" w:rsidRDefault="00D80AFD" w:rsidP="001F0E56">
                      <w:r>
                        <w:rPr>
                          <w:b/>
                          <w:bCs/>
                          <w:noProof/>
                          <w:sz w:val="18"/>
                        </w:rPr>
                        <w:drawing>
                          <wp:inline distT="0" distB="0" distL="0" distR="0" wp14:anchorId="1332B73D" wp14:editId="1BAC4E11">
                            <wp:extent cx="3129280" cy="1127838"/>
                            <wp:effectExtent l="0" t="0" r="0" b="0"/>
                            <wp:docPr id="161" name="Imag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29280" cy="1127838"/>
                                    </a:xfrm>
                                    <a:prstGeom prst="rect">
                                      <a:avLst/>
                                    </a:prstGeom>
                                    <a:solidFill>
                                      <a:srgbClr val="FFFFFF"/>
                                    </a:solid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975680" behindDoc="0" locked="0" layoutInCell="1" allowOverlap="1" wp14:anchorId="3D90A70D" wp14:editId="19E1CB26">
                <wp:simplePos x="0" y="0"/>
                <wp:positionH relativeFrom="column">
                  <wp:posOffset>4124711</wp:posOffset>
                </wp:positionH>
                <wp:positionV relativeFrom="paragraph">
                  <wp:posOffset>-238539</wp:posOffset>
                </wp:positionV>
                <wp:extent cx="1431985" cy="1630392"/>
                <wp:effectExtent l="0" t="0" r="0" b="8255"/>
                <wp:wrapNone/>
                <wp:docPr id="16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985" cy="1630392"/>
                        </a:xfrm>
                        <a:prstGeom prst="rect">
                          <a:avLst/>
                        </a:prstGeom>
                        <a:solidFill>
                          <a:srgbClr val="FFFFFF"/>
                        </a:solidFill>
                        <a:ln w="9525">
                          <a:noFill/>
                          <a:miter lim="800000"/>
                          <a:headEnd/>
                          <a:tailEnd/>
                        </a:ln>
                      </wps:spPr>
                      <wps:txbx>
                        <w:txbxContent>
                          <w:p w14:paraId="5356BA64" w14:textId="77777777" w:rsidR="00D80AFD" w:rsidRDefault="00D80AFD" w:rsidP="001F0E56">
                            <w:r>
                              <w:rPr>
                                <w:noProof/>
                              </w:rPr>
                              <w:drawing>
                                <wp:inline distT="0" distB="0" distL="0" distR="0" wp14:anchorId="53132325" wp14:editId="2BD8A3F2">
                                  <wp:extent cx="1026170" cy="1319916"/>
                                  <wp:effectExtent l="0" t="0" r="2540" b="0"/>
                                  <wp:docPr id="163" name="Imag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099" cy="1322398"/>
                                          </a:xfrm>
                                          <a:prstGeom prst="rect">
                                            <a:avLst/>
                                          </a:prstGeom>
                                          <a:solidFill>
                                            <a:srgbClr val="FFFFFF"/>
                                          </a:solid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24.8pt;margin-top:-18.8pt;width:112.75pt;height:128.4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" stroked="f">
                <v:textbox>
                  <w:txbxContent>
                    <w:p w14:paraId="5356BA64" w14:textId="77777777" w:rsidR="00D80AFD" w:rsidRDefault="00D80AFD" w:rsidP="001F0E56">
                      <w:r>
                        <w:rPr>
                          <w:noProof/>
                        </w:rPr>
                        <w:drawing>
                          <wp:inline distT="0" distB="0" distL="0" distR="0" wp14:anchorId="53132325" wp14:editId="2BD8A3F2">
                            <wp:extent cx="1026170" cy="1319916"/>
                            <wp:effectExtent l="0" t="0" r="2540" b="0"/>
                            <wp:docPr id="163" name="Imag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28099" cy="1322398"/>
                                    </a:xfrm>
                                    <a:prstGeom prst="rect">
                                      <a:avLst/>
                                    </a:prstGeom>
                                    <a:solidFill>
                                      <a:srgbClr val="FFFFFF"/>
                                    </a:solidFill>
                                    <a:ln>
                                      <a:noFill/>
                                    </a:ln>
                                  </pic:spPr>
                                </pic:pic>
                              </a:graphicData>
                            </a:graphic>
                          </wp:inline>
                        </w:drawing>
                      </w:r>
                    </w:p>
                  </w:txbxContent>
                </v:textbox>
              </v:shape>
            </w:pict>
          </mc:Fallback>
        </mc:AlternateContent>
      </w:r>
    </w:p>
    <w:p w14:paraId="23BD56B6" w14:textId="739C6B4D" w:rsidR="004B31B5" w:rsidRDefault="004B31B5" w:rsidP="0001016C">
      <w:pPr>
        <w:tabs>
          <w:tab w:val="left" w:pos="1380"/>
          <w:tab w:val="center" w:pos="4762"/>
        </w:tabs>
        <w:rPr>
          <w:noProof/>
        </w:rPr>
      </w:pPr>
    </w:p>
    <w:p w14:paraId="31B43DF7" w14:textId="0CE17F0C" w:rsidR="004B31B5" w:rsidRDefault="004B31B5" w:rsidP="0001016C">
      <w:pPr>
        <w:tabs>
          <w:tab w:val="left" w:pos="1380"/>
          <w:tab w:val="center" w:pos="4762"/>
        </w:tabs>
        <w:rPr>
          <w:noProof/>
        </w:rPr>
      </w:pPr>
    </w:p>
    <w:p w14:paraId="1E7B878B" w14:textId="77777777" w:rsidR="00F508C7" w:rsidRDefault="00F508C7" w:rsidP="0001016C">
      <w:pPr>
        <w:tabs>
          <w:tab w:val="left" w:pos="1380"/>
          <w:tab w:val="center" w:pos="4762"/>
        </w:tabs>
        <w:rPr>
          <w:noProof/>
        </w:rPr>
      </w:pPr>
    </w:p>
    <w:tbl>
      <w:tblPr>
        <w:tblpPr w:leftFromText="141" w:rightFromText="141" w:vertAnchor="page" w:horzAnchor="margin" w:tblpXSpec="center" w:tblpY="2120"/>
        <w:tblW w:w="1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992"/>
        <w:gridCol w:w="1134"/>
        <w:gridCol w:w="1134"/>
        <w:gridCol w:w="1134"/>
        <w:gridCol w:w="1276"/>
        <w:gridCol w:w="1134"/>
        <w:gridCol w:w="1275"/>
        <w:gridCol w:w="1134"/>
        <w:gridCol w:w="1134"/>
      </w:tblGrid>
      <w:tr w:rsidR="001F635B" w14:paraId="283DD2E5" w14:textId="77777777" w:rsidTr="0094511D">
        <w:trPr>
          <w:cantSplit/>
          <w:trHeight w:val="1415"/>
        </w:trPr>
        <w:tc>
          <w:tcPr>
            <w:tcW w:w="1063" w:type="dxa"/>
            <w:tcBorders>
              <w:top w:val="nil"/>
              <w:left w:val="nil"/>
              <w:bottom w:val="nil"/>
              <w:right w:val="nil"/>
            </w:tcBorders>
            <w:vAlign w:val="center"/>
          </w:tcPr>
          <w:p w14:paraId="77DD6076" w14:textId="77777777" w:rsidR="001F635B" w:rsidRDefault="001F635B" w:rsidP="008B5712">
            <w:r>
              <w:rPr>
                <w:noProof/>
              </w:rPr>
              <w:drawing>
                <wp:anchor distT="0" distB="0" distL="114300" distR="114300" simplePos="0" relativeHeight="251807744" behindDoc="0" locked="0" layoutInCell="1" allowOverlap="1" wp14:anchorId="1D81E470" wp14:editId="1B25526A">
                  <wp:simplePos x="0" y="0"/>
                  <wp:positionH relativeFrom="column">
                    <wp:posOffset>-46990</wp:posOffset>
                  </wp:positionH>
                  <wp:positionV relativeFrom="line">
                    <wp:posOffset>203200</wp:posOffset>
                  </wp:positionV>
                  <wp:extent cx="607060" cy="533400"/>
                  <wp:effectExtent l="0" t="0" r="2540" b="0"/>
                  <wp:wrapNone/>
                  <wp:docPr id="6" name="Image 6" descr="Description : LOGO AEAG epmdd 5x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Description : LOGO AEAG epmdd 5x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7060"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92" w:type="dxa"/>
            <w:tcBorders>
              <w:top w:val="nil"/>
              <w:left w:val="nil"/>
              <w:bottom w:val="nil"/>
              <w:right w:val="nil"/>
            </w:tcBorders>
            <w:vAlign w:val="center"/>
          </w:tcPr>
          <w:p w14:paraId="02CA785F" w14:textId="77777777" w:rsidR="001F635B" w:rsidRDefault="001F635B" w:rsidP="008B5712">
            <w:pPr>
              <w:jc w:val="center"/>
              <w:rPr>
                <w:rFonts w:ascii="Tahoma" w:hAnsi="Tahoma"/>
                <w:sz w:val="16"/>
                <w:highlight w:val="yellow"/>
              </w:rPr>
            </w:pPr>
            <w:r>
              <w:rPr>
                <w:rFonts w:ascii="Tahoma" w:hAnsi="Tahoma"/>
                <w:noProof/>
                <w:sz w:val="16"/>
              </w:rPr>
              <w:drawing>
                <wp:anchor distT="0" distB="0" distL="114300" distR="114300" simplePos="0" relativeHeight="251812864" behindDoc="1" locked="0" layoutInCell="1" allowOverlap="1" wp14:anchorId="01D7690E" wp14:editId="3FE5E892">
                  <wp:simplePos x="0" y="0"/>
                  <wp:positionH relativeFrom="column">
                    <wp:posOffset>30480</wp:posOffset>
                  </wp:positionH>
                  <wp:positionV relativeFrom="paragraph">
                    <wp:posOffset>243205</wp:posOffset>
                  </wp:positionV>
                  <wp:extent cx="437515" cy="553720"/>
                  <wp:effectExtent l="0" t="0" r="635" b="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7515" cy="5537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nil"/>
              <w:right w:val="nil"/>
            </w:tcBorders>
            <w:vAlign w:val="center"/>
          </w:tcPr>
          <w:p w14:paraId="2C787E66"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3888" behindDoc="1" locked="0" layoutInCell="1" allowOverlap="1" wp14:anchorId="72180281" wp14:editId="1E24FB10">
                  <wp:simplePos x="0" y="0"/>
                  <wp:positionH relativeFrom="column">
                    <wp:posOffset>-31115</wp:posOffset>
                  </wp:positionH>
                  <wp:positionV relativeFrom="paragraph">
                    <wp:posOffset>208915</wp:posOffset>
                  </wp:positionV>
                  <wp:extent cx="664845" cy="604520"/>
                  <wp:effectExtent l="0" t="0" r="1905" b="5080"/>
                  <wp:wrapNone/>
                  <wp:docPr id="1" name="Image 1" descr="C:\Users\richardf\Desktop\logo_cg16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chardf\Desktop\logo_cg16_0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845" cy="604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nil"/>
              <w:right w:val="nil"/>
            </w:tcBorders>
            <w:vAlign w:val="center"/>
          </w:tcPr>
          <w:p w14:paraId="2595D724"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4912" behindDoc="1" locked="0" layoutInCell="1" allowOverlap="1" wp14:anchorId="0BC05362" wp14:editId="6C4B7D69">
                  <wp:simplePos x="0" y="0"/>
                  <wp:positionH relativeFrom="column">
                    <wp:posOffset>101600</wp:posOffset>
                  </wp:positionH>
                  <wp:positionV relativeFrom="paragraph">
                    <wp:posOffset>231140</wp:posOffset>
                  </wp:positionV>
                  <wp:extent cx="454660" cy="445135"/>
                  <wp:effectExtent l="0" t="0" r="2540" b="0"/>
                  <wp:wrapNone/>
                  <wp:docPr id="31" name="Image 31" descr="C:\Users\richardf\Desktop\232px-Logo_Charente_Maritim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chardf\Desktop\232px-Logo_Charente_Maritime.svg.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4660" cy="4451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nil"/>
              <w:right w:val="nil"/>
            </w:tcBorders>
          </w:tcPr>
          <w:p w14:paraId="006B4085" w14:textId="77777777" w:rsidR="001F635B" w:rsidRDefault="001F635B" w:rsidP="008B5712">
            <w:pPr>
              <w:jc w:val="center"/>
              <w:rPr>
                <w:noProof/>
              </w:rPr>
            </w:pPr>
            <w:r>
              <w:rPr>
                <w:noProof/>
              </w:rPr>
              <w:drawing>
                <wp:anchor distT="0" distB="0" distL="114300" distR="114300" simplePos="0" relativeHeight="251808768" behindDoc="0" locked="0" layoutInCell="1" allowOverlap="1" wp14:anchorId="271728CC" wp14:editId="3E84D321">
                  <wp:simplePos x="0" y="0"/>
                  <wp:positionH relativeFrom="column">
                    <wp:posOffset>-17145</wp:posOffset>
                  </wp:positionH>
                  <wp:positionV relativeFrom="paragraph">
                    <wp:posOffset>480390</wp:posOffset>
                  </wp:positionV>
                  <wp:extent cx="716280" cy="297815"/>
                  <wp:effectExtent l="0" t="0" r="7620" b="0"/>
                  <wp:wrapNone/>
                  <wp:docPr id="8" name="Image 8" descr="http://www.google.fr/url?source=imglanding&amp;ct=img&amp;q=http://upload.wikimedia.org/wikipedia/fr/thumb/8/8e/Dordogne.png/220px-Dordogne.png&amp;sa=X&amp;ei=jTxCVbviHoL_aPSTgOAM&amp;ved=0CAkQ8wc&amp;usg=AFQjCNGp7kMlN5UnffcUmMZIgbaJHWmH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upload.wikimedia.org/wikipedia/fr/thumb/8/8e/Dordogne.png/220px-Dordogne.png&amp;sa=X&amp;ei=jTxCVbviHoL_aPSTgOAM&amp;ved=0CAkQ8wc&amp;usg=AFQjCNGp7kMlN5UnffcUmMZIgbaJHWmHUQ"/>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6280"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10816" behindDoc="1" locked="0" layoutInCell="1" allowOverlap="1" wp14:anchorId="08A47B99" wp14:editId="2926518F">
                  <wp:simplePos x="0" y="0"/>
                  <wp:positionH relativeFrom="column">
                    <wp:posOffset>695325</wp:posOffset>
                  </wp:positionH>
                  <wp:positionV relativeFrom="paragraph">
                    <wp:posOffset>407035</wp:posOffset>
                  </wp:positionV>
                  <wp:extent cx="726440" cy="443230"/>
                  <wp:effectExtent l="0" t="0" r="0" b="0"/>
                  <wp:wrapNone/>
                  <wp:docPr id="9" name="Image 9" descr="Description : C:\Users\jdortignacq\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Users\jdortignacq\Desktop\logo.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26440" cy="4432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6" w:type="dxa"/>
            <w:tcBorders>
              <w:top w:val="nil"/>
              <w:left w:val="nil"/>
              <w:bottom w:val="nil"/>
              <w:right w:val="nil"/>
            </w:tcBorders>
            <w:vAlign w:val="center"/>
          </w:tcPr>
          <w:p w14:paraId="2D96E9E3" w14:textId="77777777" w:rsidR="001F635B" w:rsidRDefault="001F635B" w:rsidP="008B5712">
            <w:pPr>
              <w:jc w:val="center"/>
              <w:rPr>
                <w:rFonts w:ascii="Tahoma" w:hAnsi="Tahoma"/>
                <w:sz w:val="16"/>
                <w:highlight w:val="yellow"/>
              </w:rPr>
            </w:pPr>
          </w:p>
        </w:tc>
        <w:tc>
          <w:tcPr>
            <w:tcW w:w="1134" w:type="dxa"/>
            <w:tcBorders>
              <w:top w:val="nil"/>
              <w:left w:val="nil"/>
              <w:bottom w:val="nil"/>
              <w:right w:val="nil"/>
            </w:tcBorders>
            <w:vAlign w:val="center"/>
          </w:tcPr>
          <w:p w14:paraId="11976C74"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09792" behindDoc="1" locked="0" layoutInCell="1" allowOverlap="1" wp14:anchorId="3E139E89" wp14:editId="11B5C178">
                  <wp:simplePos x="0" y="0"/>
                  <wp:positionH relativeFrom="column">
                    <wp:posOffset>635</wp:posOffset>
                  </wp:positionH>
                  <wp:positionV relativeFrom="paragraph">
                    <wp:posOffset>300355</wp:posOffset>
                  </wp:positionV>
                  <wp:extent cx="666115" cy="288290"/>
                  <wp:effectExtent l="0" t="0" r="635" b="0"/>
                  <wp:wrapNone/>
                  <wp:docPr id="10" name="Image 10" descr="Description : C:\Users\JDORTI~1\AppData\Local\Temp\logo_depart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Users\JDORTI~1\AppData\Local\Temp\logo_departement.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115" cy="2882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5" w:type="dxa"/>
            <w:tcBorders>
              <w:top w:val="nil"/>
              <w:left w:val="nil"/>
              <w:bottom w:val="nil"/>
              <w:right w:val="nil"/>
            </w:tcBorders>
          </w:tcPr>
          <w:p w14:paraId="79286BF3"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1840" behindDoc="0" locked="0" layoutInCell="1" allowOverlap="1" wp14:anchorId="04CBC7F4" wp14:editId="18C28754">
                  <wp:simplePos x="0" y="0"/>
                  <wp:positionH relativeFrom="column">
                    <wp:posOffset>-15875</wp:posOffset>
                  </wp:positionH>
                  <wp:positionV relativeFrom="paragraph">
                    <wp:posOffset>370617</wp:posOffset>
                  </wp:positionV>
                  <wp:extent cx="645160" cy="461010"/>
                  <wp:effectExtent l="0" t="0" r="2540" b="0"/>
                  <wp:wrapNone/>
                  <wp:docPr id="12" name="Image 12" descr="Description : G:\DGADET\PEURO\Secrétariat\Logos\logo dpt avril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G:\DGADET\PEURO\Secrétariat\Logos\logo dpt avril 2015.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5160" cy="4610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nil"/>
              <w:right w:val="nil"/>
            </w:tcBorders>
          </w:tcPr>
          <w:p w14:paraId="1EC24E9D"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5936" behindDoc="1" locked="0" layoutInCell="1" allowOverlap="1" wp14:anchorId="79CE5104" wp14:editId="7B070CCC">
                  <wp:simplePos x="0" y="0"/>
                  <wp:positionH relativeFrom="column">
                    <wp:posOffset>28575</wp:posOffset>
                  </wp:positionH>
                  <wp:positionV relativeFrom="paragraph">
                    <wp:posOffset>446182</wp:posOffset>
                  </wp:positionV>
                  <wp:extent cx="534390" cy="382270"/>
                  <wp:effectExtent l="0" t="0" r="0" b="0"/>
                  <wp:wrapNone/>
                  <wp:docPr id="33" name="Image 33" descr="C:\Users\richardf\Desktop\LinkClick.as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ichardf\Desktop\LinkClick.aspx.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4390" cy="3822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nil"/>
              <w:right w:val="nil"/>
            </w:tcBorders>
          </w:tcPr>
          <w:p w14:paraId="1F4EAC89" w14:textId="77777777" w:rsidR="001F635B" w:rsidRDefault="001F635B" w:rsidP="008B5712">
            <w:pPr>
              <w:jc w:val="center"/>
              <w:rPr>
                <w:rFonts w:ascii="Tahoma" w:hAnsi="Tahoma"/>
                <w:sz w:val="16"/>
                <w:highlight w:val="yellow"/>
              </w:rPr>
            </w:pPr>
            <w:r>
              <w:rPr>
                <w:noProof/>
              </w:rPr>
              <w:drawing>
                <wp:anchor distT="0" distB="0" distL="114300" distR="114300" simplePos="0" relativeHeight="251816960" behindDoc="1" locked="0" layoutInCell="1" allowOverlap="1" wp14:anchorId="5882E22C" wp14:editId="302B99C3">
                  <wp:simplePos x="0" y="0"/>
                  <wp:positionH relativeFrom="column">
                    <wp:posOffset>104140</wp:posOffset>
                  </wp:positionH>
                  <wp:positionV relativeFrom="paragraph">
                    <wp:posOffset>416972</wp:posOffset>
                  </wp:positionV>
                  <wp:extent cx="415636" cy="415636"/>
                  <wp:effectExtent l="0" t="0" r="3810" b="3810"/>
                  <wp:wrapNone/>
                  <wp:docPr id="4" name="Image 4" descr="C:\Users\richardf\Desktop\4432_399_Logo-Departement-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ichardf\Desktop\4432_399_Logo-Departement-86.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5636" cy="415636"/>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418C1" w14:paraId="0A6CB062" w14:textId="77777777" w:rsidTr="0094511D">
        <w:trPr>
          <w:cantSplit/>
          <w:trHeight w:val="467"/>
        </w:trPr>
        <w:tc>
          <w:tcPr>
            <w:tcW w:w="1063" w:type="dxa"/>
            <w:tcBorders>
              <w:top w:val="nil"/>
              <w:left w:val="nil"/>
              <w:bottom w:val="nil"/>
              <w:right w:val="nil"/>
            </w:tcBorders>
            <w:vAlign w:val="center"/>
          </w:tcPr>
          <w:p w14:paraId="06B76477" w14:textId="77777777" w:rsidR="00E418C1" w:rsidRDefault="00E418C1" w:rsidP="00E418C1">
            <w:pPr>
              <w:pStyle w:val="normalformulaire"/>
              <w:jc w:val="center"/>
              <w:rPr>
                <w:b/>
                <w:sz w:val="8"/>
                <w:szCs w:val="8"/>
              </w:rPr>
            </w:pPr>
          </w:p>
          <w:p w14:paraId="4495D9EF" w14:textId="77777777" w:rsidR="00E418C1" w:rsidRDefault="00E418C1" w:rsidP="00E418C1">
            <w:pPr>
              <w:pStyle w:val="normalformulaire"/>
              <w:jc w:val="center"/>
              <w:rPr>
                <w:b/>
                <w:sz w:val="8"/>
                <w:szCs w:val="8"/>
              </w:rPr>
            </w:pPr>
          </w:p>
          <w:p w14:paraId="43D68236" w14:textId="77777777" w:rsidR="00E418C1" w:rsidRDefault="00E418C1" w:rsidP="00E418C1">
            <w:pPr>
              <w:pStyle w:val="normalformulaire"/>
              <w:jc w:val="center"/>
              <w:rPr>
                <w:b/>
                <w:sz w:val="8"/>
                <w:szCs w:val="8"/>
              </w:rPr>
            </w:pPr>
          </w:p>
          <w:p w14:paraId="78F12325" w14:textId="77777777" w:rsidR="00E418C1" w:rsidRPr="00E97D9F" w:rsidRDefault="00E418C1" w:rsidP="00E418C1">
            <w:pPr>
              <w:pStyle w:val="normalformulaire"/>
              <w:jc w:val="center"/>
              <w:rPr>
                <w:b/>
                <w:sz w:val="8"/>
                <w:szCs w:val="8"/>
              </w:rPr>
            </w:pPr>
          </w:p>
        </w:tc>
        <w:tc>
          <w:tcPr>
            <w:tcW w:w="992" w:type="dxa"/>
            <w:tcBorders>
              <w:top w:val="nil"/>
              <w:left w:val="nil"/>
              <w:bottom w:val="nil"/>
              <w:right w:val="nil"/>
            </w:tcBorders>
            <w:vAlign w:val="center"/>
          </w:tcPr>
          <w:p w14:paraId="55DE3EF9" w14:textId="77777777" w:rsidR="00E418C1" w:rsidRPr="00E97D9F" w:rsidRDefault="00E418C1" w:rsidP="00E418C1">
            <w:pPr>
              <w:pStyle w:val="normalformulaire"/>
              <w:jc w:val="center"/>
              <w:rPr>
                <w:b/>
                <w:sz w:val="8"/>
                <w:szCs w:val="8"/>
              </w:rPr>
            </w:pPr>
          </w:p>
        </w:tc>
        <w:tc>
          <w:tcPr>
            <w:tcW w:w="1134" w:type="dxa"/>
            <w:tcBorders>
              <w:top w:val="nil"/>
              <w:left w:val="nil"/>
              <w:bottom w:val="nil"/>
              <w:right w:val="nil"/>
            </w:tcBorders>
            <w:vAlign w:val="center"/>
          </w:tcPr>
          <w:p w14:paraId="4A22ABF3" w14:textId="77777777" w:rsidR="00E418C1" w:rsidRPr="00E97D9F" w:rsidRDefault="00E418C1" w:rsidP="00E418C1">
            <w:pPr>
              <w:pStyle w:val="normalformulaire"/>
              <w:jc w:val="center"/>
              <w:rPr>
                <w:b/>
                <w:sz w:val="8"/>
                <w:szCs w:val="8"/>
              </w:rPr>
            </w:pPr>
          </w:p>
        </w:tc>
        <w:tc>
          <w:tcPr>
            <w:tcW w:w="1134" w:type="dxa"/>
            <w:tcBorders>
              <w:top w:val="nil"/>
              <w:left w:val="nil"/>
              <w:bottom w:val="nil"/>
              <w:right w:val="nil"/>
            </w:tcBorders>
            <w:vAlign w:val="center"/>
          </w:tcPr>
          <w:p w14:paraId="145C6A61" w14:textId="53B3A20F" w:rsidR="00E418C1" w:rsidRDefault="00E418C1" w:rsidP="00E418C1">
            <w:pPr>
              <w:pStyle w:val="normalformulaire"/>
              <w:jc w:val="center"/>
              <w:rPr>
                <w:b/>
                <w:sz w:val="8"/>
                <w:szCs w:val="8"/>
              </w:rPr>
            </w:pPr>
            <w:r>
              <w:rPr>
                <w:noProof/>
              </w:rPr>
              <w:drawing>
                <wp:anchor distT="0" distB="0" distL="114300" distR="114300" simplePos="0" relativeHeight="251819008" behindDoc="1" locked="0" layoutInCell="1" allowOverlap="1" wp14:anchorId="07FF9029" wp14:editId="652FCA0C">
                  <wp:simplePos x="0" y="0"/>
                  <wp:positionH relativeFrom="column">
                    <wp:posOffset>98425</wp:posOffset>
                  </wp:positionH>
                  <wp:positionV relativeFrom="paragraph">
                    <wp:posOffset>33020</wp:posOffset>
                  </wp:positionV>
                  <wp:extent cx="457200" cy="514985"/>
                  <wp:effectExtent l="0" t="0" r="0" b="0"/>
                  <wp:wrapNone/>
                  <wp:docPr id="18" name="irc_ilrp_mut" descr="https://encrypted-tbn2.gstatic.com/images?q=tbn:ANd9GcSafrIGPEsRqcIASplV0E6qCsC9tPjY5S6Q3q5VMCrjeBZ0rDCqvqb9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SafrIGPEsRqcIASplV0E6qCsC9tPjY5S6Q3q5VMCrjeBZ0rDCqvqb9Y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200" cy="514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69BD37" w14:textId="77777777" w:rsidR="00E418C1" w:rsidRDefault="00E418C1" w:rsidP="00E418C1">
            <w:pPr>
              <w:pStyle w:val="normalformulaire"/>
              <w:jc w:val="center"/>
              <w:rPr>
                <w:b/>
                <w:sz w:val="8"/>
                <w:szCs w:val="8"/>
              </w:rPr>
            </w:pPr>
          </w:p>
          <w:p w14:paraId="4B8CC6BD" w14:textId="77777777" w:rsidR="00E418C1" w:rsidRDefault="00E418C1" w:rsidP="00E418C1">
            <w:pPr>
              <w:pStyle w:val="normalformulaire"/>
              <w:jc w:val="center"/>
              <w:rPr>
                <w:b/>
                <w:sz w:val="8"/>
                <w:szCs w:val="8"/>
              </w:rPr>
            </w:pPr>
          </w:p>
          <w:p w14:paraId="72B11FBE" w14:textId="77777777" w:rsidR="00E418C1" w:rsidRDefault="00E418C1" w:rsidP="00E418C1">
            <w:pPr>
              <w:pStyle w:val="normalformulaire"/>
              <w:jc w:val="center"/>
              <w:rPr>
                <w:b/>
                <w:sz w:val="8"/>
                <w:szCs w:val="8"/>
              </w:rPr>
            </w:pPr>
          </w:p>
          <w:p w14:paraId="101BA91F" w14:textId="77777777" w:rsidR="00E418C1" w:rsidRDefault="00E418C1" w:rsidP="00E418C1">
            <w:pPr>
              <w:pStyle w:val="normalformulaire"/>
              <w:jc w:val="center"/>
              <w:rPr>
                <w:b/>
                <w:sz w:val="8"/>
                <w:szCs w:val="8"/>
              </w:rPr>
            </w:pPr>
          </w:p>
          <w:p w14:paraId="1033CFB9" w14:textId="77777777" w:rsidR="00E418C1" w:rsidRDefault="00E418C1" w:rsidP="00E418C1">
            <w:pPr>
              <w:pStyle w:val="normalformulaire"/>
              <w:jc w:val="center"/>
              <w:rPr>
                <w:b/>
                <w:sz w:val="8"/>
                <w:szCs w:val="8"/>
              </w:rPr>
            </w:pPr>
          </w:p>
          <w:p w14:paraId="2EB4AE4C" w14:textId="77777777" w:rsidR="00E418C1" w:rsidRDefault="00E418C1" w:rsidP="00E418C1">
            <w:pPr>
              <w:pStyle w:val="normalformulaire"/>
              <w:jc w:val="center"/>
              <w:rPr>
                <w:b/>
                <w:sz w:val="8"/>
                <w:szCs w:val="8"/>
              </w:rPr>
            </w:pPr>
          </w:p>
          <w:p w14:paraId="648F5507" w14:textId="77777777" w:rsidR="00E418C1" w:rsidRDefault="00E418C1" w:rsidP="00E418C1">
            <w:pPr>
              <w:pStyle w:val="normalformulaire"/>
              <w:jc w:val="center"/>
              <w:rPr>
                <w:b/>
                <w:sz w:val="8"/>
                <w:szCs w:val="8"/>
              </w:rPr>
            </w:pPr>
          </w:p>
          <w:p w14:paraId="2F2B6CC9" w14:textId="77777777" w:rsidR="00E418C1" w:rsidRPr="00E97D9F" w:rsidRDefault="00E418C1" w:rsidP="00E418C1">
            <w:pPr>
              <w:pStyle w:val="normalformulaire"/>
              <w:jc w:val="center"/>
              <w:rPr>
                <w:b/>
                <w:sz w:val="8"/>
                <w:szCs w:val="8"/>
              </w:rPr>
            </w:pPr>
          </w:p>
        </w:tc>
        <w:tc>
          <w:tcPr>
            <w:tcW w:w="1134" w:type="dxa"/>
            <w:tcBorders>
              <w:top w:val="nil"/>
              <w:left w:val="nil"/>
              <w:bottom w:val="nil"/>
              <w:right w:val="nil"/>
            </w:tcBorders>
            <w:vAlign w:val="center"/>
          </w:tcPr>
          <w:p w14:paraId="2FF916E3" w14:textId="1E67B938" w:rsidR="00E418C1" w:rsidRPr="00E97D9F" w:rsidRDefault="00E418C1" w:rsidP="00E418C1">
            <w:pPr>
              <w:pStyle w:val="normalformulaire"/>
              <w:jc w:val="center"/>
              <w:rPr>
                <w:b/>
                <w:sz w:val="8"/>
                <w:szCs w:val="8"/>
              </w:rPr>
            </w:pPr>
            <w:r>
              <w:rPr>
                <w:noProof/>
              </w:rPr>
              <w:drawing>
                <wp:anchor distT="0" distB="0" distL="114300" distR="114300" simplePos="0" relativeHeight="251820032" behindDoc="1" locked="0" layoutInCell="1" allowOverlap="1" wp14:anchorId="2DFEE270" wp14:editId="4E04B6C9">
                  <wp:simplePos x="0" y="0"/>
                  <wp:positionH relativeFrom="column">
                    <wp:posOffset>163830</wp:posOffset>
                  </wp:positionH>
                  <wp:positionV relativeFrom="paragraph">
                    <wp:posOffset>43180</wp:posOffset>
                  </wp:positionV>
                  <wp:extent cx="330835" cy="505460"/>
                  <wp:effectExtent l="0" t="0" r="0" b="8890"/>
                  <wp:wrapNone/>
                  <wp:docPr id="21" name="Image 21" descr="Résultat de recherche d'images pour &quot;logo département creus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ésultat de recherche d'images pour &quot;logo département creuse&quo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0835" cy="5054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6" w:type="dxa"/>
            <w:tcBorders>
              <w:top w:val="nil"/>
              <w:left w:val="nil"/>
              <w:bottom w:val="nil"/>
              <w:right w:val="nil"/>
            </w:tcBorders>
            <w:vAlign w:val="center"/>
          </w:tcPr>
          <w:p w14:paraId="01EFE154" w14:textId="18CE87B0" w:rsidR="00E418C1" w:rsidRPr="00E97D9F" w:rsidRDefault="00E418C1" w:rsidP="00E418C1">
            <w:pPr>
              <w:pStyle w:val="normalformulaire"/>
              <w:jc w:val="center"/>
              <w:rPr>
                <w:b/>
                <w:sz w:val="8"/>
                <w:szCs w:val="8"/>
              </w:rPr>
            </w:pPr>
            <w:r w:rsidRPr="00532712">
              <w:rPr>
                <w:rFonts w:ascii="Arial" w:hAnsi="Arial" w:cs="Arial"/>
                <w:b/>
                <w:noProof/>
                <w:sz w:val="8"/>
                <w:szCs w:val="8"/>
              </w:rPr>
              <w:drawing>
                <wp:anchor distT="0" distB="0" distL="114300" distR="114300" simplePos="0" relativeHeight="251821056" behindDoc="1" locked="0" layoutInCell="1" allowOverlap="1" wp14:anchorId="4D2BD8A9" wp14:editId="17A9556F">
                  <wp:simplePos x="0" y="0"/>
                  <wp:positionH relativeFrom="column">
                    <wp:posOffset>93980</wp:posOffset>
                  </wp:positionH>
                  <wp:positionV relativeFrom="paragraph">
                    <wp:posOffset>237490</wp:posOffset>
                  </wp:positionV>
                  <wp:extent cx="520065" cy="240030"/>
                  <wp:effectExtent l="0" t="0" r="0" b="7620"/>
                  <wp:wrapNone/>
                  <wp:docPr id="51" name="Image 51" descr="Résultat de recherche d'images pour &quot;logo département correz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département correze&quo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0065" cy="2400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Borders>
              <w:top w:val="nil"/>
              <w:left w:val="nil"/>
              <w:bottom w:val="nil"/>
              <w:right w:val="nil"/>
            </w:tcBorders>
          </w:tcPr>
          <w:p w14:paraId="6AA40557" w14:textId="0AC83A50" w:rsidR="00E418C1" w:rsidRPr="00E97D9F" w:rsidRDefault="00E418C1" w:rsidP="00E418C1">
            <w:pPr>
              <w:pStyle w:val="normalformulaire"/>
              <w:jc w:val="center"/>
              <w:rPr>
                <w:b/>
                <w:sz w:val="8"/>
                <w:szCs w:val="8"/>
              </w:rPr>
            </w:pPr>
            <w:r w:rsidRPr="00041D42">
              <w:rPr>
                <w:noProof/>
              </w:rPr>
              <w:drawing>
                <wp:anchor distT="0" distB="0" distL="114300" distR="114300" simplePos="0" relativeHeight="251822080" behindDoc="1" locked="0" layoutInCell="1" allowOverlap="1" wp14:anchorId="62B00DEE" wp14:editId="3E71B31A">
                  <wp:simplePos x="0" y="0"/>
                  <wp:positionH relativeFrom="column">
                    <wp:posOffset>6350</wp:posOffset>
                  </wp:positionH>
                  <wp:positionV relativeFrom="paragraph">
                    <wp:posOffset>272415</wp:posOffset>
                  </wp:positionV>
                  <wp:extent cx="637540" cy="267970"/>
                  <wp:effectExtent l="0" t="0" r="0" b="0"/>
                  <wp:wrapNone/>
                  <wp:docPr id="28" name="Image 28" descr="Résultat de recherche d'images pour &quot;logo département girond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logo département gironde&quo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37540" cy="267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5" w:type="dxa"/>
            <w:tcBorders>
              <w:top w:val="nil"/>
              <w:left w:val="nil"/>
              <w:bottom w:val="nil"/>
              <w:right w:val="nil"/>
            </w:tcBorders>
            <w:vAlign w:val="center"/>
          </w:tcPr>
          <w:p w14:paraId="316DD2CB" w14:textId="3CA81F88" w:rsidR="00E418C1" w:rsidRPr="00E97D9F" w:rsidRDefault="00E418C1" w:rsidP="00E418C1">
            <w:pPr>
              <w:pStyle w:val="normalformulaire"/>
              <w:jc w:val="center"/>
              <w:rPr>
                <w:b/>
                <w:sz w:val="8"/>
                <w:szCs w:val="8"/>
              </w:rPr>
            </w:pPr>
          </w:p>
        </w:tc>
        <w:tc>
          <w:tcPr>
            <w:tcW w:w="1134" w:type="dxa"/>
            <w:tcBorders>
              <w:top w:val="nil"/>
              <w:left w:val="nil"/>
              <w:bottom w:val="nil"/>
              <w:right w:val="nil"/>
            </w:tcBorders>
            <w:vAlign w:val="center"/>
          </w:tcPr>
          <w:p w14:paraId="5D3C8DB6" w14:textId="0F2EA04C" w:rsidR="00E418C1" w:rsidRPr="00E97D9F" w:rsidRDefault="00E418C1" w:rsidP="00E418C1">
            <w:pPr>
              <w:pStyle w:val="normalformulaire"/>
              <w:jc w:val="center"/>
              <w:rPr>
                <w:b/>
                <w:sz w:val="8"/>
                <w:szCs w:val="8"/>
              </w:rPr>
            </w:pPr>
          </w:p>
        </w:tc>
        <w:tc>
          <w:tcPr>
            <w:tcW w:w="1134" w:type="dxa"/>
            <w:tcBorders>
              <w:top w:val="nil"/>
              <w:left w:val="nil"/>
              <w:bottom w:val="nil"/>
              <w:right w:val="nil"/>
            </w:tcBorders>
            <w:vAlign w:val="center"/>
          </w:tcPr>
          <w:p w14:paraId="174E2A09" w14:textId="77777777" w:rsidR="00E418C1" w:rsidRDefault="00E418C1" w:rsidP="00E418C1">
            <w:pPr>
              <w:pStyle w:val="normalformulaire"/>
              <w:jc w:val="center"/>
              <w:rPr>
                <w:b/>
                <w:sz w:val="8"/>
                <w:szCs w:val="8"/>
              </w:rPr>
            </w:pPr>
          </w:p>
          <w:p w14:paraId="2CAF5BA2" w14:textId="77777777" w:rsidR="00E418C1" w:rsidRDefault="00E418C1" w:rsidP="00E418C1">
            <w:pPr>
              <w:pStyle w:val="normalformulaire"/>
              <w:jc w:val="center"/>
              <w:rPr>
                <w:b/>
                <w:sz w:val="8"/>
                <w:szCs w:val="8"/>
              </w:rPr>
            </w:pPr>
          </w:p>
          <w:p w14:paraId="5E5B30D0" w14:textId="77777777" w:rsidR="00E418C1" w:rsidRDefault="00E418C1" w:rsidP="00E418C1">
            <w:pPr>
              <w:pStyle w:val="normalformulaire"/>
              <w:jc w:val="center"/>
              <w:rPr>
                <w:b/>
                <w:sz w:val="8"/>
                <w:szCs w:val="8"/>
              </w:rPr>
            </w:pPr>
          </w:p>
          <w:p w14:paraId="6B6C8908" w14:textId="77777777" w:rsidR="00E418C1" w:rsidRDefault="00E418C1" w:rsidP="00E418C1">
            <w:pPr>
              <w:pStyle w:val="normalformulaire"/>
              <w:jc w:val="center"/>
              <w:rPr>
                <w:b/>
                <w:sz w:val="8"/>
                <w:szCs w:val="8"/>
              </w:rPr>
            </w:pPr>
          </w:p>
          <w:p w14:paraId="77156265" w14:textId="77777777" w:rsidR="00E418C1" w:rsidRPr="00E97D9F" w:rsidRDefault="00E418C1" w:rsidP="00E418C1">
            <w:pPr>
              <w:pStyle w:val="normalformulaire"/>
              <w:jc w:val="center"/>
              <w:rPr>
                <w:b/>
                <w:sz w:val="8"/>
                <w:szCs w:val="8"/>
              </w:rPr>
            </w:pPr>
          </w:p>
        </w:tc>
      </w:tr>
    </w:tbl>
    <w:p w14:paraId="47E109F2" w14:textId="77777777" w:rsidR="005C2681" w:rsidRPr="0001016C" w:rsidRDefault="005C2681" w:rsidP="0001016C">
      <w:pPr>
        <w:tabs>
          <w:tab w:val="left" w:pos="1380"/>
          <w:tab w:val="center" w:pos="4762"/>
        </w:tabs>
        <w:rPr>
          <w:noProof/>
        </w:rPr>
      </w:pPr>
    </w:p>
    <w:tbl>
      <w:tblPr>
        <w:tblW w:w="10773" w:type="dxa"/>
        <w:tblInd w:w="108" w:type="dxa"/>
        <w:tblBorders>
          <w:top w:val="double" w:sz="4" w:space="0" w:color="9A0000"/>
          <w:left w:val="double" w:sz="4" w:space="0" w:color="9A0000"/>
          <w:bottom w:val="double" w:sz="4" w:space="0" w:color="9A0000"/>
          <w:right w:val="double" w:sz="4" w:space="0" w:color="9A0000"/>
          <w:insideH w:val="double" w:sz="4" w:space="0" w:color="9A0000"/>
          <w:insideV w:val="double" w:sz="4" w:space="0" w:color="9A0000"/>
        </w:tblBorders>
        <w:shd w:val="clear" w:color="auto" w:fill="FFFFFF" w:themeFill="background1"/>
        <w:tblLook w:val="00A0" w:firstRow="1" w:lastRow="0" w:firstColumn="1" w:lastColumn="0" w:noHBand="0" w:noVBand="0"/>
      </w:tblPr>
      <w:tblGrid>
        <w:gridCol w:w="10773"/>
      </w:tblGrid>
      <w:tr w:rsidR="00DA4D79" w:rsidRPr="003E4988" w14:paraId="671CB969" w14:textId="77777777" w:rsidTr="00E418C1">
        <w:trPr>
          <w:trHeight w:val="290"/>
        </w:trPr>
        <w:tc>
          <w:tcPr>
            <w:tcW w:w="10773" w:type="dxa"/>
            <w:tcBorders>
              <w:top w:val="nil"/>
              <w:left w:val="nil"/>
              <w:bottom w:val="nil"/>
              <w:right w:val="nil"/>
            </w:tcBorders>
            <w:shd w:val="clear" w:color="auto" w:fill="FFFFFF" w:themeFill="background1"/>
          </w:tcPr>
          <w:p w14:paraId="2A15D3A7" w14:textId="77777777" w:rsidR="00E418C1" w:rsidRDefault="00E418C1" w:rsidP="000B2EDA">
            <w:pPr>
              <w:shd w:val="clear" w:color="auto" w:fill="FFFFFF"/>
              <w:jc w:val="center"/>
              <w:rPr>
                <w:rFonts w:ascii="Calibri" w:hAnsi="Calibri" w:cs="Calibri"/>
                <w:b/>
                <w:color w:val="000000"/>
                <w:sz w:val="32"/>
                <w:szCs w:val="32"/>
              </w:rPr>
            </w:pPr>
          </w:p>
          <w:p w14:paraId="1F475AAA" w14:textId="77777777" w:rsidR="00DA4D79" w:rsidRPr="00407635" w:rsidRDefault="00DA4D79" w:rsidP="00E418C1">
            <w:pPr>
              <w:pBdr>
                <w:top w:val="double" w:sz="4" w:space="1" w:color="C00000"/>
                <w:left w:val="double" w:sz="4" w:space="4" w:color="C00000"/>
                <w:bottom w:val="double" w:sz="4" w:space="1" w:color="C00000"/>
                <w:right w:val="double" w:sz="4" w:space="4" w:color="C00000"/>
              </w:pBdr>
              <w:shd w:val="clear" w:color="auto" w:fill="FFFFFF"/>
              <w:jc w:val="center"/>
              <w:rPr>
                <w:rFonts w:ascii="Calibri" w:hAnsi="Calibri" w:cs="Calibri"/>
                <w:b/>
                <w:color w:val="0070C0"/>
                <w:sz w:val="32"/>
                <w:szCs w:val="32"/>
              </w:rPr>
            </w:pPr>
            <w:r w:rsidRPr="00407635">
              <w:rPr>
                <w:rFonts w:ascii="Calibri" w:hAnsi="Calibri" w:cs="Calibri"/>
                <w:b/>
                <w:color w:val="0070C0"/>
                <w:sz w:val="32"/>
                <w:szCs w:val="32"/>
              </w:rPr>
              <w:t>Demande de subvention</w:t>
            </w:r>
          </w:p>
          <w:p w14:paraId="0EC389DD" w14:textId="0064ABD6" w:rsidR="001F0E56" w:rsidRDefault="00BA2A13" w:rsidP="00E418C1">
            <w:pPr>
              <w:pBdr>
                <w:top w:val="double" w:sz="4" w:space="1" w:color="C00000"/>
                <w:left w:val="double" w:sz="4" w:space="4" w:color="C00000"/>
                <w:bottom w:val="double" w:sz="4" w:space="1" w:color="C00000"/>
                <w:right w:val="double" w:sz="4" w:space="4" w:color="C00000"/>
              </w:pBdr>
              <w:shd w:val="clear" w:color="auto" w:fill="FFFFFF"/>
              <w:jc w:val="center"/>
              <w:rPr>
                <w:rFonts w:ascii="Calibri" w:hAnsi="Calibri" w:cs="Calibri"/>
                <w:b/>
                <w:color w:val="0070C0"/>
                <w:sz w:val="32"/>
                <w:szCs w:val="32"/>
              </w:rPr>
            </w:pPr>
            <w:r w:rsidRPr="00407635">
              <w:rPr>
                <w:rFonts w:ascii="Calibri" w:hAnsi="Calibri" w:cs="Calibri"/>
                <w:b/>
                <w:color w:val="0070C0"/>
                <w:sz w:val="32"/>
                <w:szCs w:val="32"/>
              </w:rPr>
              <w:t>PLAN DE MODERNISATION DES ELEVAGES</w:t>
            </w:r>
            <w:r w:rsidR="001F0E56">
              <w:rPr>
                <w:rFonts w:ascii="Calibri" w:hAnsi="Calibri" w:cs="Calibri"/>
                <w:b/>
                <w:color w:val="0070C0"/>
                <w:sz w:val="32"/>
                <w:szCs w:val="32"/>
              </w:rPr>
              <w:t xml:space="preserve"> FILIERE AVICOLE</w:t>
            </w:r>
          </w:p>
          <w:p w14:paraId="4182BC77" w14:textId="08588A8A" w:rsidR="001F0E56" w:rsidRPr="001F0E56" w:rsidRDefault="007F45FE" w:rsidP="001F0E56">
            <w:pPr>
              <w:pBdr>
                <w:top w:val="double" w:sz="4" w:space="1" w:color="C00000"/>
                <w:left w:val="double" w:sz="4" w:space="4" w:color="C00000"/>
                <w:bottom w:val="double" w:sz="4" w:space="1" w:color="C00000"/>
                <w:right w:val="double" w:sz="4" w:space="4" w:color="C00000"/>
              </w:pBdr>
              <w:shd w:val="clear" w:color="auto" w:fill="FFFFFF"/>
              <w:jc w:val="right"/>
              <w:rPr>
                <w:rFonts w:ascii="Calibri" w:hAnsi="Calibri" w:cs="Calibri"/>
                <w:b/>
                <w:color w:val="0070C0"/>
                <w:sz w:val="24"/>
                <w:szCs w:val="24"/>
              </w:rPr>
            </w:pPr>
            <w:r>
              <w:rPr>
                <w:rFonts w:ascii="Calibri" w:hAnsi="Calibri" w:cs="Calibri"/>
                <w:b/>
                <w:color w:val="0070C0"/>
                <w:sz w:val="24"/>
                <w:szCs w:val="24"/>
              </w:rPr>
              <w:t>V1.1 du 26</w:t>
            </w:r>
            <w:r w:rsidR="00206838">
              <w:rPr>
                <w:rFonts w:ascii="Calibri" w:hAnsi="Calibri" w:cs="Calibri"/>
                <w:b/>
                <w:color w:val="0070C0"/>
                <w:sz w:val="24"/>
                <w:szCs w:val="24"/>
              </w:rPr>
              <w:t xml:space="preserve"> mars 2018</w:t>
            </w:r>
          </w:p>
          <w:p w14:paraId="0613E739" w14:textId="77777777" w:rsidR="00A5060A" w:rsidRPr="00407635" w:rsidRDefault="00A5060A" w:rsidP="00E418C1">
            <w:pPr>
              <w:pBdr>
                <w:top w:val="double" w:sz="4" w:space="1" w:color="C00000"/>
                <w:left w:val="double" w:sz="4" w:space="4" w:color="C00000"/>
                <w:bottom w:val="double" w:sz="4" w:space="1" w:color="C00000"/>
                <w:right w:val="double" w:sz="4" w:space="4" w:color="C00000"/>
              </w:pBdr>
              <w:shd w:val="clear" w:color="auto" w:fill="FFFFFF"/>
              <w:jc w:val="center"/>
              <w:rPr>
                <w:rFonts w:ascii="Calibri" w:hAnsi="Calibri" w:cs="Calibri"/>
                <w:b/>
                <w:color w:val="0070C0"/>
                <w:sz w:val="14"/>
                <w:szCs w:val="32"/>
              </w:rPr>
            </w:pPr>
          </w:p>
          <w:p w14:paraId="255AEA49" w14:textId="77777777" w:rsidR="00DA4D79" w:rsidRDefault="00DA4D79" w:rsidP="00E418C1">
            <w:pPr>
              <w:pBdr>
                <w:top w:val="double" w:sz="4" w:space="1" w:color="C00000"/>
                <w:left w:val="double" w:sz="4" w:space="4" w:color="C00000"/>
                <w:bottom w:val="double" w:sz="4" w:space="1" w:color="C00000"/>
                <w:right w:val="double" w:sz="4" w:space="4" w:color="C00000"/>
              </w:pBdr>
              <w:shd w:val="clear" w:color="auto" w:fill="FFFFFF"/>
              <w:jc w:val="center"/>
              <w:rPr>
                <w:rFonts w:ascii="Calibri" w:hAnsi="Calibri" w:cs="Calibri"/>
                <w:color w:val="0070C0"/>
                <w:sz w:val="32"/>
                <w:szCs w:val="32"/>
              </w:rPr>
            </w:pPr>
            <w:r w:rsidRPr="00407635">
              <w:rPr>
                <w:rFonts w:ascii="Calibri" w:hAnsi="Calibri" w:cs="Calibri"/>
                <w:b/>
                <w:color w:val="0070C0"/>
                <w:sz w:val="32"/>
                <w:szCs w:val="32"/>
              </w:rPr>
              <w:t>P</w:t>
            </w:r>
            <w:r w:rsidRPr="00407635">
              <w:rPr>
                <w:rFonts w:ascii="Calibri" w:hAnsi="Calibri" w:cs="Calibri"/>
                <w:color w:val="0070C0"/>
                <w:sz w:val="32"/>
                <w:szCs w:val="32"/>
              </w:rPr>
              <w:t xml:space="preserve">lan de </w:t>
            </w:r>
            <w:r w:rsidRPr="00407635">
              <w:rPr>
                <w:rFonts w:ascii="Calibri" w:hAnsi="Calibri" w:cs="Calibri"/>
                <w:b/>
                <w:color w:val="0070C0"/>
                <w:sz w:val="32"/>
                <w:szCs w:val="32"/>
              </w:rPr>
              <w:t>C</w:t>
            </w:r>
            <w:r w:rsidRPr="00407635">
              <w:rPr>
                <w:rFonts w:ascii="Calibri" w:hAnsi="Calibri" w:cs="Calibri"/>
                <w:color w:val="0070C0"/>
                <w:sz w:val="32"/>
                <w:szCs w:val="32"/>
              </w:rPr>
              <w:t>ompétitivité et d’</w:t>
            </w:r>
            <w:r w:rsidRPr="00407635">
              <w:rPr>
                <w:rFonts w:ascii="Calibri" w:hAnsi="Calibri" w:cs="Calibri"/>
                <w:b/>
                <w:color w:val="0070C0"/>
                <w:sz w:val="32"/>
                <w:szCs w:val="32"/>
              </w:rPr>
              <w:t>A</w:t>
            </w:r>
            <w:r w:rsidRPr="00407635">
              <w:rPr>
                <w:rFonts w:ascii="Calibri" w:hAnsi="Calibri" w:cs="Calibri"/>
                <w:color w:val="0070C0"/>
                <w:sz w:val="32"/>
                <w:szCs w:val="32"/>
              </w:rPr>
              <w:t xml:space="preserve">daptation des </w:t>
            </w:r>
            <w:r w:rsidRPr="00407635">
              <w:rPr>
                <w:rFonts w:ascii="Calibri" w:hAnsi="Calibri" w:cs="Calibri"/>
                <w:b/>
                <w:color w:val="0070C0"/>
                <w:sz w:val="32"/>
                <w:szCs w:val="32"/>
              </w:rPr>
              <w:t>E</w:t>
            </w:r>
            <w:r w:rsidRPr="00407635">
              <w:rPr>
                <w:rFonts w:ascii="Calibri" w:hAnsi="Calibri" w:cs="Calibri"/>
                <w:color w:val="0070C0"/>
                <w:sz w:val="32"/>
                <w:szCs w:val="32"/>
              </w:rPr>
              <w:t>xploitations Agricoles</w:t>
            </w:r>
          </w:p>
          <w:p w14:paraId="0CEDA131" w14:textId="77777777" w:rsidR="00407635" w:rsidRPr="00407635" w:rsidRDefault="00407635" w:rsidP="00E418C1">
            <w:pPr>
              <w:pBdr>
                <w:top w:val="double" w:sz="4" w:space="1" w:color="C00000"/>
                <w:left w:val="double" w:sz="4" w:space="4" w:color="C00000"/>
                <w:bottom w:val="double" w:sz="4" w:space="1" w:color="C00000"/>
                <w:right w:val="double" w:sz="4" w:space="4" w:color="C00000"/>
              </w:pBdr>
              <w:shd w:val="clear" w:color="auto" w:fill="FFFFFF"/>
              <w:jc w:val="center"/>
              <w:rPr>
                <w:rFonts w:ascii="Calibri" w:hAnsi="Calibri" w:cs="Calibri"/>
                <w:color w:val="000000"/>
                <w:szCs w:val="32"/>
              </w:rPr>
            </w:pPr>
          </w:p>
          <w:p w14:paraId="449A1B79" w14:textId="20338B9C" w:rsidR="00407635" w:rsidRPr="00CF4120" w:rsidRDefault="00407635" w:rsidP="00E418C1">
            <w:pPr>
              <w:pBdr>
                <w:top w:val="double" w:sz="4" w:space="1" w:color="C00000"/>
                <w:left w:val="double" w:sz="4" w:space="4" w:color="C00000"/>
                <w:bottom w:val="double" w:sz="4" w:space="1" w:color="C00000"/>
                <w:right w:val="double" w:sz="4" w:space="4" w:color="C00000"/>
              </w:pBdr>
              <w:shd w:val="clear" w:color="auto" w:fill="FFFFFF"/>
              <w:jc w:val="center"/>
              <w:rPr>
                <w:rFonts w:ascii="Calibri" w:hAnsi="Calibri" w:cs="Calibri"/>
                <w:color w:val="000000"/>
                <w:sz w:val="32"/>
                <w:szCs w:val="32"/>
              </w:rPr>
            </w:pPr>
            <w:r w:rsidRPr="00407635">
              <w:rPr>
                <w:rFonts w:ascii="Calibri" w:hAnsi="Calibri" w:cs="Calibri"/>
                <w:color w:val="0070C0"/>
                <w:sz w:val="24"/>
                <w:szCs w:val="32"/>
              </w:rPr>
              <w:t>TO 4.1.1 des Programmes de Développement Ruraux (PDR) Aquitaine, Limousin, Poitou-Charente</w:t>
            </w:r>
            <w:r w:rsidR="00373515">
              <w:rPr>
                <w:rFonts w:ascii="Calibri" w:hAnsi="Calibri" w:cs="Calibri"/>
                <w:color w:val="0070C0"/>
                <w:sz w:val="24"/>
                <w:szCs w:val="32"/>
              </w:rPr>
              <w:t>s</w:t>
            </w:r>
          </w:p>
        </w:tc>
      </w:tr>
    </w:tbl>
    <w:p w14:paraId="63B4E80F" w14:textId="77777777" w:rsidR="001F0E56" w:rsidRPr="001F0E56" w:rsidRDefault="001F0E56" w:rsidP="001F0E56">
      <w:pPr>
        <w:rPr>
          <w:i/>
          <w:color w:val="C00000"/>
        </w:rPr>
      </w:pPr>
      <w:r w:rsidRPr="001F0E56">
        <w:rPr>
          <w:i/>
          <w:color w:val="C00000"/>
        </w:rPr>
        <w:t>https://www.europe-en-nouvelle-aquitaine.eu</w:t>
      </w:r>
    </w:p>
    <w:p w14:paraId="6FD0930B" w14:textId="77777777" w:rsidR="001F0E56" w:rsidRPr="001F0E56" w:rsidRDefault="001F0E56" w:rsidP="00C87479">
      <w:pPr>
        <w:pStyle w:val="normalformulaire"/>
        <w:rPr>
          <w:rFonts w:ascii="Calibri" w:hAnsi="Calibri"/>
          <w:color w:val="C00000"/>
          <w:sz w:val="20"/>
          <w:szCs w:val="20"/>
        </w:rPr>
      </w:pPr>
      <w:r w:rsidRPr="001F0E56">
        <w:rPr>
          <w:rStyle w:val="CitationHTML"/>
          <w:color w:val="C00000"/>
        </w:rPr>
        <w:t>https://les-aides.nouvelle-aquitaine.fr</w:t>
      </w:r>
      <w:r w:rsidRPr="001F0E56">
        <w:rPr>
          <w:rFonts w:ascii="Calibri" w:hAnsi="Calibri"/>
          <w:color w:val="C00000"/>
          <w:sz w:val="20"/>
          <w:szCs w:val="20"/>
        </w:rPr>
        <w:t xml:space="preserve"> </w:t>
      </w:r>
    </w:p>
    <w:p w14:paraId="19909B18" w14:textId="77777777" w:rsidR="00206838" w:rsidRPr="00C90F30" w:rsidRDefault="00206838" w:rsidP="00206838">
      <w:pPr>
        <w:pStyle w:val="normalformulaire"/>
        <w:snapToGrid w:val="0"/>
        <w:ind w:left="57" w:right="57"/>
        <w:rPr>
          <w:rFonts w:ascii="Calibri" w:hAnsi="Calibri"/>
          <w:b/>
          <w:i/>
          <w:color w:val="C00000"/>
          <w:sz w:val="20"/>
          <w:szCs w:val="20"/>
          <w:u w:val="single"/>
        </w:rPr>
      </w:pPr>
      <w:r w:rsidRPr="00C90F30">
        <w:rPr>
          <w:rFonts w:ascii="Calibri" w:hAnsi="Calibri"/>
          <w:b/>
          <w:i/>
          <w:color w:val="C00000"/>
          <w:sz w:val="20"/>
          <w:szCs w:val="20"/>
          <w:u w:val="single"/>
        </w:rPr>
        <w:t>IMPORTANT</w:t>
      </w:r>
    </w:p>
    <w:p w14:paraId="5B9AA802" w14:textId="77777777" w:rsidR="00206838" w:rsidRPr="00191B68" w:rsidRDefault="00206838" w:rsidP="00206838">
      <w:pPr>
        <w:pStyle w:val="normalformulaire"/>
        <w:snapToGrid w:val="0"/>
        <w:ind w:left="57" w:right="57"/>
        <w:rPr>
          <w:rFonts w:ascii="Calibri" w:hAnsi="Calibri"/>
          <w:b/>
          <w:i/>
          <w:color w:val="C00000"/>
          <w:sz w:val="20"/>
          <w:szCs w:val="20"/>
        </w:rPr>
      </w:pPr>
      <w:r w:rsidRPr="00C90F30">
        <w:rPr>
          <w:rFonts w:ascii="Calibri" w:hAnsi="Calibri"/>
          <w:b/>
          <w:i/>
          <w:color w:val="C00000"/>
          <w:sz w:val="20"/>
          <w:szCs w:val="20"/>
        </w:rPr>
        <w:t xml:space="preserve">Le formulaire de demande d’aide (fichier </w:t>
      </w:r>
      <w:proofErr w:type="spellStart"/>
      <w:r w:rsidRPr="00C90F30">
        <w:rPr>
          <w:rFonts w:ascii="Calibri" w:hAnsi="Calibri"/>
          <w:b/>
          <w:i/>
          <w:color w:val="C00000"/>
          <w:sz w:val="20"/>
          <w:szCs w:val="20"/>
        </w:rPr>
        <w:t>word</w:t>
      </w:r>
      <w:proofErr w:type="spellEnd"/>
      <w:r w:rsidRPr="00C90F30">
        <w:rPr>
          <w:rFonts w:ascii="Calibri" w:hAnsi="Calibri"/>
          <w:b/>
          <w:i/>
          <w:color w:val="C00000"/>
          <w:sz w:val="20"/>
          <w:szCs w:val="20"/>
        </w:rPr>
        <w:t xml:space="preserve">) ne doit en aucun cas être modifié par le bénéficiaire. Toutes modifications ou suppressions de paragraphes pourront </w:t>
      </w:r>
      <w:r w:rsidRPr="00C90F30">
        <w:rPr>
          <w:rFonts w:ascii="Calibri" w:hAnsi="Calibri"/>
          <w:b/>
          <w:i/>
          <w:color w:val="C00000"/>
          <w:sz w:val="20"/>
          <w:szCs w:val="20"/>
          <w:u w:val="single"/>
        </w:rPr>
        <w:t>entraîner l’irrecevabilité de la demande</w:t>
      </w:r>
      <w:r w:rsidRPr="00C90F30">
        <w:rPr>
          <w:rFonts w:ascii="Calibri" w:hAnsi="Calibri"/>
          <w:b/>
          <w:i/>
          <w:color w:val="C00000"/>
          <w:sz w:val="20"/>
          <w:szCs w:val="20"/>
        </w:rPr>
        <w:t>.</w:t>
      </w:r>
    </w:p>
    <w:p w14:paraId="1127E28C" w14:textId="2FA6003D" w:rsidR="00DA4D79" w:rsidRPr="007F2941" w:rsidRDefault="00DA4D79" w:rsidP="00C87479">
      <w:pPr>
        <w:pStyle w:val="normalformulaire"/>
        <w:rPr>
          <w:rFonts w:ascii="Calibri" w:hAnsi="Calibri"/>
          <w:sz w:val="20"/>
          <w:szCs w:val="20"/>
        </w:rPr>
      </w:pPr>
      <w:r w:rsidRPr="007F2941">
        <w:rPr>
          <w:rFonts w:ascii="Calibri" w:hAnsi="Calibri"/>
          <w:sz w:val="20"/>
          <w:szCs w:val="20"/>
        </w:rPr>
        <w:t>Cette demande d’aide</w:t>
      </w:r>
      <w:r w:rsidR="00973E14">
        <w:rPr>
          <w:rFonts w:ascii="Calibri" w:hAnsi="Calibri"/>
          <w:sz w:val="20"/>
          <w:szCs w:val="20"/>
        </w:rPr>
        <w:t>,</w:t>
      </w:r>
      <w:r w:rsidRPr="007F2941">
        <w:rPr>
          <w:rFonts w:ascii="Calibri" w:hAnsi="Calibri"/>
          <w:sz w:val="20"/>
          <w:szCs w:val="20"/>
        </w:rPr>
        <w:t xml:space="preserve"> une fois complétée</w:t>
      </w:r>
      <w:r w:rsidR="00973E14">
        <w:rPr>
          <w:rFonts w:ascii="Calibri" w:hAnsi="Calibri"/>
          <w:sz w:val="20"/>
          <w:szCs w:val="20"/>
        </w:rPr>
        <w:t>,</w:t>
      </w:r>
      <w:r w:rsidRPr="007F2941">
        <w:rPr>
          <w:rFonts w:ascii="Calibri" w:hAnsi="Calibri"/>
          <w:sz w:val="20"/>
          <w:szCs w:val="20"/>
        </w:rPr>
        <w:t xml:space="preserve"> constitue, avec l’ensemble des justificatifs joints par vos soins, le dossier unique de demande d’aide pour l’ensemble des financeurs publics potentiels.</w:t>
      </w:r>
    </w:p>
    <w:tbl>
      <w:tblPr>
        <w:tblW w:w="10773" w:type="dxa"/>
        <w:tblInd w:w="108" w:type="dxa"/>
        <w:tblBorders>
          <w:top w:val="single" w:sz="4" w:space="0" w:color="9A0000"/>
          <w:left w:val="single" w:sz="4" w:space="0" w:color="9A0000"/>
          <w:bottom w:val="single" w:sz="4" w:space="0" w:color="9A0000"/>
          <w:right w:val="single" w:sz="4" w:space="0" w:color="9A0000"/>
          <w:insideH w:val="single" w:sz="4" w:space="0" w:color="9A0000"/>
          <w:insideV w:val="single" w:sz="4" w:space="0" w:color="9A0000"/>
        </w:tblBorders>
        <w:tblLook w:val="00A0" w:firstRow="1" w:lastRow="0" w:firstColumn="1" w:lastColumn="0" w:noHBand="0" w:noVBand="0"/>
      </w:tblPr>
      <w:tblGrid>
        <w:gridCol w:w="3686"/>
        <w:gridCol w:w="7087"/>
      </w:tblGrid>
      <w:tr w:rsidR="00DA4D79" w:rsidRPr="003E4988" w14:paraId="3DAD0E0E" w14:textId="77777777" w:rsidTr="0029742F">
        <w:trPr>
          <w:trHeight w:val="148"/>
        </w:trPr>
        <w:tc>
          <w:tcPr>
            <w:tcW w:w="3686" w:type="dxa"/>
            <w:shd w:val="clear" w:color="auto" w:fill="FFFFFF"/>
            <w:vAlign w:val="center"/>
          </w:tcPr>
          <w:p w14:paraId="422AC5A3" w14:textId="77777777" w:rsidR="00DA4D79" w:rsidRPr="003E4988" w:rsidRDefault="00DA4D79" w:rsidP="00DF5947">
            <w:pPr>
              <w:shd w:val="clear" w:color="auto" w:fill="FFFFFF"/>
              <w:rPr>
                <w:rFonts w:ascii="Calibri" w:hAnsi="Calibri" w:cs="Calibri"/>
                <w:noProof/>
              </w:rPr>
            </w:pPr>
            <w:r w:rsidRPr="00BF7E45">
              <w:rPr>
                <w:rFonts w:ascii="Calibri" w:hAnsi="Calibri" w:cs="Calibri"/>
                <w:noProof/>
              </w:rPr>
              <w:t xml:space="preserve">Où </w:t>
            </w:r>
            <w:r>
              <w:rPr>
                <w:rFonts w:ascii="Calibri" w:hAnsi="Calibri" w:cs="Calibri"/>
                <w:noProof/>
              </w:rPr>
              <w:t>faire parvenir</w:t>
            </w:r>
            <w:r w:rsidRPr="00BF7E45">
              <w:rPr>
                <w:rFonts w:ascii="Calibri" w:hAnsi="Calibri" w:cs="Calibri"/>
                <w:noProof/>
              </w:rPr>
              <w:t xml:space="preserve"> votre dossier</w:t>
            </w:r>
            <w:r>
              <w:rPr>
                <w:rFonts w:ascii="Calibri" w:hAnsi="Calibri" w:cs="Calibri"/>
                <w:noProof/>
              </w:rPr>
              <w:t> ?</w:t>
            </w:r>
          </w:p>
        </w:tc>
        <w:tc>
          <w:tcPr>
            <w:tcW w:w="7087" w:type="dxa"/>
            <w:shd w:val="clear" w:color="auto" w:fill="FFFFFF"/>
            <w:vAlign w:val="center"/>
          </w:tcPr>
          <w:p w14:paraId="7DECE191" w14:textId="77777777" w:rsidR="00973E14" w:rsidRDefault="00DA4D79" w:rsidP="00615C7D">
            <w:pPr>
              <w:pStyle w:val="normalformulaire"/>
              <w:rPr>
                <w:rFonts w:ascii="Calibri" w:hAnsi="Calibri"/>
                <w:sz w:val="20"/>
                <w:szCs w:val="20"/>
              </w:rPr>
            </w:pPr>
            <w:r w:rsidRPr="00CF2416">
              <w:rPr>
                <w:rFonts w:ascii="Calibri" w:hAnsi="Calibri"/>
                <w:sz w:val="20"/>
                <w:szCs w:val="20"/>
              </w:rPr>
              <w:t>Veui</w:t>
            </w:r>
            <w:r w:rsidR="00973E14">
              <w:rPr>
                <w:rFonts w:ascii="Calibri" w:hAnsi="Calibri"/>
                <w:sz w:val="20"/>
                <w:szCs w:val="20"/>
              </w:rPr>
              <w:t xml:space="preserve">llez transmettre l’original </w:t>
            </w:r>
            <w:r w:rsidR="006C0348">
              <w:rPr>
                <w:rFonts w:ascii="Calibri" w:hAnsi="Calibri"/>
                <w:sz w:val="20"/>
                <w:szCs w:val="20"/>
              </w:rPr>
              <w:t xml:space="preserve">ainsi que l’ensemble des justificatifs </w:t>
            </w:r>
            <w:r w:rsidR="00973E14">
              <w:rPr>
                <w:rFonts w:ascii="Calibri" w:hAnsi="Calibri"/>
                <w:sz w:val="20"/>
                <w:szCs w:val="20"/>
              </w:rPr>
              <w:t xml:space="preserve">au </w:t>
            </w:r>
            <w:r w:rsidR="00E97D9F" w:rsidRPr="00E97D9F">
              <w:rPr>
                <w:rFonts w:ascii="Calibri" w:hAnsi="Calibri"/>
                <w:sz w:val="20"/>
                <w:szCs w:val="20"/>
              </w:rPr>
              <w:t>DDT/DDTM du département du siège de votre exploitation</w:t>
            </w:r>
            <w:r w:rsidR="00973E14">
              <w:rPr>
                <w:rFonts w:ascii="Calibri" w:hAnsi="Calibri"/>
                <w:sz w:val="20"/>
                <w:szCs w:val="20"/>
              </w:rPr>
              <w:t>.</w:t>
            </w:r>
            <w:r w:rsidR="00F31F06" w:rsidRPr="00E97D9F">
              <w:rPr>
                <w:rFonts w:ascii="Calibri" w:hAnsi="Calibri"/>
                <w:sz w:val="20"/>
                <w:szCs w:val="20"/>
              </w:rPr>
              <w:t xml:space="preserve"> </w:t>
            </w:r>
            <w:r w:rsidR="00F31F06" w:rsidRPr="00A95A18">
              <w:rPr>
                <w:rFonts w:ascii="Calibri" w:hAnsi="Calibri"/>
                <w:sz w:val="20"/>
                <w:szCs w:val="20"/>
              </w:rPr>
              <w:t>Cachet de la poste faisant foi.</w:t>
            </w:r>
          </w:p>
          <w:p w14:paraId="03967256" w14:textId="77777777" w:rsidR="00DA4D79" w:rsidRPr="00555821" w:rsidRDefault="00973E14" w:rsidP="00D035FE">
            <w:pPr>
              <w:pStyle w:val="normalformulaire"/>
              <w:rPr>
                <w:rFonts w:ascii="Calibri" w:hAnsi="Calibri"/>
                <w:sz w:val="20"/>
                <w:szCs w:val="20"/>
              </w:rPr>
            </w:pPr>
            <w:r w:rsidRPr="00CF2416">
              <w:rPr>
                <w:rFonts w:ascii="Calibri" w:hAnsi="Calibri"/>
                <w:sz w:val="20"/>
                <w:szCs w:val="20"/>
              </w:rPr>
              <w:t>Veuillez également en conserver un exemplaire.</w:t>
            </w:r>
          </w:p>
        </w:tc>
      </w:tr>
      <w:tr w:rsidR="00DA4D79" w:rsidRPr="003E4988" w14:paraId="35D5C34A" w14:textId="77777777" w:rsidTr="0029742F">
        <w:trPr>
          <w:trHeight w:val="148"/>
        </w:trPr>
        <w:tc>
          <w:tcPr>
            <w:tcW w:w="3686" w:type="dxa"/>
            <w:shd w:val="clear" w:color="auto" w:fill="FFFFFF"/>
            <w:vAlign w:val="center"/>
          </w:tcPr>
          <w:p w14:paraId="33010D7F" w14:textId="77777777" w:rsidR="00DA4D79" w:rsidRPr="003E4988" w:rsidRDefault="00DA4D79" w:rsidP="00DF5947">
            <w:pPr>
              <w:tabs>
                <w:tab w:val="left" w:pos="1380"/>
                <w:tab w:val="center" w:pos="4762"/>
              </w:tabs>
              <w:rPr>
                <w:rFonts w:ascii="Calibri" w:hAnsi="Calibri" w:cs="Calibri"/>
                <w:noProof/>
              </w:rPr>
            </w:pPr>
            <w:r>
              <w:rPr>
                <w:rFonts w:ascii="Calibri" w:hAnsi="Calibri" w:cs="Calibri"/>
                <w:noProof/>
              </w:rPr>
              <w:t>Contact en cas de besoin d’assistance</w:t>
            </w:r>
          </w:p>
        </w:tc>
        <w:tc>
          <w:tcPr>
            <w:tcW w:w="7087" w:type="dxa"/>
            <w:shd w:val="clear" w:color="auto" w:fill="FFFFFF"/>
            <w:vAlign w:val="center"/>
          </w:tcPr>
          <w:p w14:paraId="4A6F95E1" w14:textId="77777777" w:rsidR="00DA4D79" w:rsidRPr="00761E1B" w:rsidRDefault="00BA2A13" w:rsidP="00F31F06">
            <w:pPr>
              <w:tabs>
                <w:tab w:val="left" w:pos="1380"/>
                <w:tab w:val="center" w:pos="4762"/>
              </w:tabs>
              <w:ind w:left="34"/>
              <w:jc w:val="both"/>
              <w:rPr>
                <w:rFonts w:ascii="Tahoma" w:hAnsi="Tahoma" w:cs="Tahoma"/>
                <w:color w:val="999999"/>
                <w:sz w:val="18"/>
                <w:szCs w:val="18"/>
              </w:rPr>
            </w:pPr>
            <w:r w:rsidRPr="005A1260">
              <w:rPr>
                <w:rFonts w:ascii="Calibri" w:hAnsi="Calibri" w:cs="Calibri"/>
              </w:rPr>
              <w:t>Votre DDT/</w:t>
            </w:r>
            <w:r>
              <w:rPr>
                <w:rFonts w:ascii="Calibri" w:hAnsi="Calibri" w:cs="Calibri"/>
              </w:rPr>
              <w:t>DDTM, Guichet Unique Service Instructeur (GUSI)</w:t>
            </w:r>
          </w:p>
        </w:tc>
      </w:tr>
      <w:tr w:rsidR="00A96059" w:rsidRPr="003E4988" w14:paraId="7CC11B24" w14:textId="77777777" w:rsidTr="006C0348">
        <w:trPr>
          <w:trHeight w:val="274"/>
        </w:trPr>
        <w:tc>
          <w:tcPr>
            <w:tcW w:w="3686" w:type="dxa"/>
            <w:shd w:val="clear" w:color="auto" w:fill="FFFFFF"/>
            <w:vAlign w:val="center"/>
          </w:tcPr>
          <w:p w14:paraId="64B1AC99" w14:textId="77777777" w:rsidR="00A96059" w:rsidRDefault="00A5060A" w:rsidP="00A96059">
            <w:pPr>
              <w:tabs>
                <w:tab w:val="left" w:pos="1380"/>
                <w:tab w:val="center" w:pos="4762"/>
              </w:tabs>
              <w:rPr>
                <w:rFonts w:ascii="Calibri" w:hAnsi="Calibri" w:cs="Calibri"/>
                <w:noProof/>
              </w:rPr>
            </w:pPr>
            <w:r>
              <w:rPr>
                <w:rFonts w:ascii="Calibri" w:hAnsi="Calibri" w:cs="Calibri"/>
              </w:rPr>
              <w:t>Périodes d’appel à projets</w:t>
            </w:r>
          </w:p>
        </w:tc>
        <w:tc>
          <w:tcPr>
            <w:tcW w:w="7087" w:type="dxa"/>
            <w:shd w:val="clear" w:color="auto" w:fill="FFFFFF"/>
            <w:vAlign w:val="center"/>
          </w:tcPr>
          <w:p w14:paraId="3FC10B4C" w14:textId="5B3C4141" w:rsidR="00206838" w:rsidRPr="00D17467" w:rsidRDefault="00206838" w:rsidP="00206838">
            <w:pPr>
              <w:autoSpaceDE w:val="0"/>
              <w:autoSpaceDN w:val="0"/>
              <w:adjustRightInd w:val="0"/>
              <w:rPr>
                <w:rFonts w:ascii="Calibri" w:hAnsi="Calibri" w:cs="Calibri"/>
              </w:rPr>
            </w:pPr>
            <w:r w:rsidRPr="00D17467">
              <w:rPr>
                <w:rFonts w:ascii="Calibri" w:hAnsi="Calibri" w:cs="Calibri"/>
              </w:rPr>
              <w:t>- période 1 : 1</w:t>
            </w:r>
            <w:r>
              <w:rPr>
                <w:rFonts w:ascii="Calibri" w:hAnsi="Calibri" w:cs="Calibri"/>
              </w:rPr>
              <w:t>5</w:t>
            </w:r>
            <w:r w:rsidRPr="00D17467">
              <w:rPr>
                <w:rFonts w:ascii="Calibri" w:hAnsi="Calibri" w:cs="Calibri"/>
              </w:rPr>
              <w:t xml:space="preserve"> </w:t>
            </w:r>
            <w:r>
              <w:rPr>
                <w:rFonts w:ascii="Calibri" w:hAnsi="Calibri" w:cs="Calibri"/>
              </w:rPr>
              <w:t>mars</w:t>
            </w:r>
            <w:r w:rsidRPr="00D17467">
              <w:rPr>
                <w:rFonts w:ascii="Calibri" w:hAnsi="Calibri" w:cs="Calibri"/>
              </w:rPr>
              <w:t xml:space="preserve"> au 15</w:t>
            </w:r>
            <w:r>
              <w:rPr>
                <w:rFonts w:ascii="Calibri" w:hAnsi="Calibri" w:cs="Calibri"/>
              </w:rPr>
              <w:t xml:space="preserve"> a</w:t>
            </w:r>
            <w:r w:rsidRPr="00D17467">
              <w:rPr>
                <w:rFonts w:ascii="Calibri" w:hAnsi="Calibri" w:cs="Calibri"/>
              </w:rPr>
              <w:t>vril 2018</w:t>
            </w:r>
          </w:p>
          <w:p w14:paraId="6BDB2A8A" w14:textId="77777777" w:rsidR="00206838" w:rsidRPr="00D17467" w:rsidRDefault="00206838" w:rsidP="00206838">
            <w:pPr>
              <w:autoSpaceDE w:val="0"/>
              <w:autoSpaceDN w:val="0"/>
              <w:adjustRightInd w:val="0"/>
              <w:rPr>
                <w:rFonts w:ascii="Calibri" w:hAnsi="Calibri" w:cs="Calibri"/>
              </w:rPr>
            </w:pPr>
            <w:r w:rsidRPr="00D17467">
              <w:rPr>
                <w:rFonts w:ascii="Calibri" w:hAnsi="Calibri" w:cs="Calibri"/>
              </w:rPr>
              <w:t>- période 2 : 16 avril au 15 juin 2018</w:t>
            </w:r>
          </w:p>
          <w:p w14:paraId="29034029" w14:textId="51FBD85B" w:rsidR="00124AA1" w:rsidRPr="00166AB0" w:rsidRDefault="00206838" w:rsidP="00206838">
            <w:pPr>
              <w:autoSpaceDE w:val="0"/>
              <w:autoSpaceDN w:val="0"/>
              <w:adjustRightInd w:val="0"/>
              <w:rPr>
                <w:rFonts w:ascii="Calibri" w:hAnsi="Calibri" w:cs="Calibri"/>
                <w:highlight w:val="yellow"/>
              </w:rPr>
            </w:pPr>
            <w:r w:rsidRPr="00D17467">
              <w:rPr>
                <w:rFonts w:ascii="Calibri" w:hAnsi="Calibri" w:cs="Calibri"/>
              </w:rPr>
              <w:t>- période 3 : 16 juin au 15 septembre 2018</w:t>
            </w:r>
          </w:p>
        </w:tc>
      </w:tr>
    </w:tbl>
    <w:p w14:paraId="527D207E" w14:textId="77777777" w:rsidR="00DA4D79" w:rsidRPr="00843F30" w:rsidRDefault="00DA4D79" w:rsidP="00C87479">
      <w:pPr>
        <w:tabs>
          <w:tab w:val="left" w:pos="1380"/>
          <w:tab w:val="center" w:pos="4762"/>
        </w:tabs>
        <w:jc w:val="center"/>
        <w:rPr>
          <w:rFonts w:ascii="Calibri" w:hAnsi="Calibri" w:cs="Calibri"/>
          <w:b/>
          <w:sz w:val="24"/>
        </w:rPr>
      </w:pPr>
      <w:r w:rsidRPr="00843F30">
        <w:rPr>
          <w:rFonts w:ascii="Calibri" w:hAnsi="Calibri" w:cs="Calibri"/>
          <w:b/>
          <w:sz w:val="24"/>
        </w:rPr>
        <w:t>Toutes les informations demandées dans ce document doivent être complétées.</w:t>
      </w:r>
    </w:p>
    <w:p w14:paraId="255464D5" w14:textId="77777777" w:rsidR="00DA4D79" w:rsidRPr="000B2EDA" w:rsidRDefault="00DA4D79" w:rsidP="003B35F7">
      <w:pPr>
        <w:jc w:val="both"/>
        <w:rPr>
          <w:rFonts w:ascii="Calibri" w:hAnsi="Calibri" w:cs="Calibri"/>
          <w:b/>
          <w:bCs/>
          <w:szCs w:val="18"/>
        </w:rPr>
      </w:pPr>
      <w:r w:rsidRPr="000B2EDA">
        <w:rPr>
          <w:rFonts w:ascii="Calibri" w:hAnsi="Calibri" w:cs="Calibri"/>
          <w:b/>
          <w:bCs/>
          <w:szCs w:val="18"/>
          <w:u w:val="single"/>
        </w:rPr>
        <w:t>ATTENTION</w:t>
      </w:r>
      <w:r w:rsidRPr="000B2EDA">
        <w:rPr>
          <w:rFonts w:ascii="Calibri" w:hAnsi="Calibri" w:cs="Calibri"/>
          <w:b/>
          <w:bCs/>
          <w:szCs w:val="18"/>
        </w:rPr>
        <w:t xml:space="preserve"> : </w:t>
      </w:r>
    </w:p>
    <w:p w14:paraId="31ACF7CD" w14:textId="77777777" w:rsidR="00DA4D79" w:rsidRPr="0097269A" w:rsidRDefault="00DC2647" w:rsidP="008907EF">
      <w:pPr>
        <w:pStyle w:val="Paragraphedeliste1"/>
        <w:numPr>
          <w:ilvl w:val="0"/>
          <w:numId w:val="1"/>
        </w:numPr>
        <w:jc w:val="both"/>
        <w:rPr>
          <w:rFonts w:ascii="Calibri" w:hAnsi="Calibri" w:cs="Calibri"/>
          <w:bCs/>
          <w:szCs w:val="18"/>
        </w:rPr>
      </w:pPr>
      <w:r w:rsidRPr="00BE0AE9">
        <w:rPr>
          <w:rFonts w:ascii="Calibri" w:hAnsi="Calibri" w:cs="Calibri"/>
          <w:bCs/>
          <w:szCs w:val="18"/>
        </w:rPr>
        <w:t>Les</w:t>
      </w:r>
      <w:r w:rsidRPr="0097269A">
        <w:rPr>
          <w:rFonts w:ascii="Calibri" w:hAnsi="Calibri" w:cs="Calibri"/>
          <w:bCs/>
          <w:szCs w:val="18"/>
        </w:rPr>
        <w:t xml:space="preserve"> </w:t>
      </w:r>
      <w:r w:rsidR="00E53E2D" w:rsidRPr="0097269A">
        <w:rPr>
          <w:rFonts w:ascii="Calibri" w:hAnsi="Calibri" w:cs="Calibri"/>
          <w:bCs/>
          <w:szCs w:val="18"/>
        </w:rPr>
        <w:t xml:space="preserve">travaux/investissements démarrés </w:t>
      </w:r>
      <w:r w:rsidR="00DA4D79" w:rsidRPr="0097269A">
        <w:rPr>
          <w:rFonts w:ascii="Calibri" w:hAnsi="Calibri" w:cs="Calibri"/>
          <w:bCs/>
          <w:szCs w:val="18"/>
        </w:rPr>
        <w:t xml:space="preserve">avant la date de </w:t>
      </w:r>
      <w:r w:rsidR="00DB35D1" w:rsidRPr="0097269A">
        <w:rPr>
          <w:rFonts w:ascii="Calibri" w:hAnsi="Calibri" w:cs="Calibri"/>
          <w:bCs/>
          <w:szCs w:val="18"/>
        </w:rPr>
        <w:t xml:space="preserve">réception </w:t>
      </w:r>
      <w:r w:rsidR="00DA4D79" w:rsidRPr="0097269A">
        <w:rPr>
          <w:rFonts w:ascii="Calibri" w:hAnsi="Calibri" w:cs="Calibri"/>
          <w:bCs/>
          <w:szCs w:val="18"/>
        </w:rPr>
        <w:t>du dossier ne pourr</w:t>
      </w:r>
      <w:r w:rsidR="00B544A3" w:rsidRPr="0097269A">
        <w:rPr>
          <w:rFonts w:ascii="Calibri" w:hAnsi="Calibri" w:cs="Calibri"/>
          <w:bCs/>
          <w:szCs w:val="18"/>
        </w:rPr>
        <w:t>ont</w:t>
      </w:r>
      <w:r w:rsidR="00DA4D79" w:rsidRPr="0097269A">
        <w:rPr>
          <w:rFonts w:ascii="Calibri" w:hAnsi="Calibri" w:cs="Calibri"/>
          <w:bCs/>
          <w:szCs w:val="18"/>
        </w:rPr>
        <w:t xml:space="preserve"> pas être financé</w:t>
      </w:r>
      <w:r w:rsidR="00C1294A">
        <w:rPr>
          <w:rFonts w:ascii="Calibri" w:hAnsi="Calibri" w:cs="Calibri"/>
          <w:bCs/>
          <w:szCs w:val="18"/>
        </w:rPr>
        <w:t>s</w:t>
      </w:r>
      <w:r w:rsidR="00DA4D79" w:rsidRPr="0097269A">
        <w:rPr>
          <w:rFonts w:ascii="Calibri" w:hAnsi="Calibri" w:cs="Calibri"/>
          <w:bCs/>
          <w:szCs w:val="18"/>
        </w:rPr>
        <w:t>.</w:t>
      </w:r>
      <w:r w:rsidR="00F62FA5" w:rsidRPr="0097269A">
        <w:rPr>
          <w:rFonts w:ascii="Calibri" w:hAnsi="Calibri" w:cs="Calibri"/>
          <w:bCs/>
          <w:szCs w:val="18"/>
        </w:rPr>
        <w:t xml:space="preserve"> Un devis signé,</w:t>
      </w:r>
      <w:r w:rsidR="001555B8">
        <w:rPr>
          <w:rFonts w:ascii="Calibri" w:hAnsi="Calibri" w:cs="Calibri"/>
          <w:bCs/>
          <w:szCs w:val="18"/>
        </w:rPr>
        <w:t xml:space="preserve"> un bon de commande,</w:t>
      </w:r>
      <w:r w:rsidR="00F62FA5" w:rsidRPr="0097269A">
        <w:rPr>
          <w:rFonts w:ascii="Calibri" w:hAnsi="Calibri" w:cs="Calibri"/>
          <w:bCs/>
          <w:szCs w:val="18"/>
        </w:rPr>
        <w:t xml:space="preserve"> une facture émise ou payée sont considérés comme un commencement de travaux</w:t>
      </w:r>
      <w:r w:rsidR="00A5060A">
        <w:rPr>
          <w:rFonts w:ascii="Calibri" w:hAnsi="Calibri" w:cs="Calibri"/>
          <w:bCs/>
          <w:szCs w:val="18"/>
        </w:rPr>
        <w:t xml:space="preserve"> </w:t>
      </w:r>
      <w:r w:rsidR="00A5060A" w:rsidRPr="00A5060A">
        <w:rPr>
          <w:rFonts w:ascii="Calibri" w:hAnsi="Calibri" w:cs="Calibri"/>
          <w:bCs/>
          <w:sz w:val="18"/>
          <w:szCs w:val="18"/>
        </w:rPr>
        <w:t>(hors honoraires d'architectes, rémunérations d'ingénieurs et de consultants, dépenses liées au conseil en matière de durabilité environnementale et économique (diagnostics), études de faisabilité)</w:t>
      </w:r>
    </w:p>
    <w:p w14:paraId="53AB44B2" w14:textId="77777777" w:rsidR="00DA4D79" w:rsidRPr="000B2EDA" w:rsidRDefault="00DA4D79" w:rsidP="008907EF">
      <w:pPr>
        <w:pStyle w:val="Paragraphedeliste1"/>
        <w:numPr>
          <w:ilvl w:val="0"/>
          <w:numId w:val="1"/>
        </w:numPr>
        <w:jc w:val="both"/>
        <w:rPr>
          <w:rFonts w:ascii="Calibri" w:hAnsi="Calibri" w:cs="Calibri"/>
          <w:bCs/>
          <w:szCs w:val="18"/>
        </w:rPr>
      </w:pPr>
      <w:r w:rsidRPr="000B2EDA">
        <w:rPr>
          <w:rFonts w:ascii="Calibri" w:hAnsi="Calibri" w:cs="Calibri"/>
          <w:bCs/>
          <w:szCs w:val="18"/>
        </w:rPr>
        <w:t xml:space="preserve">L’accusé réception du dossier </w:t>
      </w:r>
      <w:r w:rsidR="001956F9">
        <w:rPr>
          <w:rFonts w:ascii="Calibri" w:hAnsi="Calibri" w:cs="Calibri"/>
          <w:bCs/>
          <w:szCs w:val="18"/>
        </w:rPr>
        <w:t>(</w:t>
      </w:r>
      <w:r w:rsidRPr="000B2EDA">
        <w:rPr>
          <w:rFonts w:ascii="Calibri" w:hAnsi="Calibri" w:cs="Calibri"/>
          <w:bCs/>
          <w:szCs w:val="18"/>
        </w:rPr>
        <w:t>complet</w:t>
      </w:r>
      <w:r w:rsidR="001956F9">
        <w:rPr>
          <w:rFonts w:ascii="Calibri" w:hAnsi="Calibri" w:cs="Calibri"/>
          <w:bCs/>
          <w:szCs w:val="18"/>
        </w:rPr>
        <w:t xml:space="preserve"> ou non)</w:t>
      </w:r>
      <w:r w:rsidRPr="000B2EDA">
        <w:rPr>
          <w:rFonts w:ascii="Calibri" w:hAnsi="Calibri" w:cs="Calibri"/>
          <w:bCs/>
          <w:szCs w:val="18"/>
        </w:rPr>
        <w:t xml:space="preserve"> ne vaut pas acceptation de l’aide par l’autorité de gestion.</w:t>
      </w:r>
    </w:p>
    <w:p w14:paraId="3476BF43" w14:textId="77777777" w:rsidR="00262F0B" w:rsidRDefault="00262F0B" w:rsidP="008029AD">
      <w:pPr>
        <w:tabs>
          <w:tab w:val="left" w:pos="567"/>
          <w:tab w:val="center" w:pos="4762"/>
        </w:tabs>
        <w:rPr>
          <w:rFonts w:ascii="Calibri" w:hAnsi="Calibri" w:cs="Calibri"/>
          <w:highlight w:val="yellow"/>
        </w:rPr>
      </w:pPr>
    </w:p>
    <w:tbl>
      <w:tblPr>
        <w:tblW w:w="10915" w:type="dxa"/>
        <w:tblInd w:w="-34"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10915"/>
      </w:tblGrid>
      <w:tr w:rsidR="00DA4D79" w:rsidRPr="00C87479" w14:paraId="52B60D9B" w14:textId="77777777" w:rsidTr="00A5060A">
        <w:trPr>
          <w:trHeight w:val="534"/>
        </w:trPr>
        <w:tc>
          <w:tcPr>
            <w:tcW w:w="1091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9436FE" w14:textId="77777777" w:rsidR="00DA4D79" w:rsidRPr="00C87479" w:rsidRDefault="00DA4D79" w:rsidP="00C87479">
            <w:pPr>
              <w:pStyle w:val="normalformulaire"/>
              <w:snapToGrid w:val="0"/>
              <w:ind w:left="57" w:right="57"/>
              <w:rPr>
                <w:rFonts w:ascii="Calibri" w:hAnsi="Calibri"/>
                <w:b/>
                <w:sz w:val="20"/>
                <w:szCs w:val="20"/>
              </w:rPr>
            </w:pPr>
            <w:r w:rsidRPr="00C87479">
              <w:rPr>
                <w:rFonts w:ascii="Calibri" w:hAnsi="Calibri"/>
                <w:b/>
                <w:sz w:val="20"/>
                <w:szCs w:val="20"/>
              </w:rPr>
              <w:t xml:space="preserve">Cadre réservé à l’administration </w:t>
            </w:r>
          </w:p>
          <w:p w14:paraId="6AAF3D39" w14:textId="77777777" w:rsidR="00DA4D79" w:rsidRDefault="00DF7E2F" w:rsidP="00DF7E2F">
            <w:pPr>
              <w:pStyle w:val="normalformulaire"/>
              <w:ind w:left="57" w:right="57"/>
              <w:jc w:val="left"/>
              <w:rPr>
                <w:rFonts w:ascii="Calibri" w:hAnsi="Calibri"/>
                <w:color w:val="808080"/>
                <w:sz w:val="20"/>
                <w:szCs w:val="20"/>
              </w:rPr>
            </w:pPr>
            <w:r>
              <w:rPr>
                <w:rFonts w:ascii="Calibri" w:hAnsi="Calibri"/>
                <w:sz w:val="20"/>
                <w:szCs w:val="20"/>
              </w:rPr>
              <w:t>N° de dossier OSIRIS </w:t>
            </w:r>
            <w:proofErr w:type="gramStart"/>
            <w:r>
              <w:rPr>
                <w:rFonts w:ascii="Calibri" w:hAnsi="Calibri"/>
                <w:sz w:val="20"/>
                <w:szCs w:val="20"/>
              </w:rPr>
              <w:t>:_</w:t>
            </w:r>
            <w:proofErr w:type="gramEnd"/>
            <w:r>
              <w:rPr>
                <w:rFonts w:ascii="Calibri" w:hAnsi="Calibri"/>
                <w:sz w:val="20"/>
                <w:szCs w:val="20"/>
              </w:rPr>
              <w:t>_______________________________</w:t>
            </w:r>
            <w:r w:rsidR="00615C7D">
              <w:rPr>
                <w:rFonts w:ascii="Calibri" w:hAnsi="Calibri"/>
                <w:sz w:val="20"/>
                <w:szCs w:val="20"/>
              </w:rPr>
              <w:t>_________</w:t>
            </w:r>
            <w:r>
              <w:rPr>
                <w:rFonts w:ascii="Calibri" w:hAnsi="Calibri"/>
                <w:sz w:val="20"/>
                <w:szCs w:val="20"/>
              </w:rPr>
              <w:t xml:space="preserve">____   </w:t>
            </w:r>
            <w:r w:rsidR="00DA4D79" w:rsidRPr="00C87479">
              <w:rPr>
                <w:rFonts w:ascii="Calibri" w:hAnsi="Calibri"/>
                <w:sz w:val="20"/>
                <w:szCs w:val="20"/>
              </w:rPr>
              <w:t xml:space="preserve">Date de réception : </w:t>
            </w:r>
            <w:r w:rsidR="00DA4D79">
              <w:rPr>
                <w:rFonts w:ascii="Calibri" w:hAnsi="Calibri"/>
                <w:color w:val="808080"/>
                <w:sz w:val="20"/>
                <w:szCs w:val="20"/>
              </w:rPr>
              <w:t>|__|__|__|_</w:t>
            </w:r>
            <w:r>
              <w:rPr>
                <w:rFonts w:ascii="Calibri" w:hAnsi="Calibri"/>
                <w:color w:val="808080"/>
                <w:sz w:val="20"/>
                <w:szCs w:val="20"/>
              </w:rPr>
              <w:t>_</w:t>
            </w:r>
            <w:r w:rsidR="00DA4D79" w:rsidRPr="00C87479">
              <w:rPr>
                <w:rFonts w:ascii="Calibri" w:hAnsi="Calibri"/>
                <w:color w:val="808080"/>
                <w:sz w:val="20"/>
                <w:szCs w:val="20"/>
              </w:rPr>
              <w:t>|__|__|__|__|</w:t>
            </w:r>
          </w:p>
          <w:p w14:paraId="330E9D51" w14:textId="5D561D54" w:rsidR="00944313" w:rsidRPr="00C87479" w:rsidRDefault="00944313" w:rsidP="00944313">
            <w:pPr>
              <w:pStyle w:val="normalformulaire"/>
              <w:ind w:left="57" w:right="57"/>
              <w:jc w:val="left"/>
              <w:rPr>
                <w:rFonts w:ascii="Calibri" w:hAnsi="Calibri"/>
                <w:color w:val="808080"/>
                <w:sz w:val="20"/>
                <w:szCs w:val="20"/>
              </w:rPr>
            </w:pPr>
            <w:r w:rsidRPr="00412A2C">
              <w:rPr>
                <w:rFonts w:ascii="Calibri" w:hAnsi="Calibri"/>
                <w:sz w:val="20"/>
                <w:szCs w:val="20"/>
              </w:rPr>
              <w:t xml:space="preserve">Date de complétude : </w:t>
            </w:r>
            <w:r w:rsidRPr="00412A2C">
              <w:rPr>
                <w:rFonts w:ascii="Calibri" w:hAnsi="Calibri"/>
                <w:color w:val="808080"/>
                <w:sz w:val="20"/>
                <w:szCs w:val="20"/>
              </w:rPr>
              <w:t>|__|__|__|__|__|__|__|__|</w:t>
            </w:r>
          </w:p>
        </w:tc>
      </w:tr>
    </w:tbl>
    <w:p w14:paraId="2D34E3B4" w14:textId="77777777" w:rsidR="00DA4D79" w:rsidRDefault="00DA4D79" w:rsidP="00C87479">
      <w:pPr>
        <w:pStyle w:val="normalformulaire"/>
        <w:snapToGrid w:val="0"/>
        <w:ind w:left="57" w:right="57"/>
        <w:rPr>
          <w:rFonts w:ascii="Calibri" w:hAnsi="Calibri"/>
          <w:b/>
          <w:sz w:val="20"/>
          <w:szCs w:val="20"/>
        </w:rPr>
      </w:pPr>
    </w:p>
    <w:p w14:paraId="6BE09AB8" w14:textId="2557B1D8" w:rsidR="00944313" w:rsidRDefault="003A42CD" w:rsidP="00FC74AB">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cs="Calibri"/>
          <w:b/>
          <w:smallCaps/>
          <w:sz w:val="22"/>
          <w:u w:val="single"/>
        </w:rPr>
        <w:t>PORTEUR DE PROJET</w:t>
      </w:r>
      <w:r w:rsidR="00AE314A">
        <w:rPr>
          <w:rFonts w:ascii="Calibri" w:hAnsi="Calibri" w:cs="Calibri"/>
          <w:b/>
          <w:smallCaps/>
          <w:sz w:val="22"/>
          <w:u w:val="single"/>
        </w:rPr>
        <w:t xml:space="preserve"> </w:t>
      </w:r>
      <w:r w:rsidR="00FC74AB">
        <w:rPr>
          <w:rFonts w:ascii="Calibri" w:hAnsi="Calibri"/>
        </w:rPr>
        <w:t>:</w:t>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0316C7">
        <w:rPr>
          <w:rFonts w:ascii="Calibri" w:hAnsi="Calibri"/>
        </w:rPr>
        <w:tab/>
      </w:r>
      <w:r w:rsidR="00FC74AB">
        <w:rPr>
          <w:rFonts w:ascii="Calibri" w:hAnsi="Calibri"/>
        </w:rPr>
        <w:t xml:space="preserve"> </w:t>
      </w:r>
      <w:r w:rsidR="000316C7" w:rsidRPr="00FE06F9">
        <w:rPr>
          <w:rFonts w:ascii="Calibri" w:hAnsi="Calibri" w:cs="Calibri"/>
        </w:rPr>
        <w:fldChar w:fldCharType="begin">
          <w:ffData>
            <w:name w:val="CaseACocher1"/>
            <w:enabled/>
            <w:calcOnExit w:val="0"/>
            <w:checkBox>
              <w:sizeAuto/>
              <w:default w:val="0"/>
            </w:checkBox>
          </w:ffData>
        </w:fldChar>
      </w:r>
      <w:r w:rsidR="000316C7" w:rsidRPr="00FE06F9">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0316C7" w:rsidRPr="00FE06F9">
        <w:rPr>
          <w:rFonts w:ascii="Calibri" w:hAnsi="Calibri" w:cs="Calibri"/>
        </w:rPr>
        <w:fldChar w:fldCharType="end"/>
      </w:r>
      <w:r w:rsidR="000316C7">
        <w:rPr>
          <w:rFonts w:asciiTheme="minorHAnsi" w:hAnsiTheme="minorHAnsi"/>
        </w:rPr>
        <w:t xml:space="preserve">Madame      </w:t>
      </w:r>
      <w:r w:rsidR="000316C7" w:rsidRPr="00FE06F9">
        <w:rPr>
          <w:rFonts w:ascii="Calibri" w:hAnsi="Calibri" w:cs="Calibri"/>
        </w:rPr>
        <w:fldChar w:fldCharType="begin">
          <w:ffData>
            <w:name w:val="CaseACocher1"/>
            <w:enabled/>
            <w:calcOnExit w:val="0"/>
            <w:checkBox>
              <w:sizeAuto/>
              <w:default w:val="0"/>
            </w:checkBox>
          </w:ffData>
        </w:fldChar>
      </w:r>
      <w:r w:rsidR="000316C7" w:rsidRPr="00FE06F9">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0316C7" w:rsidRPr="00FE06F9">
        <w:rPr>
          <w:rFonts w:ascii="Calibri" w:hAnsi="Calibri" w:cs="Calibri"/>
        </w:rPr>
        <w:fldChar w:fldCharType="end"/>
      </w:r>
      <w:r w:rsidR="000316C7">
        <w:rPr>
          <w:rFonts w:asciiTheme="minorHAnsi" w:hAnsiTheme="minorHAnsi"/>
        </w:rPr>
        <w:t>Monsieur</w:t>
      </w:r>
    </w:p>
    <w:p w14:paraId="742458A4" w14:textId="776060EC" w:rsidR="00FC74AB" w:rsidRPr="00AE314A" w:rsidRDefault="00AE314A" w:rsidP="00FC74AB">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Nom et prénom du porteur de</w:t>
      </w:r>
      <w:r w:rsidR="00944313" w:rsidRPr="00AE314A">
        <w:rPr>
          <w:rFonts w:ascii="Calibri" w:hAnsi="Calibri"/>
        </w:rPr>
        <w:t xml:space="preserve"> projet</w:t>
      </w:r>
      <w:r>
        <w:rPr>
          <w:rFonts w:ascii="Calibri" w:hAnsi="Calibri"/>
        </w:rPr>
        <w:t> :</w:t>
      </w:r>
      <w:r w:rsidR="00FC74AB" w:rsidRPr="00AE314A">
        <w:rPr>
          <w:rFonts w:ascii="Calibri" w:hAnsi="Calibri"/>
        </w:rPr>
        <w:t>_____</w:t>
      </w:r>
      <w:r w:rsidRPr="00AE314A">
        <w:rPr>
          <w:rFonts w:ascii="Calibri" w:hAnsi="Calibri"/>
        </w:rPr>
        <w:t>________________________________</w:t>
      </w:r>
      <w:r w:rsidR="00FC74AB" w:rsidRPr="00AE314A">
        <w:rPr>
          <w:rFonts w:ascii="Calibri" w:hAnsi="Calibri"/>
        </w:rPr>
        <w:t>__________</w:t>
      </w:r>
      <w:r w:rsidR="00944313" w:rsidRPr="00AE314A">
        <w:rPr>
          <w:rFonts w:ascii="Calibri" w:hAnsi="Calibri"/>
        </w:rPr>
        <w:t xml:space="preserve">   </w:t>
      </w:r>
      <w:r w:rsidRPr="00AE314A">
        <w:rPr>
          <w:rFonts w:ascii="Calibri" w:hAnsi="Calibri"/>
        </w:rPr>
        <w:t xml:space="preserve"> </w:t>
      </w:r>
      <w:r>
        <w:rPr>
          <w:rFonts w:ascii="Calibri" w:hAnsi="Calibri"/>
        </w:rPr>
        <w:t>C</w:t>
      </w:r>
      <w:r w:rsidR="00847D35" w:rsidRPr="00AE314A">
        <w:rPr>
          <w:rFonts w:ascii="Calibri" w:hAnsi="Calibri"/>
        </w:rPr>
        <w:t xml:space="preserve">ode postal  </w:t>
      </w:r>
      <w:r w:rsidRPr="00AE314A">
        <w:rPr>
          <w:rFonts w:ascii="Calibri" w:hAnsi="Calibri" w:cs="Calibri"/>
          <w:kern w:val="3"/>
        </w:rPr>
        <w:t>|__|__|__|__|__|</w:t>
      </w:r>
    </w:p>
    <w:p w14:paraId="47C92C91" w14:textId="3B83523A" w:rsidR="00944313" w:rsidRDefault="00AE314A" w:rsidP="00FC74AB">
      <w:pPr>
        <w:pBdr>
          <w:top w:val="single" w:sz="4" w:space="1" w:color="auto"/>
          <w:left w:val="single" w:sz="4" w:space="4" w:color="auto"/>
          <w:bottom w:val="single" w:sz="4" w:space="1" w:color="auto"/>
          <w:right w:val="single" w:sz="4" w:space="4" w:color="auto"/>
        </w:pBdr>
        <w:jc w:val="both"/>
        <w:rPr>
          <w:rFonts w:ascii="Calibri" w:hAnsi="Calibri"/>
        </w:rPr>
      </w:pPr>
      <w:r>
        <w:rPr>
          <w:rFonts w:ascii="Calibri" w:hAnsi="Calibri"/>
        </w:rPr>
        <w:t xml:space="preserve">Raison sociale : </w:t>
      </w:r>
      <w:r w:rsidR="00944313" w:rsidRPr="00AE314A">
        <w:rPr>
          <w:rFonts w:ascii="Calibri" w:hAnsi="Calibri"/>
        </w:rPr>
        <w:t>____________________________</w:t>
      </w:r>
      <w:r w:rsidR="00847D35" w:rsidRPr="00AE314A">
        <w:rPr>
          <w:rFonts w:ascii="Calibri" w:hAnsi="Calibri"/>
        </w:rPr>
        <w:t>_</w:t>
      </w:r>
      <w:r w:rsidRPr="00AE314A">
        <w:rPr>
          <w:rFonts w:ascii="Calibri" w:hAnsi="Calibri"/>
        </w:rPr>
        <w:t>________________________________</w:t>
      </w:r>
      <w:r w:rsidR="00847D35" w:rsidRPr="00AE314A">
        <w:rPr>
          <w:rFonts w:ascii="Calibri" w:hAnsi="Calibri"/>
        </w:rPr>
        <w:t xml:space="preserve">_____ </w:t>
      </w:r>
      <w:r w:rsidR="00944313" w:rsidRPr="00AE314A">
        <w:rPr>
          <w:rFonts w:ascii="Calibri" w:hAnsi="Calibri"/>
        </w:rPr>
        <w:t xml:space="preserve"> </w:t>
      </w:r>
      <w:r>
        <w:rPr>
          <w:rFonts w:ascii="Calibri" w:hAnsi="Calibri"/>
        </w:rPr>
        <w:t>C</w:t>
      </w:r>
      <w:r w:rsidR="00847D35" w:rsidRPr="00AE314A">
        <w:rPr>
          <w:rFonts w:ascii="Calibri" w:hAnsi="Calibri"/>
        </w:rPr>
        <w:t xml:space="preserve">ode postal  </w:t>
      </w:r>
      <w:r w:rsidRPr="00AE314A">
        <w:rPr>
          <w:rFonts w:ascii="Calibri" w:hAnsi="Calibri" w:cs="Calibri"/>
          <w:kern w:val="3"/>
        </w:rPr>
        <w:t>|__|__|__|__|__|</w:t>
      </w:r>
    </w:p>
    <w:p w14:paraId="45E32ECD" w14:textId="77777777" w:rsidR="00E97D9F" w:rsidRDefault="00E97D9F" w:rsidP="00FC74AB">
      <w:pPr>
        <w:pStyle w:val="normalformulaire"/>
        <w:snapToGrid w:val="0"/>
        <w:ind w:right="57"/>
        <w:rPr>
          <w:rFonts w:ascii="Calibri" w:hAnsi="Calibri"/>
          <w:b/>
          <w:sz w:val="20"/>
          <w:szCs w:val="20"/>
        </w:rPr>
      </w:pPr>
    </w:p>
    <w:p w14:paraId="37873A60" w14:textId="047E2E6F" w:rsidR="00A5060A" w:rsidRPr="00A5060A" w:rsidRDefault="00A5060A" w:rsidP="00AE314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Pr>
          <w:rFonts w:ascii="Calibri" w:hAnsi="Calibri"/>
          <w:sz w:val="20"/>
          <w:szCs w:val="20"/>
          <w:u w:val="single"/>
        </w:rPr>
        <w:t>A quel Programme de Développement Rural (PDR) se rattache la demande ?</w:t>
      </w:r>
      <w:r w:rsidR="00B26456">
        <w:rPr>
          <w:rFonts w:ascii="Calibri" w:hAnsi="Calibri"/>
          <w:sz w:val="20"/>
          <w:szCs w:val="20"/>
          <w:u w:val="single"/>
        </w:rPr>
        <w:t xml:space="preserve"> </w:t>
      </w:r>
      <w:r w:rsidRPr="00A5060A">
        <w:rPr>
          <w:rFonts w:ascii="Calibri" w:hAnsi="Calibri"/>
          <w:sz w:val="20"/>
          <w:szCs w:val="20"/>
          <w:u w:val="single"/>
        </w:rPr>
        <w:t xml:space="preserve">: </w:t>
      </w:r>
    </w:p>
    <w:p w14:paraId="0B49119D" w14:textId="0D3569E9" w:rsidR="00AE314A" w:rsidRPr="00E97D9F" w:rsidRDefault="00A5060A" w:rsidP="00AE314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00EF0659">
        <w:rPr>
          <w:rFonts w:ascii="Calibri" w:hAnsi="Calibri" w:cs="Calibri"/>
          <w:sz w:val="20"/>
        </w:rPr>
      </w:r>
      <w:r w:rsidR="00EF0659">
        <w:rPr>
          <w:rFonts w:ascii="Calibri" w:hAnsi="Calibri" w:cs="Calibri"/>
          <w:sz w:val="20"/>
        </w:rPr>
        <w:fldChar w:fldCharType="separate"/>
      </w:r>
      <w:r w:rsidRPr="00A5060A">
        <w:rPr>
          <w:rFonts w:ascii="Calibri" w:hAnsi="Calibri" w:cs="Calibri"/>
          <w:sz w:val="20"/>
        </w:rPr>
        <w:fldChar w:fldCharType="end"/>
      </w:r>
      <w:r w:rsidRPr="00A5060A">
        <w:rPr>
          <w:rFonts w:ascii="Calibri" w:hAnsi="Calibri" w:cs="Calibri"/>
          <w:sz w:val="20"/>
        </w:rPr>
        <w:t xml:space="preserve"> PDR Aquitaine</w:t>
      </w:r>
      <w:r>
        <w:rPr>
          <w:rFonts w:ascii="Calibri" w:hAnsi="Calibri" w:cs="Calibri"/>
          <w:sz w:val="20"/>
        </w:rPr>
        <w:t xml:space="preserve">, type </w:t>
      </w:r>
      <w:r w:rsidRPr="00E97D9F">
        <w:rPr>
          <w:rFonts w:ascii="Calibri" w:hAnsi="Calibri" w:cs="Calibri"/>
          <w:sz w:val="20"/>
        </w:rPr>
        <w:t xml:space="preserve">d’opération </w:t>
      </w:r>
      <w:r w:rsidR="00BA2A13" w:rsidRPr="00E97D9F">
        <w:rPr>
          <w:rFonts w:ascii="Calibri" w:hAnsi="Calibri" w:cs="Calibri"/>
          <w:sz w:val="20"/>
        </w:rPr>
        <w:t xml:space="preserve">4.1.1 </w:t>
      </w:r>
      <w:r w:rsidR="00AE314A">
        <w:rPr>
          <w:rFonts w:ascii="Calibri" w:hAnsi="Calibri" w:cs="Calibri"/>
          <w:sz w:val="20"/>
        </w:rPr>
        <w:t xml:space="preserve">                                           </w:t>
      </w:r>
      <w:r w:rsidR="00AE314A" w:rsidRPr="00E97D9F">
        <w:rPr>
          <w:rFonts w:ascii="Calibri" w:hAnsi="Calibri" w:cs="Calibri"/>
          <w:sz w:val="20"/>
        </w:rPr>
        <w:fldChar w:fldCharType="begin">
          <w:ffData>
            <w:name w:val="CaseACocher1"/>
            <w:enabled/>
            <w:calcOnExit w:val="0"/>
            <w:checkBox>
              <w:sizeAuto/>
              <w:default w:val="0"/>
            </w:checkBox>
          </w:ffData>
        </w:fldChar>
      </w:r>
      <w:r w:rsidR="00AE314A" w:rsidRPr="00E97D9F">
        <w:rPr>
          <w:rFonts w:ascii="Calibri" w:hAnsi="Calibri" w:cs="Calibri"/>
          <w:sz w:val="20"/>
        </w:rPr>
        <w:instrText xml:space="preserve"> FORMCHECKBOX </w:instrText>
      </w:r>
      <w:r w:rsidR="00EF0659">
        <w:rPr>
          <w:rFonts w:ascii="Calibri" w:hAnsi="Calibri" w:cs="Calibri"/>
          <w:sz w:val="20"/>
        </w:rPr>
      </w:r>
      <w:r w:rsidR="00EF0659">
        <w:rPr>
          <w:rFonts w:ascii="Calibri" w:hAnsi="Calibri" w:cs="Calibri"/>
          <w:sz w:val="20"/>
        </w:rPr>
        <w:fldChar w:fldCharType="separate"/>
      </w:r>
      <w:r w:rsidR="00AE314A" w:rsidRPr="00E97D9F">
        <w:rPr>
          <w:rFonts w:ascii="Calibri" w:hAnsi="Calibri" w:cs="Calibri"/>
          <w:sz w:val="20"/>
        </w:rPr>
        <w:fldChar w:fldCharType="end"/>
      </w:r>
      <w:r w:rsidR="00AE314A" w:rsidRPr="00E97D9F">
        <w:rPr>
          <w:rFonts w:ascii="Calibri" w:hAnsi="Calibri" w:cs="Calibri"/>
          <w:sz w:val="20"/>
        </w:rPr>
        <w:t xml:space="preserve"> PDR Limousin, type d’opération 4.1.1  </w:t>
      </w:r>
    </w:p>
    <w:p w14:paraId="10CDDF74" w14:textId="77777777" w:rsidR="00A5060A" w:rsidRDefault="00A5060A" w:rsidP="00AE314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E97D9F">
        <w:rPr>
          <w:rFonts w:ascii="Calibri" w:hAnsi="Calibri" w:cs="Calibri"/>
          <w:sz w:val="20"/>
        </w:rPr>
        <w:fldChar w:fldCharType="begin">
          <w:ffData>
            <w:name w:val="CaseACocher1"/>
            <w:enabled/>
            <w:calcOnExit w:val="0"/>
            <w:checkBox>
              <w:sizeAuto/>
              <w:default w:val="0"/>
            </w:checkBox>
          </w:ffData>
        </w:fldChar>
      </w:r>
      <w:r w:rsidRPr="00E97D9F">
        <w:rPr>
          <w:rFonts w:ascii="Calibri" w:hAnsi="Calibri" w:cs="Calibri"/>
          <w:sz w:val="20"/>
        </w:rPr>
        <w:instrText xml:space="preserve"> FORMCHECKBOX </w:instrText>
      </w:r>
      <w:r w:rsidR="00EF0659">
        <w:rPr>
          <w:rFonts w:ascii="Calibri" w:hAnsi="Calibri" w:cs="Calibri"/>
          <w:sz w:val="20"/>
        </w:rPr>
      </w:r>
      <w:r w:rsidR="00EF0659">
        <w:rPr>
          <w:rFonts w:ascii="Calibri" w:hAnsi="Calibri" w:cs="Calibri"/>
          <w:sz w:val="20"/>
        </w:rPr>
        <w:fldChar w:fldCharType="separate"/>
      </w:r>
      <w:r w:rsidRPr="00E97D9F">
        <w:rPr>
          <w:rFonts w:ascii="Calibri" w:hAnsi="Calibri" w:cs="Calibri"/>
          <w:sz w:val="20"/>
        </w:rPr>
        <w:fldChar w:fldCharType="end"/>
      </w:r>
      <w:r w:rsidRPr="00E97D9F">
        <w:rPr>
          <w:rFonts w:ascii="Calibri" w:hAnsi="Calibri" w:cs="Calibri"/>
          <w:sz w:val="20"/>
        </w:rPr>
        <w:t xml:space="preserve"> PDR Poitou-Charentes, type d’opération </w:t>
      </w:r>
      <w:r w:rsidR="00E97D9F" w:rsidRPr="00E97D9F">
        <w:rPr>
          <w:rFonts w:ascii="Calibri" w:hAnsi="Calibri" w:cs="Calibri"/>
          <w:sz w:val="20"/>
        </w:rPr>
        <w:t xml:space="preserve">4.1.1 </w:t>
      </w:r>
      <w:r w:rsidR="00BA2A13" w:rsidRPr="00E97D9F">
        <w:rPr>
          <w:rFonts w:ascii="Calibri" w:hAnsi="Calibri" w:cs="Calibri"/>
          <w:sz w:val="20"/>
        </w:rPr>
        <w:t xml:space="preserve"> </w:t>
      </w:r>
    </w:p>
    <w:p w14:paraId="3725115B" w14:textId="77777777" w:rsidR="00AE314A" w:rsidRPr="00A5060A" w:rsidRDefault="00AE314A" w:rsidP="00AE314A">
      <w:pPr>
        <w:pStyle w:val="normalformulaire"/>
        <w:jc w:val="left"/>
        <w:rPr>
          <w:rFonts w:ascii="Calibri" w:hAnsi="Calibri"/>
          <w:sz w:val="24"/>
          <w:szCs w:val="20"/>
        </w:rPr>
      </w:pPr>
    </w:p>
    <w:p w14:paraId="4030D2EB" w14:textId="77777777" w:rsidR="007203E5" w:rsidRPr="009538D9" w:rsidRDefault="007203E5" w:rsidP="002C4E61">
      <w:pPr>
        <w:pStyle w:val="normalformulaire"/>
        <w:snapToGrid w:val="0"/>
        <w:ind w:left="57" w:right="57"/>
        <w:rPr>
          <w:rFonts w:ascii="Calibri" w:hAnsi="Calibri"/>
          <w:sz w:val="20"/>
          <w:szCs w:val="20"/>
        </w:rPr>
      </w:pPr>
    </w:p>
    <w:p w14:paraId="0E80B57D" w14:textId="77777777" w:rsidR="002C4E61" w:rsidRDefault="00A5060A" w:rsidP="00A5060A">
      <w:pPr>
        <w:pBdr>
          <w:top w:val="single" w:sz="4" w:space="1" w:color="auto"/>
          <w:left w:val="single" w:sz="4" w:space="4" w:color="auto"/>
          <w:bottom w:val="single" w:sz="4" w:space="1" w:color="auto"/>
          <w:right w:val="single" w:sz="4" w:space="4" w:color="auto"/>
        </w:pBdr>
        <w:rPr>
          <w:ins w:id="0" w:author="Nadia Bigre" w:date="2018-01-11T10:24:00Z"/>
          <w:rFonts w:ascii="Calibri" w:hAnsi="Calibri"/>
        </w:rPr>
      </w:pPr>
      <w:r w:rsidRPr="00847D35">
        <w:rPr>
          <w:rFonts w:ascii="Calibri" w:hAnsi="Calibri" w:cs="Calibri"/>
          <w:b/>
          <w:smallCaps/>
          <w:sz w:val="22"/>
          <w:u w:val="single"/>
        </w:rPr>
        <w:t>LIBELLE DU PROJET</w:t>
      </w:r>
      <w:r w:rsidRPr="00847D35">
        <w:rPr>
          <w:rFonts w:ascii="Calibri" w:hAnsi="Calibri"/>
          <w:b/>
          <w:u w:val="single"/>
        </w:rPr>
        <w:t> </w:t>
      </w:r>
      <w:r w:rsidR="00847D35" w:rsidRPr="00847D35">
        <w:rPr>
          <w:rFonts w:ascii="Calibri" w:hAnsi="Calibri"/>
          <w:b/>
          <w:u w:val="single"/>
        </w:rPr>
        <w:t>et description succincte</w:t>
      </w:r>
      <w:r w:rsidR="00847D35" w:rsidRPr="00847D35">
        <w:rPr>
          <w:rFonts w:ascii="Calibri" w:hAnsi="Calibri"/>
          <w:b/>
        </w:rPr>
        <w:t xml:space="preserve"> </w:t>
      </w:r>
      <w:r w:rsidRPr="00847D35">
        <w:rPr>
          <w:rFonts w:ascii="Calibri" w:hAnsi="Calibri"/>
          <w:b/>
        </w:rPr>
        <w:t>:</w:t>
      </w:r>
      <w:r>
        <w:rPr>
          <w:rFonts w:ascii="Calibri" w:hAnsi="Calibri"/>
        </w:rPr>
        <w:t xml:space="preserve"> </w:t>
      </w:r>
    </w:p>
    <w:p w14:paraId="097340E7" w14:textId="7ABF3294" w:rsidR="00A5060A" w:rsidRDefault="00A5060A"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w:t>
      </w:r>
      <w:r w:rsidR="00847D35">
        <w:rPr>
          <w:rFonts w:ascii="Calibri" w:hAnsi="Calibri"/>
        </w:rPr>
        <w:t>_____</w:t>
      </w:r>
      <w:r w:rsidR="00B26456">
        <w:rPr>
          <w:rFonts w:ascii="Calibri" w:hAnsi="Calibri"/>
        </w:rPr>
        <w:t>__</w:t>
      </w:r>
      <w:r w:rsidR="00847D35">
        <w:rPr>
          <w:rFonts w:ascii="Calibri" w:hAnsi="Calibri"/>
        </w:rPr>
        <w:t>___________</w:t>
      </w:r>
    </w:p>
    <w:p w14:paraId="716B3B19" w14:textId="35C1D04D"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w:t>
      </w:r>
      <w:r w:rsidR="00B26456">
        <w:rPr>
          <w:rFonts w:ascii="Calibri" w:hAnsi="Calibri"/>
        </w:rPr>
        <w:t>__</w:t>
      </w:r>
      <w:r>
        <w:rPr>
          <w:rFonts w:ascii="Calibri" w:hAnsi="Calibri"/>
        </w:rPr>
        <w:t>______________________________________________________________________________</w:t>
      </w:r>
    </w:p>
    <w:p w14:paraId="39C72F8F" w14:textId="0E481ACC"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w:t>
      </w:r>
      <w:r w:rsidR="00B26456">
        <w:rPr>
          <w:rFonts w:ascii="Calibri" w:hAnsi="Calibri"/>
        </w:rPr>
        <w:t>__</w:t>
      </w:r>
      <w:r>
        <w:rPr>
          <w:rFonts w:ascii="Calibri" w:hAnsi="Calibri"/>
        </w:rPr>
        <w:t>_______</w:t>
      </w:r>
    </w:p>
    <w:p w14:paraId="297855FF" w14:textId="7F38BD34"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w:t>
      </w:r>
      <w:r w:rsidR="00B26456">
        <w:rPr>
          <w:rFonts w:ascii="Calibri" w:hAnsi="Calibri"/>
        </w:rPr>
        <w:t>__</w:t>
      </w:r>
      <w:r>
        <w:rPr>
          <w:rFonts w:ascii="Calibri" w:hAnsi="Calibri"/>
        </w:rPr>
        <w:t>______</w:t>
      </w:r>
    </w:p>
    <w:p w14:paraId="0887D156" w14:textId="71B6609B"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____________________________________________________________________________________________________</w:t>
      </w:r>
      <w:r w:rsidR="00B26456">
        <w:rPr>
          <w:rFonts w:ascii="Calibri" w:hAnsi="Calibri"/>
        </w:rPr>
        <w:t>__</w:t>
      </w:r>
      <w:r>
        <w:rPr>
          <w:rFonts w:ascii="Calibri" w:hAnsi="Calibri"/>
        </w:rPr>
        <w:t>____</w:t>
      </w:r>
    </w:p>
    <w:p w14:paraId="5E681ED1" w14:textId="4E717585"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___________________________________________________________________________________________________</w:t>
      </w:r>
      <w:r w:rsidR="00B26456">
        <w:rPr>
          <w:rFonts w:ascii="Calibri" w:hAnsi="Calibri"/>
        </w:rPr>
        <w:t>__</w:t>
      </w:r>
      <w:r>
        <w:rPr>
          <w:rFonts w:ascii="Calibri" w:hAnsi="Calibri"/>
        </w:rPr>
        <w:t>_____</w:t>
      </w:r>
    </w:p>
    <w:p w14:paraId="426D11D5" w14:textId="3EBF5D77"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___________________________________________________________________________________________________</w:t>
      </w:r>
      <w:r w:rsidR="00B26456">
        <w:rPr>
          <w:rFonts w:ascii="Calibri" w:hAnsi="Calibri"/>
        </w:rPr>
        <w:t>__</w:t>
      </w:r>
      <w:r>
        <w:rPr>
          <w:rFonts w:ascii="Calibri" w:hAnsi="Calibri"/>
        </w:rPr>
        <w:t>_____</w:t>
      </w:r>
    </w:p>
    <w:p w14:paraId="6D51F30A" w14:textId="7CA50CB9"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_____________________________________________________________________________________________________</w:t>
      </w:r>
      <w:r w:rsidR="00B26456">
        <w:rPr>
          <w:rFonts w:ascii="Calibri" w:hAnsi="Calibri"/>
        </w:rPr>
        <w:t>__</w:t>
      </w:r>
      <w:r>
        <w:rPr>
          <w:rFonts w:ascii="Calibri" w:hAnsi="Calibri"/>
        </w:rPr>
        <w:t>___</w:t>
      </w:r>
    </w:p>
    <w:p w14:paraId="7BE5BE97" w14:textId="62E5FD21"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_____________________________________________________________________________________________________</w:t>
      </w:r>
      <w:r w:rsidR="00B26456">
        <w:rPr>
          <w:rFonts w:ascii="Calibri" w:hAnsi="Calibri"/>
        </w:rPr>
        <w:t>__</w:t>
      </w:r>
      <w:r>
        <w:rPr>
          <w:rFonts w:ascii="Calibri" w:hAnsi="Calibri"/>
        </w:rPr>
        <w:t>___</w:t>
      </w:r>
    </w:p>
    <w:p w14:paraId="37CD9FB7" w14:textId="77777777" w:rsidR="00847D35" w:rsidRDefault="00847D35" w:rsidP="00A5060A">
      <w:pPr>
        <w:pBdr>
          <w:top w:val="single" w:sz="4" w:space="1" w:color="auto"/>
          <w:left w:val="single" w:sz="4" w:space="4" w:color="auto"/>
          <w:bottom w:val="single" w:sz="4" w:space="1" w:color="auto"/>
          <w:right w:val="single" w:sz="4" w:space="4" w:color="auto"/>
        </w:pBdr>
        <w:rPr>
          <w:rFonts w:ascii="Calibri" w:hAnsi="Calibri"/>
        </w:rPr>
      </w:pPr>
    </w:p>
    <w:p w14:paraId="258D8AA7" w14:textId="77777777" w:rsidR="00BA5F78" w:rsidRDefault="00BA5F78">
      <w:pPr>
        <w:rPr>
          <w:rFonts w:ascii="Calibri" w:hAnsi="Calibri" w:cs="Calibri"/>
          <w:highlight w:val="yellow"/>
        </w:rPr>
      </w:pPr>
    </w:p>
    <w:p w14:paraId="420CED01" w14:textId="77777777"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sidRPr="00A5060A">
        <w:rPr>
          <w:rFonts w:ascii="Calibri" w:hAnsi="Calibri"/>
          <w:sz w:val="20"/>
          <w:szCs w:val="20"/>
          <w:u w:val="single"/>
        </w:rPr>
        <w:t xml:space="preserve">Le cas échéant : </w:t>
      </w:r>
    </w:p>
    <w:p w14:paraId="04ED0C05" w14:textId="77777777" w:rsid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rPr>
      </w:pPr>
      <w:r w:rsidRPr="00197C1F">
        <w:rPr>
          <w:rFonts w:ascii="Calibri" w:hAnsi="Calibri"/>
          <w:sz w:val="20"/>
          <w:szCs w:val="20"/>
        </w:rPr>
        <w:t xml:space="preserve">Nom de </w:t>
      </w:r>
      <w:r>
        <w:rPr>
          <w:rFonts w:ascii="Calibri" w:hAnsi="Calibri"/>
          <w:sz w:val="20"/>
          <w:szCs w:val="20"/>
        </w:rPr>
        <w:t xml:space="preserve">la structure ayant accompagné le projet : </w:t>
      </w:r>
      <w:r w:rsidRPr="00197C1F">
        <w:rPr>
          <w:rFonts w:ascii="Calibri" w:hAnsi="Calibri"/>
          <w:sz w:val="20"/>
          <w:szCs w:val="20"/>
        </w:rPr>
        <w:t>______________________________</w:t>
      </w:r>
      <w:r>
        <w:rPr>
          <w:rFonts w:ascii="Calibri" w:hAnsi="Calibri"/>
          <w:sz w:val="20"/>
          <w:szCs w:val="20"/>
        </w:rPr>
        <w:t>__</w:t>
      </w:r>
      <w:r w:rsidRPr="00197C1F">
        <w:rPr>
          <w:rFonts w:ascii="Calibri" w:hAnsi="Calibri"/>
          <w:sz w:val="20"/>
          <w:szCs w:val="20"/>
        </w:rPr>
        <w:t>______________________</w:t>
      </w:r>
      <w:r>
        <w:rPr>
          <w:rFonts w:ascii="Calibri" w:hAnsi="Calibri"/>
          <w:sz w:val="20"/>
          <w:szCs w:val="20"/>
        </w:rPr>
        <w:t>___________</w:t>
      </w:r>
    </w:p>
    <w:p w14:paraId="79E59FC6" w14:textId="4D5A7D99" w:rsidR="003636CD" w:rsidRDefault="00A5060A" w:rsidP="00A5060A">
      <w:pPr>
        <w:pBdr>
          <w:top w:val="single" w:sz="4" w:space="1" w:color="auto"/>
          <w:left w:val="single" w:sz="4" w:space="4" w:color="auto"/>
          <w:bottom w:val="single" w:sz="4" w:space="1" w:color="auto"/>
          <w:right w:val="single" w:sz="4" w:space="4" w:color="auto"/>
        </w:pBdr>
        <w:rPr>
          <w:rFonts w:ascii="Calibri" w:hAnsi="Calibri"/>
        </w:rPr>
      </w:pPr>
      <w:r w:rsidRPr="000316C7">
        <w:rPr>
          <w:rFonts w:ascii="Calibri" w:hAnsi="Calibri"/>
        </w:rPr>
        <w:t>Nom du (des) diagnostiqueur</w:t>
      </w:r>
      <w:r w:rsidR="003636CD" w:rsidRPr="000316C7">
        <w:rPr>
          <w:rFonts w:ascii="Calibri" w:hAnsi="Calibri"/>
        </w:rPr>
        <w:t xml:space="preserve">(s) ayant accompagné le projet et ses coordonnées </w:t>
      </w:r>
    </w:p>
    <w:p w14:paraId="33678A31" w14:textId="67F095EB" w:rsidR="003636CD" w:rsidRDefault="003636CD" w:rsidP="00A5060A">
      <w:pPr>
        <w:pBdr>
          <w:top w:val="single" w:sz="4" w:space="1" w:color="auto"/>
          <w:left w:val="single" w:sz="4" w:space="4" w:color="auto"/>
          <w:bottom w:val="single" w:sz="4" w:space="1" w:color="auto"/>
          <w:right w:val="single" w:sz="4" w:space="4" w:color="auto"/>
        </w:pBdr>
        <w:rPr>
          <w:rFonts w:ascii="Calibri" w:hAnsi="Calibri"/>
        </w:rPr>
      </w:pPr>
      <w:r>
        <w:rPr>
          <w:rFonts w:ascii="Calibri" w:hAnsi="Calibri"/>
        </w:rPr>
        <w:t>Nom</w:t>
      </w:r>
      <w:r w:rsidR="000316C7">
        <w:rPr>
          <w:rFonts w:ascii="Calibri" w:hAnsi="Calibri"/>
        </w:rPr>
        <w:t>/Prénom</w:t>
      </w:r>
      <w:r w:rsidR="00A5060A">
        <w:rPr>
          <w:rFonts w:ascii="Calibri" w:hAnsi="Calibri"/>
        </w:rPr>
        <w:t>_______</w:t>
      </w:r>
      <w:r>
        <w:rPr>
          <w:rFonts w:ascii="Calibri" w:hAnsi="Calibri"/>
        </w:rPr>
        <w:t>_________________________</w:t>
      </w:r>
      <w:r w:rsidR="000316C7">
        <w:rPr>
          <w:rFonts w:ascii="Calibri" w:hAnsi="Calibri"/>
        </w:rPr>
        <w:t>________</w:t>
      </w:r>
      <w:r>
        <w:rPr>
          <w:rFonts w:ascii="Calibri" w:hAnsi="Calibri"/>
        </w:rPr>
        <w:t>mail</w:t>
      </w:r>
      <w:r w:rsidR="00A5060A">
        <w:rPr>
          <w:rFonts w:ascii="Calibri" w:hAnsi="Calibri"/>
        </w:rPr>
        <w:t>__________</w:t>
      </w:r>
      <w:r>
        <w:rPr>
          <w:rFonts w:ascii="Calibri" w:hAnsi="Calibri"/>
        </w:rPr>
        <w:t>_________________</w:t>
      </w:r>
      <w:r w:rsidR="000316C7">
        <w:rPr>
          <w:rFonts w:ascii="Calibri" w:hAnsi="Calibri"/>
        </w:rPr>
        <w:t>______tél_______________</w:t>
      </w:r>
    </w:p>
    <w:p w14:paraId="40FBEDF2" w14:textId="77777777" w:rsidR="00A5060A" w:rsidRDefault="00A5060A" w:rsidP="00A5060A">
      <w:pPr>
        <w:rPr>
          <w:rFonts w:ascii="Calibri" w:hAnsi="Calibri" w:cs="Calibri"/>
          <w:highlight w:val="yellow"/>
        </w:rPr>
      </w:pPr>
    </w:p>
    <w:p w14:paraId="2C184C4D" w14:textId="77777777" w:rsidR="007203E5" w:rsidRDefault="007203E5" w:rsidP="00A5060A">
      <w:pPr>
        <w:rPr>
          <w:rFonts w:ascii="Calibri" w:hAnsi="Calibri" w:cs="Calibri"/>
          <w:highlight w:val="yellow"/>
        </w:rPr>
      </w:pPr>
    </w:p>
    <w:p w14:paraId="3B33F207" w14:textId="77777777" w:rsidR="007203E5" w:rsidRDefault="007203E5" w:rsidP="00A5060A">
      <w:pPr>
        <w:rPr>
          <w:rFonts w:ascii="Calibri" w:hAnsi="Calibri" w:cs="Calibri"/>
          <w:highlight w:val="yellow"/>
        </w:rPr>
      </w:pPr>
    </w:p>
    <w:p w14:paraId="1BE435EE" w14:textId="73809364" w:rsidR="00DA4D79" w:rsidRPr="00696EA5" w:rsidRDefault="00DA4D79" w:rsidP="0029742F">
      <w:pPr>
        <w:pBdr>
          <w:top w:val="single" w:sz="4" w:space="1" w:color="7F7F7F"/>
          <w:left w:val="single" w:sz="4" w:space="0" w:color="7F7F7F"/>
          <w:bottom w:val="single" w:sz="4" w:space="0" w:color="7F7F7F"/>
          <w:right w:val="single" w:sz="4" w:space="0" w:color="7F7F7F"/>
        </w:pBdr>
        <w:shd w:val="clear" w:color="auto" w:fill="9A0000"/>
        <w:tabs>
          <w:tab w:val="left" w:pos="426"/>
        </w:tabs>
        <w:jc w:val="center"/>
        <w:rPr>
          <w:rFonts w:ascii="Calibri" w:hAnsi="Calibri" w:cs="Calibri"/>
          <w:b/>
          <w:iCs/>
          <w:smallCaps/>
          <w:color w:val="FFFFFF"/>
          <w:sz w:val="28"/>
          <w:szCs w:val="16"/>
        </w:rPr>
      </w:pPr>
      <w:r>
        <w:rPr>
          <w:rFonts w:ascii="Calibri" w:hAnsi="Calibri" w:cs="Calibri"/>
          <w:b/>
          <w:iCs/>
          <w:smallCaps/>
          <w:color w:val="FFFFFF"/>
          <w:sz w:val="28"/>
          <w:szCs w:val="16"/>
        </w:rPr>
        <w:t>1</w:t>
      </w:r>
      <w:r w:rsidR="00A0065A">
        <w:rPr>
          <w:rFonts w:ascii="Calibri" w:hAnsi="Calibri" w:cs="Calibri"/>
          <w:b/>
          <w:iCs/>
          <w:smallCaps/>
          <w:color w:val="FFFFFF"/>
          <w:sz w:val="28"/>
          <w:szCs w:val="16"/>
        </w:rPr>
        <w:t xml:space="preserve"> </w:t>
      </w:r>
      <w:r>
        <w:rPr>
          <w:rFonts w:ascii="Calibri" w:hAnsi="Calibri" w:cs="Calibri"/>
          <w:b/>
          <w:iCs/>
          <w:smallCaps/>
          <w:color w:val="FFFFFF"/>
          <w:sz w:val="28"/>
          <w:szCs w:val="16"/>
        </w:rPr>
        <w:t>- Identification du Demandeur</w:t>
      </w:r>
    </w:p>
    <w:p w14:paraId="1CF5BD36" w14:textId="77777777" w:rsidR="00BC56BC" w:rsidRPr="00BC56BC" w:rsidRDefault="00BC56BC" w:rsidP="000C57A7">
      <w:pPr>
        <w:tabs>
          <w:tab w:val="left" w:pos="1380"/>
          <w:tab w:val="center" w:pos="4762"/>
        </w:tabs>
        <w:ind w:right="-142"/>
        <w:rPr>
          <w:rFonts w:ascii="Calibri" w:hAnsi="Calibri" w:cs="Calibri"/>
          <w:b/>
          <w:sz w:val="10"/>
          <w:szCs w:val="16"/>
        </w:rPr>
      </w:pPr>
    </w:p>
    <w:p w14:paraId="1A687A9D" w14:textId="77777777" w:rsidR="00DA4D79" w:rsidRPr="001F5122" w:rsidRDefault="00DA4D79" w:rsidP="000C57A7">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color w:val="808080"/>
          <w:sz w:val="18"/>
          <w:szCs w:val="20"/>
        </w:rPr>
      </w:pPr>
      <w:r w:rsidRPr="00DA6BA8">
        <w:rPr>
          <w:rFonts w:ascii="Calibri" w:hAnsi="Calibri"/>
          <w:sz w:val="20"/>
          <w:szCs w:val="20"/>
        </w:rPr>
        <w:t>N° SIRET</w:t>
      </w:r>
      <w:r w:rsidR="00C3605D">
        <w:rPr>
          <w:rFonts w:ascii="Calibri" w:hAnsi="Calibri"/>
          <w:sz w:val="20"/>
          <w:szCs w:val="20"/>
        </w:rPr>
        <w:t xml:space="preserve"> (obligatoire)</w:t>
      </w:r>
      <w:r w:rsidRPr="00DA6BA8">
        <w:rPr>
          <w:rFonts w:ascii="Calibri" w:hAnsi="Calibri"/>
          <w:sz w:val="20"/>
          <w:szCs w:val="20"/>
        </w:rPr>
        <w:t> :</w:t>
      </w:r>
      <w:r w:rsidRPr="00DA6BA8">
        <w:rPr>
          <w:rFonts w:ascii="Calibri" w:hAnsi="Calibri"/>
          <w:color w:val="FF0000"/>
          <w:sz w:val="20"/>
          <w:szCs w:val="20"/>
        </w:rPr>
        <w:t xml:space="preserve"> </w:t>
      </w:r>
      <w:r w:rsidRPr="00DA6BA8">
        <w:rPr>
          <w:rFonts w:ascii="Calibri" w:hAnsi="Calibri"/>
          <w:color w:val="808080"/>
          <w:sz w:val="20"/>
          <w:szCs w:val="20"/>
        </w:rPr>
        <w:t>|__|__|__|__|</w:t>
      </w:r>
      <w:r>
        <w:rPr>
          <w:rFonts w:ascii="Calibri" w:hAnsi="Calibri"/>
          <w:color w:val="808080"/>
          <w:sz w:val="20"/>
          <w:szCs w:val="20"/>
        </w:rPr>
        <w:t xml:space="preserve">__|__|__|__|__|__|__|__|__|__| </w:t>
      </w:r>
      <w:r w:rsidRPr="001F5122">
        <w:rPr>
          <w:rFonts w:ascii="Calibri" w:hAnsi="Calibri"/>
          <w:sz w:val="14"/>
        </w:rPr>
        <w:t>attribué par l’INSEE à l’inscription au répertoire national des entreprises</w:t>
      </w:r>
    </w:p>
    <w:p w14:paraId="3534A324" w14:textId="77777777" w:rsidR="00DA4D79" w:rsidRPr="00DA6BA8" w:rsidRDefault="00DA4D79" w:rsidP="001F5122">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sz w:val="20"/>
          <w:szCs w:val="20"/>
        </w:rPr>
      </w:pPr>
      <w:r w:rsidRPr="00DA6BA8">
        <w:rPr>
          <w:rFonts w:ascii="Calibri" w:hAnsi="Calibri"/>
          <w:sz w:val="20"/>
          <w:szCs w:val="20"/>
        </w:rPr>
        <w:t xml:space="preserve">N° PACAGE : </w:t>
      </w:r>
      <w:r w:rsidRPr="00DA6BA8">
        <w:rPr>
          <w:rFonts w:ascii="Calibri" w:hAnsi="Calibri"/>
          <w:color w:val="808080"/>
          <w:sz w:val="20"/>
          <w:szCs w:val="20"/>
        </w:rPr>
        <w:t>|__|__|__|__|__|__|__|__|__|</w:t>
      </w:r>
      <w:r>
        <w:rPr>
          <w:rFonts w:ascii="Calibri" w:hAnsi="Calibri"/>
        </w:rPr>
        <w:t xml:space="preserve">                  </w:t>
      </w:r>
      <w:r w:rsidR="00DF7E2F">
        <w:rPr>
          <w:rFonts w:ascii="Calibri" w:hAnsi="Calibri"/>
        </w:rPr>
        <w:t xml:space="preserve">  </w:t>
      </w:r>
      <w:r w:rsidRPr="001F5122">
        <w:rPr>
          <w:rFonts w:ascii="Calibri" w:hAnsi="Calibri"/>
          <w:sz w:val="22"/>
          <w:szCs w:val="22"/>
        </w:rPr>
        <w:sym w:font="Wingdings" w:char="F071"/>
      </w:r>
      <w:r w:rsidRPr="001F5122">
        <w:rPr>
          <w:rFonts w:ascii="Calibri" w:hAnsi="Calibri"/>
          <w:sz w:val="22"/>
          <w:szCs w:val="22"/>
        </w:rPr>
        <w:t xml:space="preserve"> </w:t>
      </w:r>
      <w:r w:rsidRPr="001F5122">
        <w:rPr>
          <w:rFonts w:ascii="Calibri" w:hAnsi="Calibri"/>
          <w:sz w:val="20"/>
          <w:szCs w:val="20"/>
        </w:rPr>
        <w:t>Aucun n° pacage attribué</w:t>
      </w:r>
      <w:r w:rsidRPr="00DA6BA8">
        <w:rPr>
          <w:rFonts w:ascii="Calibri" w:hAnsi="Calibri"/>
          <w:sz w:val="20"/>
          <w:szCs w:val="20"/>
        </w:rPr>
        <w:t xml:space="preserve"> </w:t>
      </w:r>
      <w:r w:rsidRPr="001F5122">
        <w:rPr>
          <w:rFonts w:ascii="Calibri" w:hAnsi="Calibri"/>
        </w:rPr>
        <w:t>(</w:t>
      </w:r>
      <w:r>
        <w:rPr>
          <w:rFonts w:ascii="Calibri" w:hAnsi="Calibri"/>
        </w:rPr>
        <w:t xml:space="preserve">contactez votre </w:t>
      </w:r>
      <w:r w:rsidRPr="002764A4">
        <w:rPr>
          <w:rFonts w:ascii="Calibri" w:hAnsi="Calibri"/>
        </w:rPr>
        <w:t>DDT/DDTM)</w:t>
      </w:r>
      <w:r w:rsidRPr="00DA6BA8">
        <w:rPr>
          <w:rFonts w:ascii="Calibri" w:hAnsi="Calibri"/>
          <w:sz w:val="20"/>
          <w:szCs w:val="20"/>
        </w:rPr>
        <w:tab/>
      </w:r>
    </w:p>
    <w:p w14:paraId="3F636835" w14:textId="77777777" w:rsidR="00DA4D79" w:rsidRPr="00020A4A" w:rsidRDefault="00DA4D79" w:rsidP="00020A4A">
      <w:pPr>
        <w:pStyle w:val="italique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i w:val="0"/>
          <w:sz w:val="20"/>
          <w:szCs w:val="20"/>
        </w:rPr>
      </w:pPr>
      <w:r w:rsidRPr="002764A4">
        <w:rPr>
          <w:rFonts w:ascii="Calibri" w:hAnsi="Calibri"/>
          <w:i w:val="0"/>
          <w:sz w:val="20"/>
          <w:szCs w:val="20"/>
        </w:rPr>
        <w:t>N° de dossier W</w:t>
      </w:r>
      <w:r w:rsidR="00E84873">
        <w:rPr>
          <w:rFonts w:ascii="Calibri" w:hAnsi="Calibri"/>
          <w:i w:val="0"/>
          <w:sz w:val="20"/>
          <w:szCs w:val="20"/>
        </w:rPr>
        <w:t xml:space="preserve">eb Service </w:t>
      </w:r>
      <w:r w:rsidRPr="002764A4">
        <w:rPr>
          <w:rFonts w:ascii="Calibri" w:hAnsi="Calibri"/>
          <w:i w:val="0"/>
          <w:sz w:val="20"/>
          <w:szCs w:val="20"/>
        </w:rPr>
        <w:t>A</w:t>
      </w:r>
      <w:r w:rsidR="00E84873">
        <w:rPr>
          <w:rFonts w:ascii="Calibri" w:hAnsi="Calibri"/>
          <w:i w:val="0"/>
          <w:sz w:val="20"/>
          <w:szCs w:val="20"/>
        </w:rPr>
        <w:t>REA (le cas échéant)</w:t>
      </w:r>
      <w:r w:rsidRPr="002764A4">
        <w:rPr>
          <w:rFonts w:ascii="Calibri" w:hAnsi="Calibri"/>
          <w:i w:val="0"/>
          <w:sz w:val="20"/>
          <w:szCs w:val="20"/>
        </w:rPr>
        <w:t> :</w:t>
      </w:r>
      <w:r>
        <w:rPr>
          <w:rFonts w:ascii="Calibri" w:hAnsi="Calibri"/>
          <w:sz w:val="20"/>
          <w:szCs w:val="20"/>
        </w:rPr>
        <w:t xml:space="preserve"> </w:t>
      </w:r>
      <w:r>
        <w:rPr>
          <w:rFonts w:ascii="Calibri" w:hAnsi="Calibri"/>
          <w:i w:val="0"/>
          <w:color w:val="808080"/>
          <w:sz w:val="20"/>
          <w:szCs w:val="20"/>
        </w:rPr>
        <w:t xml:space="preserve">|__|__|__|__|- </w:t>
      </w:r>
      <w:r w:rsidRPr="00DA6BA8">
        <w:rPr>
          <w:rFonts w:ascii="Calibri" w:hAnsi="Calibri"/>
          <w:i w:val="0"/>
          <w:color w:val="808080"/>
          <w:sz w:val="20"/>
          <w:szCs w:val="20"/>
        </w:rPr>
        <w:t>|__|__|</w:t>
      </w:r>
      <w:r>
        <w:rPr>
          <w:rFonts w:ascii="Calibri" w:hAnsi="Calibri"/>
          <w:i w:val="0"/>
          <w:color w:val="808080"/>
          <w:sz w:val="20"/>
          <w:szCs w:val="20"/>
        </w:rPr>
        <w:t xml:space="preserve"> - </w:t>
      </w:r>
      <w:r w:rsidRPr="00DA6BA8">
        <w:rPr>
          <w:rFonts w:ascii="Calibri" w:hAnsi="Calibri"/>
          <w:i w:val="0"/>
          <w:color w:val="808080"/>
          <w:sz w:val="20"/>
          <w:szCs w:val="20"/>
        </w:rPr>
        <w:t>|__|__|__|__|</w:t>
      </w:r>
      <w:r w:rsidRPr="00DA6BA8">
        <w:rPr>
          <w:rFonts w:ascii="Calibri" w:hAnsi="Calibri"/>
          <w:sz w:val="20"/>
          <w:szCs w:val="20"/>
        </w:rPr>
        <w:tab/>
      </w:r>
    </w:p>
    <w:p w14:paraId="63A181B5" w14:textId="77777777" w:rsidR="00C21D9E" w:rsidRDefault="00C21D9E" w:rsidP="00FD77CA">
      <w:pPr>
        <w:pStyle w:val="normalformulaire"/>
        <w:tabs>
          <w:tab w:val="left" w:pos="0"/>
          <w:tab w:val="left" w:pos="360"/>
          <w:tab w:val="left" w:pos="9356"/>
          <w:tab w:val="right" w:pos="10772"/>
        </w:tabs>
        <w:suppressAutoHyphens/>
        <w:rPr>
          <w:rFonts w:ascii="Calibri" w:hAnsi="Calibri" w:cs="Calibri"/>
          <w:b/>
          <w:smallCaps/>
          <w:szCs w:val="20"/>
          <w:u w:val="single"/>
        </w:rPr>
      </w:pPr>
    </w:p>
    <w:p w14:paraId="52D8B808" w14:textId="77777777" w:rsidR="007203E5" w:rsidRPr="00407635" w:rsidRDefault="007203E5" w:rsidP="00FD77CA">
      <w:pPr>
        <w:pStyle w:val="normalformulaire"/>
        <w:tabs>
          <w:tab w:val="left" w:pos="0"/>
          <w:tab w:val="left" w:pos="360"/>
          <w:tab w:val="left" w:pos="9356"/>
          <w:tab w:val="right" w:pos="10772"/>
        </w:tabs>
        <w:suppressAutoHyphens/>
        <w:rPr>
          <w:rFonts w:ascii="Calibri" w:hAnsi="Calibri" w:cs="Calibri"/>
          <w:b/>
          <w:smallCaps/>
          <w:szCs w:val="20"/>
          <w:u w:val="single"/>
        </w:rPr>
      </w:pPr>
    </w:p>
    <w:p w14:paraId="45F9EF65" w14:textId="77777777" w:rsidR="00DF7E2F" w:rsidRPr="001C361B" w:rsidRDefault="003B7276" w:rsidP="00FD77CA">
      <w:pPr>
        <w:pStyle w:val="normalformulaire"/>
        <w:tabs>
          <w:tab w:val="left" w:pos="0"/>
          <w:tab w:val="left" w:pos="360"/>
          <w:tab w:val="left" w:pos="9356"/>
          <w:tab w:val="right" w:pos="10772"/>
        </w:tabs>
        <w:suppressAutoHyphens/>
        <w:rPr>
          <w:rFonts w:ascii="Calibri" w:hAnsi="Calibri" w:cs="Calibri"/>
          <w:sz w:val="20"/>
          <w:szCs w:val="20"/>
        </w:rPr>
      </w:pPr>
      <w:r>
        <w:rPr>
          <w:rFonts w:ascii="Calibri" w:hAnsi="Calibri" w:cs="Calibri"/>
          <w:b/>
          <w:smallCaps/>
          <w:sz w:val="22"/>
          <w:szCs w:val="20"/>
          <w:u w:val="single"/>
        </w:rPr>
        <w:t xml:space="preserve">Coordonnées du </w:t>
      </w:r>
      <w:r w:rsidR="00DA4D79" w:rsidRPr="00FD77CA">
        <w:rPr>
          <w:rFonts w:ascii="Calibri" w:hAnsi="Calibri" w:cs="Calibri"/>
          <w:b/>
          <w:smallCaps/>
          <w:sz w:val="22"/>
          <w:szCs w:val="20"/>
          <w:u w:val="single"/>
        </w:rPr>
        <w:t xml:space="preserve">porteur du projet </w:t>
      </w:r>
      <w:r w:rsidR="00DA4D79" w:rsidRPr="001C361B">
        <w:rPr>
          <w:rFonts w:ascii="Calibri" w:hAnsi="Calibri" w:cs="Calibri"/>
          <w:sz w:val="20"/>
          <w:szCs w:val="20"/>
        </w:rPr>
        <w:t>(exploitant individuel</w:t>
      </w:r>
      <w:r w:rsidR="001C361B" w:rsidRPr="001C361B">
        <w:rPr>
          <w:rFonts w:ascii="Calibri" w:hAnsi="Calibri" w:cs="Calibri"/>
          <w:sz w:val="20"/>
          <w:szCs w:val="20"/>
        </w:rPr>
        <w:t>/ société/établissement agricole/structure collective</w:t>
      </w:r>
      <w:r w:rsidR="00DA4D79" w:rsidRPr="001C361B">
        <w:rPr>
          <w:rFonts w:ascii="Calibri" w:hAnsi="Calibri" w:cs="Calibri"/>
          <w:sz w:val="20"/>
          <w:szCs w:val="20"/>
        </w:rPr>
        <w:t>)</w:t>
      </w:r>
      <w:r w:rsidR="00FB2D9D" w:rsidRPr="001C361B">
        <w:rPr>
          <w:rFonts w:ascii="Calibri" w:hAnsi="Calibri" w:cs="Calibri"/>
          <w:sz w:val="20"/>
          <w:szCs w:val="20"/>
        </w:rPr>
        <w:t> </w:t>
      </w:r>
    </w:p>
    <w:p w14:paraId="2061CC16" w14:textId="77777777" w:rsidR="003B7276" w:rsidRPr="00E418C1" w:rsidRDefault="003B7276" w:rsidP="008F6DFD">
      <w:pPr>
        <w:tabs>
          <w:tab w:val="left" w:pos="142"/>
        </w:tabs>
        <w:rPr>
          <w:rFonts w:ascii="Calibri" w:hAnsi="Calibri" w:cs="Calibri"/>
          <w:kern w:val="3"/>
          <w:sz w:val="8"/>
          <w:u w:val="single"/>
        </w:rPr>
      </w:pPr>
    </w:p>
    <w:p w14:paraId="62DF2C06" w14:textId="77777777" w:rsidR="008F6DFD" w:rsidRDefault="008F6DFD" w:rsidP="008F6DFD">
      <w:pPr>
        <w:tabs>
          <w:tab w:val="left" w:pos="142"/>
        </w:tabs>
        <w:rPr>
          <w:ins w:id="1" w:author="Nadia Bigre" w:date="2018-01-11T11:19:00Z"/>
          <w:rFonts w:ascii="Calibri" w:hAnsi="Calibri" w:cs="Calibri"/>
          <w:kern w:val="3"/>
          <w:u w:val="single"/>
        </w:rPr>
      </w:pPr>
      <w:r w:rsidRPr="001F5122">
        <w:rPr>
          <w:rFonts w:ascii="Calibri" w:hAnsi="Calibri" w:cs="Calibri"/>
          <w:kern w:val="3"/>
          <w:u w:val="single"/>
        </w:rPr>
        <w:t>Statut juridique :</w:t>
      </w:r>
      <w:r w:rsidRPr="001F5122">
        <w:rPr>
          <w:rFonts w:ascii="Calibri" w:hAnsi="Calibri" w:cs="Calibri"/>
          <w:kern w:val="3"/>
          <w:u w:val="single"/>
        </w:rPr>
        <w:tab/>
        <w:t xml:space="preserve"> </w:t>
      </w:r>
    </w:p>
    <w:p w14:paraId="5F18DB4E" w14:textId="77777777" w:rsidR="007203E5" w:rsidRPr="001F5122" w:rsidRDefault="007203E5" w:rsidP="008F6DFD">
      <w:pPr>
        <w:tabs>
          <w:tab w:val="left" w:pos="142"/>
        </w:tabs>
        <w:rPr>
          <w:rFonts w:ascii="Calibri" w:hAnsi="Calibri" w:cs="Calibri"/>
          <w:kern w:val="3"/>
          <w:u w:val="single"/>
        </w:rPr>
      </w:pPr>
    </w:p>
    <w:p w14:paraId="26A8DFB0" w14:textId="77777777" w:rsidR="008F6DFD" w:rsidRDefault="008F6DFD" w:rsidP="008F6DFD">
      <w:pPr>
        <w:widowControl w:val="0"/>
        <w:tabs>
          <w:tab w:val="left" w:pos="2552"/>
          <w:tab w:val="left" w:pos="5245"/>
          <w:tab w:val="left" w:pos="7938"/>
        </w:tabs>
        <w:suppressAutoHyphens/>
        <w:autoSpaceDN w:val="0"/>
        <w:textAlignment w:val="baseline"/>
        <w:rPr>
          <w:rFonts w:ascii="Calibri" w:hAnsi="Calibr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Exploitant individuel</w:t>
      </w:r>
      <w:r w:rsidRPr="00FE06F9">
        <w:rPr>
          <w:rFonts w:ascii="Calibri" w:hAnsi="Calibri" w:cs="Calibri"/>
          <w:kern w:val="3"/>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GAEC</w:t>
      </w:r>
      <w:r>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EARL</w:t>
      </w:r>
      <w:r>
        <w:rPr>
          <w:rFonts w:ascii="Calibri" w:hAnsi="Calibri"/>
        </w:rPr>
        <w:t xml:space="preserve">                                         </w:t>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Pr>
          <w:rFonts w:ascii="Calibri" w:hAnsi="Calibri" w:cs="Calibri"/>
          <w:kern w:val="3"/>
        </w:rPr>
        <w:t>SARL</w:t>
      </w:r>
    </w:p>
    <w:p w14:paraId="379A1FEE" w14:textId="77777777" w:rsidR="008F6DFD" w:rsidRDefault="008F6DFD" w:rsidP="008F6DFD">
      <w:pPr>
        <w:widowControl w:val="0"/>
        <w:tabs>
          <w:tab w:val="left" w:pos="2552"/>
          <w:tab w:val="left" w:pos="5245"/>
          <w:tab w:val="left" w:pos="7938"/>
        </w:tabs>
        <w:suppressAutoHyphens/>
        <w:autoSpaceDN w:val="0"/>
        <w:spacing w:before="120"/>
        <w:textAlignment w:val="baseline"/>
        <w:rPr>
          <w:rFonts w:ascii="Calibri" w:hAnsi="Calibri" w:cs="Calibri"/>
          <w:kern w:val="3"/>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SCEA</w:t>
      </w:r>
      <w:r w:rsidRPr="00FE06F9">
        <w:rPr>
          <w:rFonts w:ascii="Calibri" w:hAnsi="Calibri"/>
        </w:rPr>
        <w:tab/>
      </w: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Etablissement </w:t>
      </w:r>
      <w:r>
        <w:rPr>
          <w:rFonts w:ascii="Calibri" w:hAnsi="Calibri" w:cs="Calibri"/>
          <w:kern w:val="3"/>
        </w:rPr>
        <w:t>de développement, d’enseignement agricole ou de recherche</w:t>
      </w:r>
    </w:p>
    <w:p w14:paraId="2EC7C1C2" w14:textId="77777777" w:rsidR="000E0F94" w:rsidRDefault="008F6DFD" w:rsidP="00023E04">
      <w:pPr>
        <w:widowControl w:val="0"/>
        <w:tabs>
          <w:tab w:val="left" w:pos="2552"/>
          <w:tab w:val="left" w:pos="5245"/>
          <w:tab w:val="left" w:pos="7938"/>
        </w:tabs>
        <w:suppressAutoHyphens/>
        <w:autoSpaceDN w:val="0"/>
        <w:spacing w:before="120"/>
        <w:textAlignment w:val="baseline"/>
        <w:rPr>
          <w:rFonts w:ascii="Calibri" w:hAnsi="Calibri"/>
          <w:i/>
        </w:rPr>
      </w:pPr>
      <w:r w:rsidRPr="00FE06F9">
        <w:rPr>
          <w:rFonts w:ascii="Calibri" w:hAnsi="Calibri" w:cs="Calibri"/>
        </w:rPr>
        <w:fldChar w:fldCharType="begin">
          <w:ffData>
            <w:name w:val="CaseACocher1"/>
            <w:enabled/>
            <w:calcOnExit w:val="0"/>
            <w:checkBox>
              <w:sizeAuto/>
              <w:default w:val="0"/>
            </w:checkBox>
          </w:ffData>
        </w:fldChar>
      </w:r>
      <w:r w:rsidRPr="00FE06F9">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E06F9">
        <w:rPr>
          <w:rFonts w:ascii="Calibri" w:hAnsi="Calibri" w:cs="Calibri"/>
        </w:rPr>
        <w:fldChar w:fldCharType="end"/>
      </w:r>
      <w:r w:rsidRPr="00FE06F9">
        <w:rPr>
          <w:rFonts w:ascii="Calibri" w:hAnsi="Calibri" w:cs="Calibri"/>
        </w:rPr>
        <w:t xml:space="preserve"> </w:t>
      </w:r>
      <w:r w:rsidRPr="00FE06F9">
        <w:rPr>
          <w:rFonts w:ascii="Calibri" w:hAnsi="Calibri" w:cs="Calibri"/>
          <w:kern w:val="3"/>
        </w:rPr>
        <w:t xml:space="preserve"> </w:t>
      </w:r>
      <w:r w:rsidRPr="00FE06F9">
        <w:rPr>
          <w:rFonts w:ascii="Calibri" w:hAnsi="Calibri"/>
        </w:rPr>
        <w:t xml:space="preserve">Autre : </w:t>
      </w:r>
      <w:r w:rsidRPr="00CF18F4">
        <w:rPr>
          <w:rFonts w:ascii="Calibri" w:hAnsi="Calibri"/>
          <w:i/>
        </w:rPr>
        <w:t>(préciser)</w:t>
      </w:r>
      <w:r>
        <w:rPr>
          <w:rFonts w:ascii="Calibri" w:hAnsi="Calibri"/>
          <w:i/>
        </w:rPr>
        <w:t xml:space="preserve"> </w:t>
      </w:r>
    </w:p>
    <w:p w14:paraId="13B4543B" w14:textId="77777777" w:rsidR="00E418C1" w:rsidRPr="00E418C1" w:rsidRDefault="00E418C1" w:rsidP="000E0F94">
      <w:pPr>
        <w:pStyle w:val="normalformulaire"/>
        <w:tabs>
          <w:tab w:val="left" w:pos="7938"/>
          <w:tab w:val="right" w:pos="10772"/>
        </w:tabs>
        <w:rPr>
          <w:rFonts w:ascii="Calibri" w:hAnsi="Calibri" w:cs="Times New Roman"/>
          <w:sz w:val="6"/>
          <w:szCs w:val="20"/>
        </w:rPr>
      </w:pPr>
    </w:p>
    <w:p w14:paraId="4060F037" w14:textId="58A196D8" w:rsidR="000E0F94" w:rsidRPr="003A42CD" w:rsidRDefault="000E0F94" w:rsidP="000E0F94">
      <w:pPr>
        <w:pStyle w:val="normalformulaire"/>
        <w:tabs>
          <w:tab w:val="left" w:pos="7938"/>
          <w:tab w:val="right" w:pos="10772"/>
        </w:tabs>
        <w:rPr>
          <w:rFonts w:ascii="Calibri" w:hAnsi="Calibri" w:cs="Times New Roman"/>
          <w:sz w:val="20"/>
          <w:szCs w:val="20"/>
        </w:rPr>
      </w:pPr>
      <w:r w:rsidRPr="003A42CD">
        <w:rPr>
          <w:rFonts w:ascii="Calibri" w:hAnsi="Calibri" w:cs="Times New Roman"/>
          <w:sz w:val="20"/>
          <w:szCs w:val="20"/>
        </w:rPr>
        <w:t>S’il s’agit d’une société ou d’un établissement, veuillez préciser son nom</w:t>
      </w:r>
      <w:r w:rsidR="00B26456">
        <w:rPr>
          <w:rFonts w:ascii="Calibri" w:hAnsi="Calibri" w:cs="Times New Roman"/>
          <w:sz w:val="20"/>
          <w:szCs w:val="20"/>
        </w:rPr>
        <w:t> :</w:t>
      </w:r>
    </w:p>
    <w:p w14:paraId="61EC456C" w14:textId="77777777" w:rsidR="00AE034B" w:rsidRPr="00023E04" w:rsidRDefault="008F6DFD" w:rsidP="00023E04">
      <w:pPr>
        <w:widowControl w:val="0"/>
        <w:tabs>
          <w:tab w:val="left" w:pos="2552"/>
          <w:tab w:val="left" w:pos="5245"/>
          <w:tab w:val="left" w:pos="7938"/>
        </w:tabs>
        <w:suppressAutoHyphens/>
        <w:autoSpaceDN w:val="0"/>
        <w:spacing w:before="120"/>
        <w:textAlignment w:val="baseline"/>
        <w:rPr>
          <w:rFonts w:ascii="Calibri" w:hAnsi="Calibri"/>
        </w:rPr>
      </w:pPr>
      <w:r w:rsidRPr="003A42CD">
        <w:rPr>
          <w:rFonts w:ascii="Calibri" w:hAnsi="Calibri"/>
        </w:rPr>
        <w:t>_____________________________________________________________________________</w:t>
      </w:r>
      <w:r w:rsidR="00023E04" w:rsidRPr="003A42CD">
        <w:rPr>
          <w:rFonts w:ascii="Calibri" w:hAnsi="Calibri"/>
        </w:rPr>
        <w:t>________________</w:t>
      </w:r>
      <w:r w:rsidRPr="003A42CD">
        <w:rPr>
          <w:rFonts w:ascii="Calibri" w:hAnsi="Calibri"/>
        </w:rPr>
        <w:t>_____________</w:t>
      </w:r>
    </w:p>
    <w:p w14:paraId="4030191A" w14:textId="77777777" w:rsidR="00023E04" w:rsidRPr="00407635" w:rsidRDefault="00023E04" w:rsidP="00AE034B">
      <w:pPr>
        <w:pStyle w:val="normalformulaire"/>
        <w:tabs>
          <w:tab w:val="left" w:pos="7938"/>
          <w:tab w:val="right" w:pos="10772"/>
        </w:tabs>
        <w:rPr>
          <w:rFonts w:ascii="Calibri" w:hAnsi="Calibri" w:cs="Calibri"/>
          <w:kern w:val="3"/>
          <w:sz w:val="14"/>
          <w:szCs w:val="20"/>
          <w:u w:val="single"/>
        </w:rPr>
      </w:pPr>
    </w:p>
    <w:p w14:paraId="103FBE42" w14:textId="77777777" w:rsidR="000E0F94" w:rsidRPr="00E418C1" w:rsidRDefault="000E0F94" w:rsidP="00AE034B">
      <w:pPr>
        <w:pStyle w:val="normalformulaire"/>
        <w:tabs>
          <w:tab w:val="left" w:pos="7938"/>
          <w:tab w:val="right" w:pos="10772"/>
        </w:tabs>
        <w:rPr>
          <w:rFonts w:ascii="Calibri" w:hAnsi="Calibri" w:cs="Calibri"/>
          <w:kern w:val="3"/>
          <w:sz w:val="2"/>
          <w:szCs w:val="20"/>
          <w:u w:val="single"/>
        </w:rPr>
      </w:pPr>
    </w:p>
    <w:p w14:paraId="7872AC36" w14:textId="77777777" w:rsidR="00AE034B" w:rsidRPr="003B7276" w:rsidRDefault="003B7276" w:rsidP="00AE034B">
      <w:pPr>
        <w:pStyle w:val="normalformulaire"/>
        <w:tabs>
          <w:tab w:val="left" w:pos="7938"/>
          <w:tab w:val="right" w:pos="10772"/>
        </w:tabs>
        <w:rPr>
          <w:rFonts w:ascii="Calibri" w:hAnsi="Calibri" w:cs="Calibri"/>
          <w:kern w:val="3"/>
          <w:sz w:val="20"/>
          <w:szCs w:val="20"/>
          <w:u w:val="single"/>
        </w:rPr>
      </w:pPr>
      <w:r>
        <w:rPr>
          <w:rFonts w:ascii="Calibri" w:hAnsi="Calibri" w:cs="Calibri"/>
          <w:kern w:val="3"/>
          <w:sz w:val="20"/>
          <w:szCs w:val="20"/>
          <w:u w:val="single"/>
        </w:rPr>
        <w:t>P</w:t>
      </w:r>
      <w:r w:rsidRPr="003B7276">
        <w:rPr>
          <w:rFonts w:ascii="Calibri" w:hAnsi="Calibri" w:cs="Calibri"/>
          <w:kern w:val="3"/>
          <w:sz w:val="20"/>
          <w:szCs w:val="20"/>
          <w:u w:val="single"/>
        </w:rPr>
        <w:t>orteur de projet</w:t>
      </w:r>
      <w:r>
        <w:rPr>
          <w:rFonts w:ascii="Calibri" w:hAnsi="Calibri" w:cs="Calibri"/>
          <w:kern w:val="3"/>
          <w:sz w:val="20"/>
          <w:szCs w:val="20"/>
          <w:u w:val="single"/>
        </w:rPr>
        <w:t> :</w:t>
      </w:r>
    </w:p>
    <w:p w14:paraId="7BC586AE" w14:textId="77777777" w:rsidR="00DA4D79" w:rsidRDefault="00FB2D9D" w:rsidP="00FB2D9D">
      <w:pPr>
        <w:widowControl w:val="0"/>
        <w:suppressAutoHyphens/>
        <w:autoSpaceDN w:val="0"/>
        <w:spacing w:before="120"/>
        <w:textAlignment w:val="baseline"/>
        <w:rPr>
          <w:rFonts w:ascii="Calibri" w:hAnsi="Calibri"/>
        </w:rPr>
      </w:pPr>
      <w:r>
        <w:rPr>
          <w:rFonts w:ascii="Calibri" w:hAnsi="Calibri" w:cs="Calibri"/>
        </w:rPr>
        <w:t>Nom et prénom du r</w:t>
      </w:r>
      <w:r w:rsidR="00DA4D79" w:rsidRPr="002D4B1F">
        <w:rPr>
          <w:rFonts w:ascii="Calibri" w:hAnsi="Calibri" w:cs="Calibri"/>
        </w:rPr>
        <w:t xml:space="preserve">eprésentant </w:t>
      </w:r>
      <w:r w:rsidR="00DA4D79" w:rsidRPr="007B5C75">
        <w:rPr>
          <w:rFonts w:ascii="Calibri" w:hAnsi="Calibri" w:cs="Calibri"/>
        </w:rPr>
        <w:t>légal</w:t>
      </w:r>
      <w:r w:rsidR="00DA4D79" w:rsidRPr="007B5C75">
        <w:rPr>
          <w:rFonts w:ascii="Calibri" w:hAnsi="Calibri" w:cs="Calibri"/>
          <w:kern w:val="3"/>
        </w:rPr>
        <w:t> </w:t>
      </w:r>
      <w:r w:rsidR="003B7276">
        <w:rPr>
          <w:rFonts w:ascii="Calibri" w:hAnsi="Calibri" w:cs="Calibri"/>
          <w:kern w:val="3"/>
        </w:rPr>
        <w:t>(le cas échéant)</w:t>
      </w:r>
      <w:r w:rsidR="00ED4130">
        <w:rPr>
          <w:rFonts w:ascii="Calibri" w:hAnsi="Calibri" w:cs="Calibri"/>
          <w:kern w:val="3"/>
        </w:rPr>
        <w:t xml:space="preserve"> </w:t>
      </w:r>
      <w:r w:rsidR="00DA4D79" w:rsidRPr="002D4B1F">
        <w:rPr>
          <w:rFonts w:ascii="Calibri" w:hAnsi="Calibri" w:cs="Calibri"/>
          <w:color w:val="000000"/>
          <w:kern w:val="3"/>
        </w:rPr>
        <w:t>:</w:t>
      </w:r>
      <w:r w:rsidR="00DA4D79">
        <w:rPr>
          <w:rFonts w:ascii="Calibri" w:hAnsi="Calibri" w:cs="Calibri"/>
          <w:color w:val="B3B3B3"/>
          <w:kern w:val="3"/>
        </w:rPr>
        <w:t xml:space="preserve"> </w:t>
      </w:r>
      <w:r w:rsidR="003B7276" w:rsidRPr="003B7276">
        <w:rPr>
          <w:rFonts w:ascii="Calibri" w:hAnsi="Calibri"/>
        </w:rPr>
        <w:t>_________</w:t>
      </w:r>
      <w:r w:rsidR="00DF7E2F">
        <w:rPr>
          <w:rFonts w:ascii="Calibri" w:hAnsi="Calibri"/>
        </w:rPr>
        <w:t>__________</w:t>
      </w:r>
      <w:r w:rsidR="00843F30">
        <w:rPr>
          <w:rFonts w:ascii="Calibri" w:hAnsi="Calibri"/>
        </w:rPr>
        <w:t>_________________________________</w:t>
      </w:r>
      <w:r w:rsidR="00DF7E2F">
        <w:rPr>
          <w:rFonts w:ascii="Calibri" w:hAnsi="Calibri"/>
        </w:rPr>
        <w:t>__</w:t>
      </w:r>
      <w:r w:rsidR="00023E04">
        <w:rPr>
          <w:rFonts w:ascii="Calibri" w:hAnsi="Calibri"/>
        </w:rPr>
        <w:t>____________________________________________</w:t>
      </w:r>
      <w:r w:rsidR="00DF7E2F">
        <w:rPr>
          <w:rFonts w:ascii="Calibri" w:hAnsi="Calibri"/>
        </w:rPr>
        <w:t>________</w:t>
      </w:r>
    </w:p>
    <w:p w14:paraId="63CCABFB" w14:textId="77777777" w:rsidR="00ED4130" w:rsidRPr="00407635" w:rsidRDefault="00ED4130" w:rsidP="000C57A7">
      <w:pPr>
        <w:rPr>
          <w:rFonts w:ascii="Calibri" w:hAnsi="Calibri"/>
          <w:sz w:val="14"/>
        </w:rPr>
      </w:pPr>
    </w:p>
    <w:p w14:paraId="3DEEB63E" w14:textId="77777777" w:rsidR="00DA4D79" w:rsidRPr="001F5122" w:rsidRDefault="00DA4D79" w:rsidP="00CF18F4">
      <w:pPr>
        <w:rPr>
          <w:rFonts w:ascii="Tahoma" w:hAnsi="Tahoma" w:cs="Tahoma"/>
          <w:color w:val="999999"/>
          <w:kern w:val="3"/>
          <w:u w:val="single"/>
        </w:rPr>
      </w:pPr>
      <w:r w:rsidRPr="001F5122">
        <w:rPr>
          <w:rFonts w:ascii="Calibri" w:hAnsi="Calibri" w:cs="Calibri"/>
          <w:kern w:val="3"/>
          <w:u w:val="single"/>
        </w:rPr>
        <w:t>Adresse postale :</w:t>
      </w:r>
      <w:r w:rsidR="00A51DEE" w:rsidRPr="00A51DEE">
        <w:rPr>
          <w:rFonts w:ascii="Tahoma" w:hAnsi="Tahoma" w:cs="Tahoma"/>
          <w:noProof/>
          <w:kern w:val="3"/>
        </w:rPr>
        <w:t xml:space="preserve"> </w:t>
      </w:r>
    </w:p>
    <w:p w14:paraId="09D23E3F" w14:textId="77777777" w:rsidR="00DA4D79" w:rsidRDefault="00DA4D79" w:rsidP="00CF18F4">
      <w:pPr>
        <w:spacing w:before="120"/>
        <w:rPr>
          <w:rFonts w:ascii="Calibri" w:hAnsi="Calibri" w:cs="Calibri"/>
          <w:kern w:val="3"/>
        </w:rPr>
      </w:pPr>
      <w:r>
        <w:rPr>
          <w:rFonts w:ascii="Calibri" w:hAnsi="Calibri" w:cs="Calibri"/>
          <w:kern w:val="3"/>
        </w:rPr>
        <w:t xml:space="preserve">N° - Libellé de la voie : </w:t>
      </w:r>
      <w:r w:rsidR="00CF18F4">
        <w:rPr>
          <w:rFonts w:ascii="Calibri" w:hAnsi="Calibri" w:cs="Calibri"/>
          <w:kern w:val="3"/>
        </w:rPr>
        <w:t>_</w:t>
      </w:r>
      <w:r w:rsidR="00DF7E2F">
        <w:rPr>
          <w:rFonts w:ascii="Calibri" w:hAnsi="Calibri" w:cs="Calibri"/>
          <w:kern w:val="3"/>
        </w:rPr>
        <w:t>____________________________________________________</w:t>
      </w:r>
      <w:r w:rsidR="00CF18F4">
        <w:rPr>
          <w:rFonts w:ascii="Calibri" w:hAnsi="Calibri" w:cs="Calibri"/>
          <w:kern w:val="3"/>
        </w:rPr>
        <w:t>__</w:t>
      </w:r>
      <w:r w:rsidR="00023E04">
        <w:rPr>
          <w:rFonts w:ascii="Calibri" w:hAnsi="Calibri" w:cs="Calibri"/>
          <w:kern w:val="3"/>
        </w:rPr>
        <w:t>_________________</w:t>
      </w:r>
      <w:r w:rsidR="00CF18F4">
        <w:rPr>
          <w:rFonts w:ascii="Calibri" w:hAnsi="Calibri" w:cs="Calibri"/>
          <w:kern w:val="3"/>
        </w:rPr>
        <w:t>______</w:t>
      </w:r>
      <w:r w:rsidR="00DF7E2F">
        <w:rPr>
          <w:rFonts w:ascii="Calibri" w:hAnsi="Calibri" w:cs="Calibri"/>
          <w:kern w:val="3"/>
        </w:rPr>
        <w:t>____________________________</w:t>
      </w:r>
    </w:p>
    <w:p w14:paraId="61AAA291" w14:textId="77777777" w:rsidR="00DA4D79" w:rsidRDefault="00DA4D79" w:rsidP="00CF18F4">
      <w:pP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sidR="00DF7E2F">
        <w:rPr>
          <w:rFonts w:ascii="Calibri" w:hAnsi="Calibri" w:cs="Calibri"/>
          <w:kern w:val="3"/>
        </w:rPr>
        <w:t>___________________________________________________________</w:t>
      </w:r>
      <w:r w:rsidR="00023E04">
        <w:rPr>
          <w:rFonts w:ascii="Calibri" w:hAnsi="Calibri" w:cs="Calibri"/>
          <w:kern w:val="3"/>
        </w:rPr>
        <w:t>___________________</w:t>
      </w:r>
      <w:r w:rsidR="00DF7E2F">
        <w:rPr>
          <w:rFonts w:ascii="Calibri" w:hAnsi="Calibri" w:cs="Calibri"/>
          <w:kern w:val="3"/>
        </w:rPr>
        <w:t>____________________________</w:t>
      </w:r>
    </w:p>
    <w:p w14:paraId="6A2B90E8" w14:textId="77777777" w:rsidR="00DA4D79" w:rsidRPr="00D74DEE" w:rsidRDefault="00DA4D79" w:rsidP="00CF18F4">
      <w:pP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w:t>
      </w:r>
      <w:r w:rsidR="00023E04">
        <w:rPr>
          <w:rFonts w:ascii="Tahoma" w:hAnsi="Tahoma" w:cs="Tahoma"/>
          <w:kern w:val="3"/>
        </w:rPr>
        <w:t>______________________________________________________________</w:t>
      </w:r>
    </w:p>
    <w:p w14:paraId="2462F444" w14:textId="77777777" w:rsidR="00502990" w:rsidRPr="00407635" w:rsidRDefault="00502990" w:rsidP="00CF18F4">
      <w:pPr>
        <w:rPr>
          <w:rFonts w:ascii="Calibri" w:hAnsi="Calibri" w:cs="Calibri"/>
          <w:kern w:val="3"/>
          <w:sz w:val="14"/>
          <w:u w:val="single"/>
        </w:rPr>
      </w:pPr>
    </w:p>
    <w:p w14:paraId="0341A255" w14:textId="77777777" w:rsidR="00CF18F4" w:rsidRPr="006C0348" w:rsidRDefault="00DA4D79" w:rsidP="00CF18F4">
      <w:pPr>
        <w:rPr>
          <w:rFonts w:ascii="Tahoma" w:hAnsi="Tahoma" w:cs="Tahoma"/>
          <w:kern w:val="3"/>
        </w:rPr>
      </w:pPr>
      <w:r w:rsidRPr="001F5122">
        <w:rPr>
          <w:rFonts w:ascii="Calibri" w:hAnsi="Calibri" w:cs="Calibri"/>
          <w:kern w:val="3"/>
          <w:u w:val="single"/>
        </w:rPr>
        <w:t>Contact</w:t>
      </w:r>
      <w:r w:rsidRPr="00DF7E2F">
        <w:rPr>
          <w:rFonts w:ascii="Calibri" w:hAnsi="Calibri" w:cs="Calibri"/>
          <w:i/>
          <w:iCs/>
        </w:rPr>
        <w:t> </w:t>
      </w:r>
      <w:r w:rsidRPr="006C0348">
        <w:rPr>
          <w:rFonts w:ascii="Calibri" w:hAnsi="Calibri" w:cs="Calibri"/>
          <w:iCs/>
        </w:rPr>
        <w:t>:</w:t>
      </w:r>
      <w:r w:rsidRPr="006C0348">
        <w:rPr>
          <w:rFonts w:ascii="Calibri" w:hAnsi="Calibri" w:cs="Calibri"/>
          <w:kern w:val="3"/>
        </w:rPr>
        <w:t xml:space="preserve"> </w:t>
      </w:r>
      <w:r w:rsidR="00CF18F4" w:rsidRPr="006C0348">
        <w:rPr>
          <w:rFonts w:ascii="Calibri" w:hAnsi="Calibri" w:cs="Calibri"/>
          <w:i/>
          <w:iCs/>
        </w:rPr>
        <w:t>(Person</w:t>
      </w:r>
      <w:r w:rsidR="00CA43EB" w:rsidRPr="006C0348">
        <w:rPr>
          <w:rFonts w:ascii="Calibri" w:hAnsi="Calibri" w:cs="Calibri"/>
          <w:i/>
          <w:iCs/>
        </w:rPr>
        <w:t>ne en charge du suivi du projet</w:t>
      </w:r>
      <w:r w:rsidR="00CF18F4" w:rsidRPr="006C0348">
        <w:rPr>
          <w:rFonts w:ascii="Calibri" w:hAnsi="Calibri" w:cs="Calibri"/>
          <w:i/>
          <w:iCs/>
        </w:rPr>
        <w:t>)</w:t>
      </w:r>
      <w:r w:rsidR="006C0348" w:rsidRPr="006C0348">
        <w:rPr>
          <w:rFonts w:ascii="Calibri" w:hAnsi="Calibri" w:cs="Calibri"/>
          <w:i/>
          <w:iCs/>
        </w:rPr>
        <w:t xml:space="preserve">. </w:t>
      </w:r>
      <w:r w:rsidR="006C0348" w:rsidRPr="006C0348">
        <w:rPr>
          <w:rFonts w:ascii="Calibri" w:hAnsi="Calibri" w:cs="Calibri"/>
          <w:iCs/>
        </w:rPr>
        <w:t>A remplir si différente du porteur de projet</w:t>
      </w:r>
    </w:p>
    <w:p w14:paraId="07FD5140" w14:textId="77777777" w:rsidR="00716773" w:rsidRDefault="00716773" w:rsidP="00716773">
      <w:pPr>
        <w:rPr>
          <w:rFonts w:ascii="Tahoma" w:hAnsi="Tahoma" w:cs="Tahoma"/>
          <w:kern w:val="3"/>
        </w:rPr>
      </w:pPr>
      <w:r w:rsidRPr="00716773">
        <w:rPr>
          <w:rFonts w:ascii="Calibri" w:hAnsi="Calibri" w:cs="Calibri"/>
          <w:kern w:val="3"/>
        </w:rPr>
        <w:t>Nom et prénom :</w:t>
      </w:r>
      <w:r>
        <w:rPr>
          <w:rFonts w:ascii="Tahoma" w:hAnsi="Tahoma" w:cs="Tahoma"/>
          <w:kern w:val="3"/>
        </w:rPr>
        <w:t xml:space="preserve"> ________________________________________________________</w:t>
      </w:r>
      <w:r w:rsidR="00023E04">
        <w:rPr>
          <w:rFonts w:ascii="Tahoma" w:hAnsi="Tahoma" w:cs="Tahoma"/>
          <w:kern w:val="3"/>
        </w:rPr>
        <w:t>____________</w:t>
      </w:r>
      <w:r>
        <w:rPr>
          <w:rFonts w:ascii="Tahoma" w:hAnsi="Tahoma" w:cs="Tahoma"/>
          <w:kern w:val="3"/>
        </w:rPr>
        <w:t>_____________________________</w:t>
      </w:r>
    </w:p>
    <w:p w14:paraId="1C22CAD6" w14:textId="77777777" w:rsidR="00716773" w:rsidRPr="00716773" w:rsidRDefault="00716773" w:rsidP="00716773">
      <w:pPr>
        <w:rPr>
          <w:rFonts w:ascii="Calibri" w:hAnsi="Calibri" w:cs="Calibri"/>
          <w:kern w:val="3"/>
          <w:sz w:val="12"/>
        </w:rPr>
      </w:pPr>
    </w:p>
    <w:p w14:paraId="7DCC4241" w14:textId="77777777" w:rsidR="00DA4D79" w:rsidRDefault="00DA4D79" w:rsidP="00716773">
      <w:pPr>
        <w:rPr>
          <w:rFonts w:ascii="Calibri" w:hAnsi="Calibri" w:cs="Calibri"/>
          <w:kern w:val="3"/>
        </w:rPr>
      </w:pPr>
      <w:r w:rsidRPr="00D74DEE">
        <w:rPr>
          <w:rFonts w:ascii="Calibri" w:hAnsi="Calibri" w:cs="Calibri"/>
          <w:kern w:val="3"/>
        </w:rPr>
        <w:t>Téléphone :</w:t>
      </w:r>
      <w:r w:rsidR="00CF18F4">
        <w:rPr>
          <w:rFonts w:ascii="Calibri" w:hAnsi="Calibri" w:cs="Calibri"/>
          <w:i/>
          <w:kern w:val="3"/>
        </w:rPr>
        <w:tab/>
        <w:t xml:space="preserve"> </w:t>
      </w:r>
      <w:r w:rsidRPr="00D74DEE">
        <w:rPr>
          <w:rFonts w:ascii="Calibri" w:hAnsi="Calibri" w:cs="Calibri"/>
          <w:kern w:val="3"/>
        </w:rPr>
        <w:t>|__|__|__|__|__|__|__|__|__|__|</w:t>
      </w:r>
      <w:r w:rsidR="00DF7E2F">
        <w:rPr>
          <w:rFonts w:ascii="Calibri" w:hAnsi="Calibri" w:cs="Calibri"/>
          <w:kern w:val="3"/>
        </w:rPr>
        <w:t xml:space="preserve">     </w:t>
      </w:r>
      <w:r w:rsidRPr="00D74DEE">
        <w:rPr>
          <w:rFonts w:ascii="Calibri" w:hAnsi="Calibri" w:cs="Calibri"/>
          <w:kern w:val="3"/>
        </w:rPr>
        <w:t>;</w:t>
      </w:r>
      <w:r w:rsidR="00DF7E2F">
        <w:rPr>
          <w:rFonts w:ascii="Calibri" w:hAnsi="Calibri" w:cs="Calibri"/>
          <w:kern w:val="3"/>
        </w:rPr>
        <w:t xml:space="preserve">    </w:t>
      </w:r>
      <w:r w:rsidRPr="00D74DEE">
        <w:rPr>
          <w:rFonts w:ascii="Calibri" w:hAnsi="Calibri" w:cs="Calibri"/>
          <w:kern w:val="3"/>
        </w:rPr>
        <w:t xml:space="preserve"> |__|__|__|__|__|__|__|__|__|__|</w:t>
      </w:r>
    </w:p>
    <w:p w14:paraId="2016B65B" w14:textId="77777777" w:rsidR="00716773" w:rsidRDefault="00716773" w:rsidP="00716773">
      <w:pPr>
        <w:rPr>
          <w:rFonts w:ascii="Calibri" w:hAnsi="Calibri" w:cs="Calibri"/>
          <w:kern w:val="3"/>
        </w:rPr>
      </w:pPr>
      <w:r>
        <w:rPr>
          <w:rFonts w:ascii="Calibri" w:hAnsi="Calibri" w:cs="Calibri"/>
          <w:i/>
          <w:kern w:val="3"/>
        </w:rPr>
        <w:t xml:space="preserve">                                              (</w:t>
      </w:r>
      <w:r w:rsidRPr="00DF7E2F">
        <w:rPr>
          <w:rFonts w:ascii="Calibri" w:hAnsi="Calibri" w:cs="Calibri"/>
          <w:i/>
          <w:kern w:val="3"/>
        </w:rPr>
        <w:t>Fixe</w:t>
      </w:r>
      <w:r>
        <w:rPr>
          <w:rFonts w:ascii="Calibri" w:hAnsi="Calibri" w:cs="Calibri"/>
          <w:i/>
          <w:kern w:val="3"/>
        </w:rPr>
        <w:t>)</w:t>
      </w:r>
      <w:r w:rsidRPr="00716773">
        <w:rPr>
          <w:rFonts w:ascii="Calibri" w:hAnsi="Calibri" w:cs="Calibri"/>
          <w:kern w:val="3"/>
        </w:rPr>
        <w:t xml:space="preserve"> </w:t>
      </w:r>
      <w:r>
        <w:rPr>
          <w:rFonts w:ascii="Calibri" w:hAnsi="Calibri" w:cs="Calibri"/>
          <w:kern w:val="3"/>
        </w:rPr>
        <w:t xml:space="preserve">                                                                     (</w:t>
      </w:r>
      <w:r w:rsidRPr="00DF7E2F">
        <w:rPr>
          <w:rFonts w:ascii="Calibri" w:hAnsi="Calibri" w:cs="Calibri"/>
          <w:i/>
          <w:kern w:val="3"/>
        </w:rPr>
        <w:t>Mobile</w:t>
      </w:r>
      <w:r>
        <w:rPr>
          <w:rFonts w:ascii="Calibri" w:hAnsi="Calibri" w:cs="Calibri"/>
          <w:i/>
          <w:kern w:val="3"/>
        </w:rPr>
        <w:t>)</w:t>
      </w:r>
    </w:p>
    <w:p w14:paraId="225E9129" w14:textId="77777777" w:rsidR="00DA4D79" w:rsidRPr="00D74DEE" w:rsidRDefault="00716773" w:rsidP="00716773">
      <w:pPr>
        <w:tabs>
          <w:tab w:val="left" w:pos="9781"/>
        </w:tabs>
        <w:spacing w:before="120"/>
        <w:rPr>
          <w:rFonts w:ascii="Tahoma" w:hAnsi="Tahoma" w:cs="Tahoma"/>
          <w:kern w:val="3"/>
        </w:rPr>
      </w:pPr>
      <w:r>
        <w:rPr>
          <w:rFonts w:ascii="Calibri" w:hAnsi="Calibri" w:cs="Calibri"/>
          <w:kern w:val="3"/>
        </w:rPr>
        <w:t>E-m</w:t>
      </w:r>
      <w:r w:rsidR="00DA4D79">
        <w:rPr>
          <w:rFonts w:ascii="Calibri" w:hAnsi="Calibri" w:cs="Calibri"/>
          <w:kern w:val="3"/>
        </w:rPr>
        <w:t>ai</w:t>
      </w:r>
      <w:r w:rsidR="00DA4D79" w:rsidRPr="00D74DEE">
        <w:rPr>
          <w:rFonts w:ascii="Calibri" w:hAnsi="Calibri" w:cs="Calibri"/>
          <w:kern w:val="3"/>
        </w:rPr>
        <w:t>l</w:t>
      </w:r>
      <w:r w:rsidR="00CF18F4">
        <w:rPr>
          <w:rFonts w:ascii="Calibri" w:hAnsi="Calibri" w:cs="Calibri"/>
          <w:kern w:val="3"/>
        </w:rPr>
        <w:t> </w:t>
      </w:r>
      <w:r w:rsidR="00DA4D79" w:rsidRPr="00D74DEE">
        <w:rPr>
          <w:rFonts w:ascii="Calibri" w:hAnsi="Calibri" w:cs="Calibri"/>
          <w:kern w:val="3"/>
        </w:rPr>
        <w:t xml:space="preserve">: </w:t>
      </w:r>
      <w:r w:rsidR="00CF18F4">
        <w:rPr>
          <w:rFonts w:ascii="Tahoma" w:hAnsi="Tahoma" w:cs="Tahoma"/>
          <w:kern w:val="3"/>
        </w:rPr>
        <w:t>________</w:t>
      </w:r>
      <w:r w:rsidR="00DA4D79" w:rsidRPr="00D74DEE">
        <w:rPr>
          <w:rFonts w:ascii="Tahoma" w:hAnsi="Tahoma" w:cs="Tahoma"/>
          <w:kern w:val="3"/>
        </w:rPr>
        <w:t>___________________</w:t>
      </w:r>
      <w:r w:rsidR="00DF7E2F">
        <w:rPr>
          <w:rFonts w:ascii="Tahoma" w:hAnsi="Tahoma" w:cs="Tahoma"/>
          <w:kern w:val="3"/>
        </w:rPr>
        <w:t>____________________________________</w:t>
      </w:r>
      <w:r w:rsidR="00DA4D79" w:rsidRPr="00D74DEE">
        <w:rPr>
          <w:rFonts w:ascii="Tahoma" w:hAnsi="Tahoma" w:cs="Tahoma"/>
          <w:kern w:val="3"/>
        </w:rPr>
        <w:t>__________________________</w:t>
      </w:r>
      <w:r w:rsidR="00315955">
        <w:rPr>
          <w:rFonts w:ascii="Tahoma" w:hAnsi="Tahoma" w:cs="Tahoma"/>
          <w:kern w:val="3"/>
        </w:rPr>
        <w:t>_</w:t>
      </w:r>
      <w:r w:rsidR="00DA4D79" w:rsidRPr="00D74DEE">
        <w:rPr>
          <w:rFonts w:ascii="Tahoma" w:hAnsi="Tahoma" w:cs="Tahoma"/>
          <w:kern w:val="3"/>
        </w:rPr>
        <w:t>_</w:t>
      </w:r>
    </w:p>
    <w:p w14:paraId="1360805D" w14:textId="77777777" w:rsidR="00B26456" w:rsidRDefault="00B26456" w:rsidP="00D50338">
      <w:pPr>
        <w:spacing w:before="240"/>
        <w:rPr>
          <w:rFonts w:ascii="Calibri" w:hAnsi="Calibri" w:cs="Calibri"/>
          <w:b/>
          <w:smallCaps/>
          <w:sz w:val="22"/>
          <w:u w:val="single"/>
        </w:rPr>
        <w:sectPr w:rsidR="00B26456" w:rsidSect="00A5060A">
          <w:footerReference w:type="default" r:id="rId27"/>
          <w:type w:val="continuous"/>
          <w:pgSz w:w="11906" w:h="16838"/>
          <w:pgMar w:top="567" w:right="707" w:bottom="567" w:left="567" w:header="567" w:footer="567" w:gutter="0"/>
          <w:cols w:space="708"/>
          <w:docGrid w:linePitch="360"/>
        </w:sectPr>
      </w:pPr>
    </w:p>
    <w:p w14:paraId="3A5033AD" w14:textId="7FA90CE4" w:rsidR="00D50338" w:rsidRPr="00BE0AE9" w:rsidRDefault="00D50338" w:rsidP="00D50338">
      <w:pPr>
        <w:spacing w:before="240"/>
        <w:rPr>
          <w:rFonts w:ascii="Calibri" w:hAnsi="Calibri" w:cs="Calibri"/>
          <w:b/>
          <w:smallCaps/>
          <w:sz w:val="22"/>
          <w:u w:val="single"/>
        </w:rPr>
      </w:pPr>
      <w:r w:rsidRPr="00BE0AE9">
        <w:rPr>
          <w:rFonts w:ascii="Calibri" w:hAnsi="Calibri" w:cs="Calibri"/>
          <w:b/>
          <w:smallCaps/>
          <w:sz w:val="22"/>
          <w:u w:val="single"/>
        </w:rPr>
        <w:lastRenderedPageBreak/>
        <w:t>Coordonnées du compte bancaire sur lequel le versement de l’aide est demandé</w:t>
      </w:r>
    </w:p>
    <w:p w14:paraId="31DB37BC" w14:textId="77777777" w:rsidR="00D50338" w:rsidRPr="00BE0AE9" w:rsidRDefault="00D50338" w:rsidP="00D50338">
      <w:pPr>
        <w:rPr>
          <w:rFonts w:ascii="Calibri" w:hAnsi="Calibri" w:cs="Calibri"/>
          <w:b/>
          <w:smallCaps/>
          <w:u w:val="single"/>
        </w:rPr>
      </w:pPr>
    </w:p>
    <w:p w14:paraId="41F5F081" w14:textId="77777777" w:rsidR="00D50338" w:rsidRPr="00BE0AE9" w:rsidRDefault="00D50338" w:rsidP="00D50338">
      <w:pPr>
        <w:rPr>
          <w:rFonts w:ascii="Tahoma" w:hAnsi="Tahoma" w:cs="Tahoma"/>
          <w:color w:val="999999"/>
          <w:sz w:val="18"/>
          <w:szCs w:val="18"/>
        </w:rPr>
      </w:pPr>
      <w:r w:rsidRPr="00BE0AE9">
        <w:rPr>
          <w:rFonts w:ascii="Calibri" w:hAnsi="Calibri" w:cs="Calibri"/>
        </w:rPr>
        <w:t xml:space="preserve">N° IBAN </w:t>
      </w:r>
      <w:r w:rsidRPr="00BE0AE9">
        <w:rPr>
          <w:rFonts w:ascii="Tahoma" w:hAnsi="Tahoma" w:cs="Tahoma"/>
          <w:color w:val="999999"/>
          <w:sz w:val="18"/>
          <w:szCs w:val="18"/>
        </w:rPr>
        <w:t>|__|__|__|__| |__|__|__|__| |__|__|__|__| |__|__|__|__| |__|__|__|__| |__|__|__|__| |__|__|__|</w:t>
      </w:r>
    </w:p>
    <w:p w14:paraId="13184A1A" w14:textId="77777777" w:rsidR="00D50338" w:rsidRDefault="00D50338" w:rsidP="00D50338">
      <w:pPr>
        <w:jc w:val="both"/>
        <w:rPr>
          <w:rFonts w:ascii="Calibri" w:hAnsi="Calibri" w:cs="Calibri"/>
          <w:b/>
          <w:smallCaps/>
          <w:u w:val="single"/>
        </w:rPr>
      </w:pPr>
      <w:r w:rsidRPr="00BE0AE9">
        <w:rPr>
          <w:rFonts w:ascii="Calibri" w:hAnsi="Calibri" w:cs="Calibri"/>
        </w:rPr>
        <w:t xml:space="preserve">BIC </w:t>
      </w:r>
      <w:r w:rsidRPr="00BE0AE9">
        <w:rPr>
          <w:rFonts w:ascii="Tahoma" w:hAnsi="Tahoma" w:cs="Tahoma"/>
          <w:color w:val="999999"/>
          <w:sz w:val="18"/>
          <w:szCs w:val="18"/>
        </w:rPr>
        <w:t>|__|__|__|__|__|__|__|__|__|__|__|</w:t>
      </w:r>
    </w:p>
    <w:p w14:paraId="088A0C46" w14:textId="1BF942E9" w:rsidR="00DA4D79" w:rsidRPr="00FD77CA" w:rsidRDefault="00346BAA" w:rsidP="00FD77CA">
      <w:pPr>
        <w:pStyle w:val="normalformulaire"/>
        <w:tabs>
          <w:tab w:val="left" w:pos="0"/>
          <w:tab w:val="left" w:pos="360"/>
          <w:tab w:val="left" w:pos="9356"/>
          <w:tab w:val="right" w:pos="10772"/>
        </w:tabs>
        <w:suppressAutoHyphens/>
        <w:spacing w:before="240"/>
        <w:rPr>
          <w:rFonts w:ascii="Calibri" w:hAnsi="Calibri" w:cs="Calibri"/>
          <w:b/>
          <w:smallCaps/>
          <w:sz w:val="22"/>
          <w:szCs w:val="20"/>
          <w:u w:val="single"/>
        </w:rPr>
      </w:pPr>
      <w:r>
        <w:rPr>
          <w:rFonts w:ascii="Calibri" w:hAnsi="Calibri" w:cs="Calibri"/>
          <w:b/>
          <w:smallCaps/>
          <w:sz w:val="22"/>
          <w:szCs w:val="20"/>
          <w:u w:val="single"/>
        </w:rPr>
        <w:t>Si le  statut de votre exploitation est « Exploitation Individuelle »</w:t>
      </w:r>
    </w:p>
    <w:p w14:paraId="4AB8585C" w14:textId="6DC07644" w:rsidR="00F06DD8" w:rsidRDefault="00023E04" w:rsidP="00023E04">
      <w:pPr>
        <w:pStyle w:val="normalformulaire"/>
        <w:tabs>
          <w:tab w:val="left" w:pos="7938"/>
          <w:tab w:val="right" w:pos="10772"/>
        </w:tabs>
        <w:spacing w:before="120"/>
        <w:rPr>
          <w:rFonts w:ascii="Calibri" w:hAnsi="Calibri" w:cs="Calibri"/>
          <w:sz w:val="20"/>
          <w:szCs w:val="20"/>
        </w:rPr>
      </w:pPr>
      <w:r w:rsidRPr="00E97D9F">
        <w:rPr>
          <w:rFonts w:asciiTheme="minorHAnsi" w:hAnsiTheme="minorHAnsi"/>
          <w:sz w:val="20"/>
          <w:szCs w:val="20"/>
        </w:rPr>
        <w:t xml:space="preserve">1. Etes-vous exploitant :                                         </w:t>
      </w:r>
      <w:r w:rsidR="008855C2">
        <w:rPr>
          <w:rFonts w:asciiTheme="minorHAnsi" w:hAnsiTheme="minorHAnsi"/>
          <w:sz w:val="20"/>
          <w:szCs w:val="20"/>
        </w:rPr>
        <w:t xml:space="preserve">    </w:t>
      </w:r>
      <w:r w:rsidRPr="00E97D9F">
        <w:rPr>
          <w:rFonts w:asciiTheme="minorHAnsi" w:hAnsiTheme="minorHAnsi"/>
          <w:sz w:val="20"/>
          <w:szCs w:val="20"/>
        </w:rPr>
        <w:t xml:space="preserve"> </w:t>
      </w:r>
      <w:r w:rsidRPr="00E97D9F">
        <w:rPr>
          <w:rFonts w:ascii="Calibri" w:hAnsi="Calibri" w:cs="Calibri"/>
          <w:sz w:val="20"/>
          <w:szCs w:val="20"/>
        </w:rPr>
        <w:fldChar w:fldCharType="begin">
          <w:ffData>
            <w:name w:val=""/>
            <w:enabled/>
            <w:calcOnExit w:val="0"/>
            <w:checkBox>
              <w:sizeAuto/>
              <w:default w:val="0"/>
            </w:checkBox>
          </w:ffData>
        </w:fldChar>
      </w:r>
      <w:r w:rsidRPr="00E97D9F">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E97D9F">
        <w:rPr>
          <w:rFonts w:ascii="Calibri" w:hAnsi="Calibri" w:cs="Calibri"/>
          <w:sz w:val="20"/>
          <w:szCs w:val="20"/>
        </w:rPr>
        <w:fldChar w:fldCharType="end"/>
      </w:r>
      <w:r w:rsidRPr="00E97D9F">
        <w:rPr>
          <w:rFonts w:ascii="Calibri" w:hAnsi="Calibri" w:cs="Calibri"/>
          <w:sz w:val="20"/>
          <w:szCs w:val="20"/>
        </w:rPr>
        <w:t xml:space="preserve"> Agriculteur à titre principal (ATP)</w:t>
      </w:r>
      <w:r w:rsidR="00B26456" w:rsidRPr="00B26456">
        <w:rPr>
          <w:rFonts w:ascii="Calibri" w:hAnsi="Calibri" w:cs="Calibri"/>
          <w:sz w:val="20"/>
          <w:szCs w:val="20"/>
        </w:rPr>
        <w:t xml:space="preserve"> </w:t>
      </w:r>
      <w:r w:rsidR="00B26456">
        <w:rPr>
          <w:rFonts w:ascii="Calibri" w:hAnsi="Calibri" w:cs="Calibri"/>
          <w:sz w:val="20"/>
          <w:szCs w:val="20"/>
        </w:rPr>
        <w:t xml:space="preserve">             </w:t>
      </w:r>
    </w:p>
    <w:p w14:paraId="33058D5B" w14:textId="11B705D5" w:rsidR="00023E04" w:rsidRPr="00E97D9F" w:rsidRDefault="00F06DD8" w:rsidP="00023E04">
      <w:pPr>
        <w:pStyle w:val="normalformulaire"/>
        <w:tabs>
          <w:tab w:val="left" w:pos="7938"/>
          <w:tab w:val="right" w:pos="10772"/>
        </w:tabs>
        <w:spacing w:before="120"/>
        <w:rPr>
          <w:rFonts w:ascii="Calibri" w:hAnsi="Calibri" w:cs="Calibri"/>
          <w:sz w:val="20"/>
          <w:szCs w:val="20"/>
        </w:rPr>
      </w:pPr>
      <w:r>
        <w:rPr>
          <w:rFonts w:ascii="Calibri" w:hAnsi="Calibri" w:cs="Calibri"/>
          <w:sz w:val="20"/>
          <w:szCs w:val="20"/>
        </w:rPr>
        <w:t xml:space="preserve">                                                                                     </w:t>
      </w:r>
      <w:r w:rsidR="00B26456" w:rsidRPr="00E97D9F">
        <w:rPr>
          <w:rFonts w:ascii="Calibri" w:hAnsi="Calibri" w:cs="Calibri"/>
          <w:sz w:val="20"/>
          <w:szCs w:val="20"/>
        </w:rPr>
        <w:fldChar w:fldCharType="begin">
          <w:ffData>
            <w:name w:val="CaseACocher1"/>
            <w:enabled/>
            <w:calcOnExit w:val="0"/>
            <w:checkBox>
              <w:sizeAuto/>
              <w:default w:val="0"/>
            </w:checkBox>
          </w:ffData>
        </w:fldChar>
      </w:r>
      <w:r w:rsidR="00B26456" w:rsidRPr="00E97D9F">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B26456" w:rsidRPr="00E97D9F">
        <w:rPr>
          <w:rFonts w:ascii="Calibri" w:hAnsi="Calibri" w:cs="Calibri"/>
          <w:sz w:val="20"/>
          <w:szCs w:val="20"/>
        </w:rPr>
        <w:fldChar w:fldCharType="end"/>
      </w:r>
      <w:r w:rsidR="00B26456" w:rsidRPr="00E97D9F">
        <w:rPr>
          <w:rFonts w:ascii="Calibri" w:hAnsi="Calibri" w:cs="Calibri"/>
          <w:sz w:val="20"/>
          <w:szCs w:val="20"/>
        </w:rPr>
        <w:t xml:space="preserve"> Agriculteur à titre secondaire (ATS)</w:t>
      </w:r>
    </w:p>
    <w:p w14:paraId="5BE799FB" w14:textId="250473F0" w:rsidR="00F06DD8" w:rsidRDefault="00023E04" w:rsidP="00B26456">
      <w:pPr>
        <w:pStyle w:val="normalformulaire"/>
        <w:tabs>
          <w:tab w:val="left" w:pos="7938"/>
          <w:tab w:val="right" w:pos="10772"/>
        </w:tabs>
        <w:spacing w:before="120"/>
        <w:rPr>
          <w:rFonts w:ascii="Calibri" w:hAnsi="Calibri" w:cs="Calibri"/>
          <w:sz w:val="20"/>
          <w:szCs w:val="20"/>
        </w:rPr>
      </w:pPr>
      <w:r w:rsidRPr="00E97D9F">
        <w:rPr>
          <w:rFonts w:ascii="Calibri" w:hAnsi="Calibri" w:cs="Calibri"/>
          <w:sz w:val="20"/>
          <w:szCs w:val="20"/>
        </w:rPr>
        <w:t xml:space="preserve">                                                     </w:t>
      </w:r>
      <w:r w:rsidR="00F06DD8">
        <w:rPr>
          <w:rFonts w:ascii="Calibri" w:hAnsi="Calibri" w:cs="Calibri"/>
          <w:sz w:val="20"/>
          <w:szCs w:val="20"/>
        </w:rPr>
        <w:t xml:space="preserve">                                </w:t>
      </w:r>
      <w:r w:rsidR="00B26456" w:rsidRPr="00E97D9F">
        <w:rPr>
          <w:rFonts w:ascii="Calibri" w:hAnsi="Calibri" w:cs="Calibri"/>
          <w:sz w:val="20"/>
          <w:szCs w:val="20"/>
        </w:rPr>
        <w:fldChar w:fldCharType="begin">
          <w:ffData>
            <w:name w:val="CaseACocher1"/>
            <w:enabled/>
            <w:calcOnExit w:val="0"/>
            <w:checkBox>
              <w:sizeAuto/>
              <w:default w:val="0"/>
            </w:checkBox>
          </w:ffData>
        </w:fldChar>
      </w:r>
      <w:r w:rsidR="00B26456" w:rsidRPr="00E97D9F">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B26456" w:rsidRPr="00E97D9F">
        <w:rPr>
          <w:rFonts w:ascii="Calibri" w:hAnsi="Calibri" w:cs="Calibri"/>
          <w:sz w:val="20"/>
          <w:szCs w:val="20"/>
        </w:rPr>
        <w:fldChar w:fldCharType="end"/>
      </w:r>
      <w:r w:rsidR="00B26456" w:rsidRPr="00E97D9F">
        <w:rPr>
          <w:rFonts w:ascii="Calibri" w:hAnsi="Calibri" w:cs="Calibri"/>
          <w:sz w:val="20"/>
          <w:szCs w:val="20"/>
        </w:rPr>
        <w:t xml:space="preserve"> Cotisant solidaire</w:t>
      </w:r>
      <w:r w:rsidRPr="00E97D9F">
        <w:rPr>
          <w:rFonts w:ascii="Calibri" w:hAnsi="Calibri" w:cs="Calibri"/>
          <w:sz w:val="20"/>
          <w:szCs w:val="20"/>
        </w:rPr>
        <w:t xml:space="preserve">                                           </w:t>
      </w:r>
    </w:p>
    <w:p w14:paraId="7C2D32C7" w14:textId="36E07A6E" w:rsidR="00B26456" w:rsidRDefault="00F06DD8" w:rsidP="00B26456">
      <w:pPr>
        <w:pStyle w:val="normalformulaire"/>
        <w:tabs>
          <w:tab w:val="left" w:pos="7938"/>
          <w:tab w:val="right" w:pos="10772"/>
        </w:tabs>
        <w:spacing w:before="120"/>
        <w:rPr>
          <w:rFonts w:ascii="Calibri" w:hAnsi="Calibri" w:cs="Calibri"/>
          <w:sz w:val="20"/>
          <w:szCs w:val="20"/>
        </w:rPr>
      </w:pPr>
      <w:r>
        <w:rPr>
          <w:rFonts w:ascii="Calibri" w:hAnsi="Calibri" w:cs="Calibri"/>
          <w:sz w:val="20"/>
          <w:szCs w:val="20"/>
        </w:rPr>
        <w:t xml:space="preserve">                                                                                     </w:t>
      </w:r>
      <w:r w:rsidR="00B26456" w:rsidRPr="00E97D9F">
        <w:rPr>
          <w:rFonts w:ascii="Calibri" w:hAnsi="Calibri" w:cs="Calibri"/>
          <w:sz w:val="20"/>
          <w:szCs w:val="20"/>
        </w:rPr>
        <w:fldChar w:fldCharType="begin">
          <w:ffData>
            <w:name w:val=""/>
            <w:enabled/>
            <w:calcOnExit w:val="0"/>
            <w:checkBox>
              <w:sizeAuto/>
              <w:default w:val="0"/>
            </w:checkBox>
          </w:ffData>
        </w:fldChar>
      </w:r>
      <w:r w:rsidR="00B26456" w:rsidRPr="00E97D9F">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B26456" w:rsidRPr="00E97D9F">
        <w:rPr>
          <w:rFonts w:ascii="Calibri" w:hAnsi="Calibri" w:cs="Calibri"/>
          <w:sz w:val="20"/>
          <w:szCs w:val="20"/>
        </w:rPr>
        <w:fldChar w:fldCharType="end"/>
      </w:r>
      <w:r w:rsidR="00B26456" w:rsidRPr="00E97D9F">
        <w:rPr>
          <w:rFonts w:ascii="Calibri" w:hAnsi="Calibri" w:cs="Calibri"/>
          <w:sz w:val="20"/>
          <w:szCs w:val="20"/>
        </w:rPr>
        <w:t xml:space="preserve"> </w:t>
      </w:r>
      <w:r w:rsidR="00B26456">
        <w:rPr>
          <w:rFonts w:ascii="Calibri" w:hAnsi="Calibri" w:cs="Calibri"/>
          <w:sz w:val="20"/>
          <w:szCs w:val="20"/>
        </w:rPr>
        <w:t>Autre</w:t>
      </w:r>
      <w:r>
        <w:rPr>
          <w:rFonts w:ascii="Calibri" w:hAnsi="Calibri" w:cs="Calibri"/>
          <w:sz w:val="20"/>
          <w:szCs w:val="20"/>
        </w:rPr>
        <w:t xml:space="preserve"> (</w:t>
      </w:r>
      <w:r w:rsidR="00B26456">
        <w:rPr>
          <w:rFonts w:ascii="Calibri" w:hAnsi="Calibri" w:cs="Calibri"/>
          <w:kern w:val="3"/>
        </w:rPr>
        <w:t>veuillez préciser</w:t>
      </w:r>
      <w:r>
        <w:rPr>
          <w:rFonts w:ascii="Calibri" w:hAnsi="Calibri" w:cs="Calibri"/>
          <w:kern w:val="3"/>
        </w:rPr>
        <w:t>)</w:t>
      </w:r>
      <w:r w:rsidR="00B26456">
        <w:rPr>
          <w:rFonts w:ascii="Calibri" w:hAnsi="Calibri" w:cs="Calibri"/>
          <w:kern w:val="3"/>
        </w:rPr>
        <w:t xml:space="preserve"> : </w:t>
      </w:r>
      <w:r w:rsidR="00023E04" w:rsidRPr="00E97D9F">
        <w:rPr>
          <w:rFonts w:ascii="Calibri" w:hAnsi="Calibri" w:cs="Calibri"/>
          <w:sz w:val="20"/>
          <w:szCs w:val="20"/>
        </w:rPr>
        <w:t xml:space="preserve"> </w:t>
      </w:r>
      <w:r w:rsidR="00B26456">
        <w:rPr>
          <w:rFonts w:ascii="Calibri" w:hAnsi="Calibri" w:cs="Calibri"/>
          <w:sz w:val="20"/>
          <w:szCs w:val="20"/>
        </w:rPr>
        <w:t>_____________________</w:t>
      </w:r>
      <w:r w:rsidR="00023E04" w:rsidRPr="00E97D9F">
        <w:rPr>
          <w:rFonts w:ascii="Calibri" w:hAnsi="Calibri" w:cs="Calibri"/>
          <w:sz w:val="20"/>
          <w:szCs w:val="20"/>
        </w:rPr>
        <w:t xml:space="preserve">                                  </w:t>
      </w:r>
    </w:p>
    <w:p w14:paraId="42601D6C" w14:textId="6D02058F" w:rsidR="005658C7" w:rsidRDefault="00023E04" w:rsidP="00B26456">
      <w:pPr>
        <w:pStyle w:val="normalformulaire"/>
        <w:tabs>
          <w:tab w:val="left" w:pos="7938"/>
          <w:tab w:val="right" w:pos="10772"/>
        </w:tabs>
        <w:spacing w:before="120"/>
        <w:rPr>
          <w:rFonts w:ascii="Calibri" w:hAnsi="Calibri" w:cs="Calibri"/>
          <w:sz w:val="20"/>
          <w:szCs w:val="20"/>
        </w:rPr>
      </w:pPr>
      <w:r>
        <w:rPr>
          <w:rFonts w:asciiTheme="minorHAnsi" w:hAnsiTheme="minorHAnsi"/>
          <w:sz w:val="20"/>
          <w:szCs w:val="20"/>
        </w:rPr>
        <w:t>2</w:t>
      </w:r>
      <w:r w:rsidR="005658C7">
        <w:rPr>
          <w:rFonts w:asciiTheme="minorHAnsi" w:hAnsiTheme="minorHAnsi"/>
          <w:sz w:val="20"/>
          <w:szCs w:val="20"/>
        </w:rPr>
        <w:t xml:space="preserve">. </w:t>
      </w:r>
      <w:r w:rsidR="005658C7" w:rsidRPr="00DF7E2F">
        <w:rPr>
          <w:rFonts w:asciiTheme="minorHAnsi" w:hAnsiTheme="minorHAnsi"/>
          <w:sz w:val="20"/>
          <w:szCs w:val="20"/>
        </w:rPr>
        <w:t>Etes-vous</w:t>
      </w:r>
      <w:r w:rsidR="005658C7" w:rsidRPr="00DF7E2F">
        <w:rPr>
          <w:rFonts w:asciiTheme="minorHAnsi" w:hAnsiTheme="minorHAnsi"/>
          <w:sz w:val="20"/>
          <w:szCs w:val="20"/>
          <w:vertAlign w:val="superscript"/>
        </w:rPr>
        <w:t> </w:t>
      </w:r>
      <w:r w:rsidR="005658C7" w:rsidRPr="00DF7E2F">
        <w:rPr>
          <w:rFonts w:asciiTheme="minorHAnsi" w:hAnsiTheme="minorHAnsi"/>
          <w:sz w:val="20"/>
          <w:szCs w:val="20"/>
        </w:rPr>
        <w:t xml:space="preserve"> i</w:t>
      </w:r>
      <w:r w:rsidR="005658C7">
        <w:rPr>
          <w:rFonts w:asciiTheme="minorHAnsi" w:hAnsiTheme="minorHAnsi"/>
          <w:sz w:val="20"/>
          <w:szCs w:val="20"/>
        </w:rPr>
        <w:t xml:space="preserve">nstallé depuis moins de 5 ans ?    </w:t>
      </w:r>
      <w:r w:rsidR="003A42CD">
        <w:rPr>
          <w:rFonts w:asciiTheme="minorHAnsi" w:hAnsiTheme="minorHAnsi"/>
          <w:sz w:val="20"/>
          <w:szCs w:val="20"/>
        </w:rPr>
        <w:t xml:space="preserve"> </w:t>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oui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r w:rsidR="0066254B">
        <w:rPr>
          <w:rFonts w:ascii="Calibri" w:hAnsi="Calibri" w:cs="Calibri"/>
          <w:sz w:val="20"/>
          <w:szCs w:val="20"/>
        </w:rPr>
        <w:t xml:space="preserve">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en cours d’installation</w:t>
      </w:r>
    </w:p>
    <w:p w14:paraId="7C559C2F" w14:textId="77777777" w:rsidR="005658C7" w:rsidRDefault="00023E04" w:rsidP="005658C7">
      <w:pPr>
        <w:pStyle w:val="normalformulaire"/>
        <w:tabs>
          <w:tab w:val="left" w:pos="567"/>
          <w:tab w:val="left" w:pos="6946"/>
          <w:tab w:val="left" w:pos="9356"/>
          <w:tab w:val="right" w:pos="10772"/>
        </w:tabs>
        <w:spacing w:before="120"/>
        <w:rPr>
          <w:rFonts w:asciiTheme="minorHAnsi" w:hAnsiTheme="minorHAnsi"/>
          <w:sz w:val="20"/>
          <w:szCs w:val="20"/>
        </w:rPr>
      </w:pPr>
      <w:r>
        <w:rPr>
          <w:rFonts w:asciiTheme="minorHAnsi" w:hAnsiTheme="minorHAnsi"/>
          <w:sz w:val="20"/>
          <w:szCs w:val="20"/>
        </w:rPr>
        <w:t>3</w:t>
      </w:r>
      <w:r w:rsidR="005658C7">
        <w:rPr>
          <w:rFonts w:asciiTheme="minorHAnsi" w:hAnsiTheme="minorHAnsi"/>
          <w:sz w:val="20"/>
          <w:szCs w:val="20"/>
        </w:rPr>
        <w:t xml:space="preserve">. Si vous êtes installez depuis moins de 5 ans sans DJA, </w:t>
      </w:r>
      <w:r w:rsidR="005658C7" w:rsidRPr="00DF7E2F">
        <w:rPr>
          <w:rFonts w:asciiTheme="minorHAnsi" w:hAnsiTheme="minorHAnsi"/>
          <w:sz w:val="20"/>
          <w:szCs w:val="20"/>
        </w:rPr>
        <w:t xml:space="preserve">date </w:t>
      </w:r>
      <w:r w:rsidR="005658C7">
        <w:rPr>
          <w:rFonts w:asciiTheme="minorHAnsi" w:hAnsiTheme="minorHAnsi"/>
          <w:sz w:val="20"/>
          <w:szCs w:val="20"/>
        </w:rPr>
        <w:t>d’</w:t>
      </w:r>
      <w:r w:rsidR="005658C7" w:rsidRPr="00DF7E2F">
        <w:rPr>
          <w:rFonts w:asciiTheme="minorHAnsi" w:hAnsiTheme="minorHAnsi"/>
          <w:sz w:val="20"/>
          <w:szCs w:val="20"/>
        </w:rPr>
        <w:t xml:space="preserve">installation figurant sur votre </w:t>
      </w:r>
      <w:r w:rsidR="005658C7">
        <w:rPr>
          <w:rFonts w:asciiTheme="minorHAnsi" w:hAnsiTheme="minorHAnsi"/>
          <w:sz w:val="20"/>
          <w:szCs w:val="20"/>
        </w:rPr>
        <w:t>attestation MSA (1</w:t>
      </w:r>
      <w:r w:rsidR="005658C7" w:rsidRPr="001A495F">
        <w:rPr>
          <w:rFonts w:asciiTheme="minorHAnsi" w:hAnsiTheme="minorHAnsi"/>
          <w:sz w:val="20"/>
          <w:szCs w:val="20"/>
        </w:rPr>
        <w:t>ère</w:t>
      </w:r>
      <w:r w:rsidR="005658C7">
        <w:rPr>
          <w:rFonts w:asciiTheme="minorHAnsi" w:hAnsiTheme="minorHAnsi"/>
          <w:sz w:val="20"/>
          <w:szCs w:val="20"/>
        </w:rPr>
        <w:t xml:space="preserve"> </w:t>
      </w:r>
      <w:r w:rsidR="005658C7" w:rsidRPr="005167F2">
        <w:rPr>
          <w:rFonts w:asciiTheme="minorHAnsi" w:hAnsiTheme="minorHAnsi"/>
          <w:sz w:val="20"/>
          <w:szCs w:val="20"/>
        </w:rPr>
        <w:t>date d’inscription à la MSA en tant que chef d’exploitation)</w:t>
      </w:r>
      <w:r w:rsidR="005658C7">
        <w:rPr>
          <w:rFonts w:ascii="Arial" w:hAnsi="Arial" w:cs="Arial"/>
          <w:sz w:val="20"/>
          <w:szCs w:val="20"/>
        </w:rPr>
        <w:t xml:space="preserve"> </w:t>
      </w:r>
      <w:r w:rsidR="005658C7">
        <w:rPr>
          <w:rFonts w:asciiTheme="minorHAnsi" w:hAnsiTheme="minorHAnsi"/>
          <w:sz w:val="20"/>
          <w:szCs w:val="20"/>
        </w:rPr>
        <w:t>: ____/____/</w:t>
      </w:r>
      <w:r w:rsidR="005658C7" w:rsidRPr="00DF7E2F">
        <w:rPr>
          <w:rFonts w:asciiTheme="minorHAnsi" w:hAnsiTheme="minorHAnsi"/>
          <w:sz w:val="20"/>
          <w:szCs w:val="20"/>
        </w:rPr>
        <w:t>____</w:t>
      </w:r>
    </w:p>
    <w:p w14:paraId="7B55C31D" w14:textId="77777777" w:rsidR="005658C7" w:rsidRDefault="00023E04" w:rsidP="005658C7">
      <w:pPr>
        <w:pStyle w:val="normalformulaire"/>
        <w:tabs>
          <w:tab w:val="left" w:pos="6379"/>
          <w:tab w:val="left" w:pos="9356"/>
          <w:tab w:val="right" w:pos="10772"/>
        </w:tabs>
        <w:spacing w:before="120"/>
        <w:rPr>
          <w:rFonts w:ascii="Calibri" w:hAnsi="Calibri" w:cs="Calibri"/>
          <w:sz w:val="20"/>
          <w:szCs w:val="20"/>
        </w:rPr>
      </w:pPr>
      <w:r>
        <w:rPr>
          <w:rFonts w:ascii="Calibri" w:hAnsi="Calibri" w:cs="Calibri"/>
          <w:sz w:val="20"/>
          <w:szCs w:val="20"/>
        </w:rPr>
        <w:t>4</w:t>
      </w:r>
      <w:r w:rsidR="005658C7">
        <w:rPr>
          <w:rFonts w:ascii="Calibri" w:hAnsi="Calibri" w:cs="Calibri"/>
          <w:sz w:val="20"/>
          <w:szCs w:val="20"/>
        </w:rPr>
        <w:t>. Bénéficiez-vous de la DJA ?</w:t>
      </w:r>
      <w:r w:rsidR="005658C7" w:rsidRPr="001B0B48">
        <w:rPr>
          <w:rFonts w:ascii="Calibri" w:hAnsi="Calibri" w:cs="Calibri"/>
          <w:sz w:val="20"/>
          <w:szCs w:val="20"/>
        </w:rPr>
        <w:t xml:space="preserve"> </w:t>
      </w:r>
      <w:r w:rsidR="005658C7">
        <w:rPr>
          <w:rFonts w:ascii="Calibri" w:hAnsi="Calibri" w:cs="Calibri"/>
          <w:sz w:val="20"/>
          <w:szCs w:val="20"/>
        </w:rPr>
        <w:t xml:space="preserve">                               </w:t>
      </w:r>
      <w:r w:rsidR="005658C7" w:rsidRPr="00A70B10">
        <w:rPr>
          <w:rFonts w:ascii="Calibri" w:hAnsi="Calibri" w:cs="Calibri"/>
          <w:sz w:val="20"/>
          <w:szCs w:val="20"/>
        </w:rPr>
        <w:fldChar w:fldCharType="begin">
          <w:ffData>
            <w:name w:val=""/>
            <w:enabled/>
            <w:calcOnExit w:val="0"/>
            <w:checkBox>
              <w:sizeAuto/>
              <w:default w:val="0"/>
            </w:checkBox>
          </w:ffData>
        </w:fldChar>
      </w:r>
      <w:r w:rsidR="005658C7"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5658C7" w:rsidRPr="00A70B10">
        <w:rPr>
          <w:rFonts w:ascii="Calibri" w:hAnsi="Calibri" w:cs="Calibri"/>
          <w:sz w:val="20"/>
          <w:szCs w:val="20"/>
        </w:rPr>
        <w:fldChar w:fldCharType="end"/>
      </w:r>
      <w:r w:rsidR="005658C7">
        <w:rPr>
          <w:rFonts w:ascii="Calibri" w:hAnsi="Calibri" w:cs="Calibri"/>
          <w:sz w:val="20"/>
          <w:szCs w:val="20"/>
        </w:rPr>
        <w:t xml:space="preserve"> oui               </w:t>
      </w:r>
      <w:r w:rsidR="005658C7" w:rsidRPr="00A70B10">
        <w:rPr>
          <w:rFonts w:ascii="Calibri" w:hAnsi="Calibri" w:cs="Calibri"/>
          <w:sz w:val="20"/>
          <w:szCs w:val="20"/>
        </w:rPr>
        <w:fldChar w:fldCharType="begin">
          <w:ffData>
            <w:name w:val="CaseACocher1"/>
            <w:enabled/>
            <w:calcOnExit w:val="0"/>
            <w:checkBox>
              <w:sizeAuto/>
              <w:default w:val="0"/>
            </w:checkBox>
          </w:ffData>
        </w:fldChar>
      </w:r>
      <w:r w:rsidR="005658C7"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5658C7" w:rsidRPr="00A70B10">
        <w:rPr>
          <w:rFonts w:ascii="Calibri" w:hAnsi="Calibri" w:cs="Calibri"/>
          <w:sz w:val="20"/>
          <w:szCs w:val="20"/>
        </w:rPr>
        <w:fldChar w:fldCharType="end"/>
      </w:r>
      <w:r w:rsidR="005658C7" w:rsidRPr="00A70B10">
        <w:rPr>
          <w:rFonts w:ascii="Calibri" w:hAnsi="Calibri" w:cs="Calibri"/>
          <w:sz w:val="20"/>
          <w:szCs w:val="20"/>
        </w:rPr>
        <w:t xml:space="preserve"> non</w:t>
      </w:r>
    </w:p>
    <w:p w14:paraId="242B1C1C" w14:textId="77777777" w:rsidR="005658C7" w:rsidRDefault="005658C7" w:rsidP="005658C7">
      <w:pPr>
        <w:pStyle w:val="normalformulaire"/>
        <w:tabs>
          <w:tab w:val="left" w:pos="6379"/>
          <w:tab w:val="left" w:pos="9356"/>
          <w:tab w:val="right" w:pos="10772"/>
        </w:tabs>
        <w:spacing w:before="120"/>
        <w:rPr>
          <w:rFonts w:asciiTheme="minorHAnsi" w:hAnsiTheme="minorHAnsi"/>
          <w:sz w:val="20"/>
          <w:szCs w:val="20"/>
        </w:rPr>
      </w:pPr>
      <w:r>
        <w:rPr>
          <w:rFonts w:ascii="Calibri" w:hAnsi="Calibri" w:cs="Calibri"/>
          <w:sz w:val="20"/>
          <w:szCs w:val="20"/>
        </w:rPr>
        <w:t xml:space="preserve">  </w:t>
      </w:r>
      <w:r w:rsidRPr="00CF18F4">
        <w:rPr>
          <w:rFonts w:asciiTheme="minorHAnsi" w:hAnsiTheme="minorHAnsi"/>
          <w:sz w:val="20"/>
          <w:szCs w:val="20"/>
          <w:u w:val="single"/>
        </w:rPr>
        <w:t>Si oui</w:t>
      </w:r>
      <w:r>
        <w:rPr>
          <w:rFonts w:asciiTheme="minorHAnsi" w:hAnsiTheme="minorHAnsi"/>
          <w:sz w:val="20"/>
          <w:szCs w:val="20"/>
        </w:rPr>
        <w:t> : -</w:t>
      </w:r>
      <w:r w:rsidRPr="00DF7E2F">
        <w:rPr>
          <w:rFonts w:asciiTheme="minorHAnsi" w:hAnsiTheme="minorHAnsi"/>
          <w:sz w:val="20"/>
          <w:szCs w:val="20"/>
        </w:rPr>
        <w:t xml:space="preserve"> d</w:t>
      </w:r>
      <w:r>
        <w:rPr>
          <w:rFonts w:asciiTheme="minorHAnsi" w:hAnsiTheme="minorHAnsi"/>
          <w:sz w:val="20"/>
          <w:szCs w:val="20"/>
        </w:rPr>
        <w:t xml:space="preserve">ate de conformité </w:t>
      </w:r>
      <w:r w:rsidRPr="00DF7E2F">
        <w:rPr>
          <w:rFonts w:asciiTheme="minorHAnsi" w:hAnsiTheme="minorHAnsi"/>
          <w:sz w:val="20"/>
          <w:szCs w:val="20"/>
        </w:rPr>
        <w:t xml:space="preserve">de l’installation (CJA) : </w:t>
      </w:r>
      <w:r>
        <w:rPr>
          <w:rFonts w:asciiTheme="minorHAnsi" w:hAnsiTheme="minorHAnsi"/>
          <w:sz w:val="20"/>
          <w:szCs w:val="20"/>
        </w:rPr>
        <w:t xml:space="preserve">       ____/____/</w:t>
      </w:r>
      <w:r w:rsidRPr="00DF7E2F">
        <w:rPr>
          <w:rFonts w:asciiTheme="minorHAnsi" w:hAnsiTheme="minorHAnsi"/>
          <w:sz w:val="20"/>
          <w:szCs w:val="20"/>
        </w:rPr>
        <w:t xml:space="preserve">____ </w:t>
      </w:r>
    </w:p>
    <w:p w14:paraId="24E2194B" w14:textId="77777777" w:rsidR="005658C7" w:rsidRDefault="005658C7" w:rsidP="005658C7">
      <w:pPr>
        <w:pStyle w:val="normalformulaire"/>
        <w:tabs>
          <w:tab w:val="left" w:pos="6379"/>
          <w:tab w:val="left" w:pos="8505"/>
          <w:tab w:val="right" w:pos="10772"/>
        </w:tabs>
        <w:spacing w:before="120"/>
        <w:rPr>
          <w:rFonts w:ascii="Calibri" w:hAnsi="Calibri" w:cs="Calibri"/>
          <w:sz w:val="20"/>
          <w:szCs w:val="20"/>
        </w:rPr>
      </w:pPr>
      <w:r>
        <w:rPr>
          <w:rFonts w:asciiTheme="minorHAnsi" w:hAnsiTheme="minorHAnsi"/>
          <w:sz w:val="20"/>
          <w:szCs w:val="20"/>
        </w:rPr>
        <w:t xml:space="preserve">               - </w:t>
      </w:r>
      <w:r w:rsidRPr="00DF7E2F">
        <w:rPr>
          <w:rFonts w:asciiTheme="minorHAnsi" w:hAnsiTheme="minorHAnsi"/>
          <w:sz w:val="20"/>
          <w:szCs w:val="20"/>
        </w:rPr>
        <w:t>ce projet s’inscrit-il dans votre p</w:t>
      </w:r>
      <w:r>
        <w:rPr>
          <w:rFonts w:asciiTheme="minorHAnsi" w:hAnsiTheme="minorHAnsi"/>
          <w:sz w:val="20"/>
          <w:szCs w:val="20"/>
        </w:rPr>
        <w:t xml:space="preserve">lan d’entreprise du dossier d’installation (DJA) : </w:t>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oui  </w:t>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w:t>
      </w:r>
      <w:r>
        <w:rPr>
          <w:rFonts w:ascii="Calibri" w:hAnsi="Calibri" w:cs="Calibri"/>
          <w:sz w:val="20"/>
          <w:szCs w:val="20"/>
        </w:rPr>
        <w:t>n</w:t>
      </w:r>
      <w:r w:rsidRPr="00A70B10">
        <w:rPr>
          <w:rFonts w:ascii="Calibri" w:hAnsi="Calibri" w:cs="Calibri"/>
          <w:sz w:val="20"/>
          <w:szCs w:val="20"/>
        </w:rPr>
        <w:t>on</w:t>
      </w:r>
    </w:p>
    <w:p w14:paraId="10F111CA" w14:textId="5317AA16" w:rsidR="00DA4D79" w:rsidRPr="00FD77CA" w:rsidRDefault="00346BAA" w:rsidP="00A70B10">
      <w:pPr>
        <w:pStyle w:val="normalformulaire"/>
        <w:tabs>
          <w:tab w:val="left" w:pos="0"/>
          <w:tab w:val="left" w:pos="360"/>
          <w:tab w:val="left" w:pos="9356"/>
          <w:tab w:val="right" w:pos="10772"/>
        </w:tabs>
        <w:suppressAutoHyphens/>
        <w:spacing w:before="240"/>
        <w:rPr>
          <w:rFonts w:ascii="Calibri" w:hAnsi="Calibri" w:cs="Calibri"/>
          <w:b/>
          <w:smallCaps/>
          <w:sz w:val="22"/>
          <w:szCs w:val="20"/>
          <w:u w:val="single"/>
        </w:rPr>
      </w:pPr>
      <w:r>
        <w:rPr>
          <w:rFonts w:ascii="Calibri" w:hAnsi="Calibri" w:cs="Calibri"/>
          <w:b/>
          <w:smallCaps/>
          <w:sz w:val="22"/>
          <w:szCs w:val="20"/>
          <w:u w:val="single"/>
        </w:rPr>
        <w:t xml:space="preserve">Si le statut de votre exploitation est </w:t>
      </w:r>
      <w:r w:rsidR="007049BE">
        <w:rPr>
          <w:rFonts w:ascii="Calibri" w:hAnsi="Calibri" w:cs="Calibri"/>
          <w:b/>
          <w:smallCaps/>
          <w:sz w:val="22"/>
          <w:szCs w:val="20"/>
          <w:u w:val="single"/>
        </w:rPr>
        <w:t>une</w:t>
      </w:r>
      <w:r w:rsidR="00DA4D79" w:rsidRPr="00FD77CA">
        <w:rPr>
          <w:rFonts w:ascii="Calibri" w:hAnsi="Calibri" w:cs="Calibri"/>
          <w:b/>
          <w:smallCaps/>
          <w:sz w:val="22"/>
          <w:szCs w:val="20"/>
          <w:u w:val="single"/>
        </w:rPr>
        <w:t xml:space="preserve"> personne morale</w:t>
      </w:r>
      <w:r w:rsidR="007049BE">
        <w:rPr>
          <w:rFonts w:ascii="Calibri" w:hAnsi="Calibri" w:cs="Calibri"/>
          <w:b/>
          <w:smallCaps/>
          <w:sz w:val="22"/>
          <w:szCs w:val="20"/>
          <w:u w:val="single"/>
        </w:rPr>
        <w:t xml:space="preserve"> (EARL, GAEC, SAS, SARL …)</w:t>
      </w:r>
    </w:p>
    <w:p w14:paraId="0B442710" w14:textId="77777777" w:rsidR="00271EE1" w:rsidRPr="00271EE1" w:rsidRDefault="00271EE1" w:rsidP="00A70B10">
      <w:pPr>
        <w:pStyle w:val="normalformulaire"/>
        <w:tabs>
          <w:tab w:val="left" w:pos="0"/>
          <w:tab w:val="left" w:pos="360"/>
          <w:tab w:val="left" w:pos="9356"/>
          <w:tab w:val="right" w:pos="10772"/>
        </w:tabs>
        <w:suppressAutoHyphens/>
        <w:rPr>
          <w:rFonts w:ascii="Calibri" w:hAnsi="Calibri"/>
          <w:b/>
          <w:smallCaps/>
          <w:sz w:val="6"/>
          <w:szCs w:val="20"/>
          <w:u w:val="single"/>
        </w:rPr>
      </w:pPr>
    </w:p>
    <w:p w14:paraId="509B3886" w14:textId="77777777" w:rsidR="00271EE1" w:rsidRPr="00271EE1" w:rsidRDefault="00DA4D79" w:rsidP="00A70B10">
      <w:pPr>
        <w:pStyle w:val="normalformulaire"/>
        <w:tabs>
          <w:tab w:val="left" w:pos="9356"/>
          <w:tab w:val="right" w:pos="9781"/>
          <w:tab w:val="right" w:pos="10772"/>
        </w:tabs>
        <w:rPr>
          <w:rFonts w:ascii="Calibri" w:hAnsi="Calibri"/>
          <w:color w:val="808080"/>
          <w:sz w:val="8"/>
          <w:szCs w:val="20"/>
        </w:rPr>
      </w:pPr>
      <w:r w:rsidRPr="007F2941">
        <w:rPr>
          <w:rFonts w:ascii="Calibri" w:hAnsi="Calibri"/>
          <w:sz w:val="20"/>
          <w:szCs w:val="20"/>
        </w:rPr>
        <w:t xml:space="preserve">Nombre </w:t>
      </w:r>
      <w:r w:rsidRPr="00695960">
        <w:rPr>
          <w:rFonts w:ascii="Calibri" w:hAnsi="Calibri"/>
          <w:sz w:val="20"/>
          <w:szCs w:val="20"/>
        </w:rPr>
        <w:t>d’associés - exploitants </w:t>
      </w:r>
      <w:r w:rsidRPr="007F2941">
        <w:rPr>
          <w:rFonts w:ascii="Calibri" w:hAnsi="Calibri"/>
          <w:sz w:val="20"/>
          <w:szCs w:val="20"/>
        </w:rPr>
        <w:t xml:space="preserve">: </w:t>
      </w:r>
      <w:r w:rsidR="005A1260">
        <w:rPr>
          <w:rFonts w:ascii="Calibri" w:hAnsi="Calibri"/>
          <w:color w:val="808080"/>
          <w:sz w:val="20"/>
          <w:szCs w:val="20"/>
        </w:rPr>
        <w:t>|__|__</w:t>
      </w:r>
      <w:r w:rsidR="005A1260" w:rsidRPr="007F2941">
        <w:rPr>
          <w:rFonts w:ascii="Calibri" w:hAnsi="Calibri"/>
          <w:color w:val="808080"/>
          <w:sz w:val="20"/>
          <w:szCs w:val="20"/>
        </w:rPr>
        <w:t>|</w:t>
      </w:r>
      <w:r w:rsidR="005A1260">
        <w:rPr>
          <w:rFonts w:ascii="Calibri" w:hAnsi="Calibri"/>
          <w:color w:val="808080"/>
          <w:sz w:val="20"/>
          <w:szCs w:val="20"/>
        </w:rPr>
        <w:t xml:space="preserve">                                                                          </w:t>
      </w:r>
    </w:p>
    <w:p w14:paraId="6DD450DB" w14:textId="77777777" w:rsidR="00B74BF7" w:rsidRPr="0066254B" w:rsidRDefault="00B74BF7" w:rsidP="00271EE1">
      <w:pPr>
        <w:pStyle w:val="normalformulaire"/>
        <w:tabs>
          <w:tab w:val="left" w:pos="8222"/>
          <w:tab w:val="right" w:pos="9781"/>
        </w:tabs>
        <w:rPr>
          <w:rFonts w:ascii="Calibri" w:hAnsi="Calibri"/>
          <w:sz w:val="12"/>
          <w:szCs w:val="22"/>
        </w:rPr>
      </w:pPr>
    </w:p>
    <w:tbl>
      <w:tblPr>
        <w:tblW w:w="5396"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3"/>
        <w:gridCol w:w="595"/>
        <w:gridCol w:w="1135"/>
        <w:gridCol w:w="1197"/>
        <w:gridCol w:w="990"/>
        <w:gridCol w:w="1135"/>
        <w:gridCol w:w="993"/>
        <w:gridCol w:w="1274"/>
        <w:gridCol w:w="1135"/>
        <w:gridCol w:w="1418"/>
      </w:tblGrid>
      <w:tr w:rsidR="00236F08" w:rsidRPr="00271EE1" w14:paraId="2CA30D26" w14:textId="77777777" w:rsidTr="008A27CA">
        <w:trPr>
          <w:trHeight w:val="145"/>
        </w:trPr>
        <w:tc>
          <w:tcPr>
            <w:tcW w:w="754" w:type="pct"/>
            <w:vMerge w:val="restart"/>
            <w:vAlign w:val="center"/>
          </w:tcPr>
          <w:p w14:paraId="052EDC25"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Nom et prénom des associés exploitants</w:t>
            </w:r>
          </w:p>
          <w:p w14:paraId="71C03135"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Ou</w:t>
            </w:r>
          </w:p>
          <w:p w14:paraId="752CC02D"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dénomination socia</w:t>
            </w:r>
            <w:r>
              <w:rPr>
                <w:rFonts w:asciiTheme="minorHAnsi" w:hAnsiTheme="minorHAnsi"/>
                <w:b/>
              </w:rPr>
              <w:t>le</w:t>
            </w:r>
          </w:p>
        </w:tc>
        <w:tc>
          <w:tcPr>
            <w:tcW w:w="256" w:type="pct"/>
            <w:vMerge w:val="restart"/>
            <w:vAlign w:val="center"/>
          </w:tcPr>
          <w:p w14:paraId="50D57D5A" w14:textId="77777777" w:rsidR="00236F08" w:rsidRPr="00271EE1" w:rsidRDefault="00236F08" w:rsidP="00CD0C32">
            <w:pPr>
              <w:pStyle w:val="normalformulaire"/>
              <w:jc w:val="center"/>
              <w:rPr>
                <w:rFonts w:asciiTheme="minorHAnsi" w:hAnsiTheme="minorHAnsi"/>
                <w:b/>
              </w:rPr>
            </w:pPr>
            <w:r>
              <w:rPr>
                <w:rFonts w:asciiTheme="minorHAnsi" w:hAnsiTheme="minorHAnsi"/>
                <w:b/>
              </w:rPr>
              <w:t>Civilité</w:t>
            </w:r>
          </w:p>
        </w:tc>
        <w:tc>
          <w:tcPr>
            <w:tcW w:w="488" w:type="pct"/>
            <w:vMerge w:val="restart"/>
            <w:vAlign w:val="center"/>
          </w:tcPr>
          <w:p w14:paraId="33B24434" w14:textId="77777777" w:rsidR="00236F08" w:rsidRPr="00A51664" w:rsidRDefault="00236F08" w:rsidP="00CD0C32">
            <w:pPr>
              <w:pStyle w:val="normalformulaire"/>
              <w:jc w:val="center"/>
              <w:rPr>
                <w:rFonts w:asciiTheme="minorHAnsi" w:hAnsiTheme="minorHAnsi"/>
                <w:b/>
                <w:color w:val="000000" w:themeColor="text1"/>
              </w:rPr>
            </w:pPr>
            <w:r w:rsidRPr="00A51664">
              <w:rPr>
                <w:rFonts w:asciiTheme="minorHAnsi" w:hAnsiTheme="minorHAnsi"/>
                <w:b/>
                <w:color w:val="000000" w:themeColor="text1"/>
              </w:rPr>
              <w:t>N° PACAGE</w:t>
            </w:r>
          </w:p>
        </w:tc>
        <w:tc>
          <w:tcPr>
            <w:tcW w:w="515" w:type="pct"/>
            <w:vMerge w:val="restart"/>
            <w:vAlign w:val="center"/>
          </w:tcPr>
          <w:p w14:paraId="58EF4300"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Date de naissance</w:t>
            </w:r>
          </w:p>
        </w:tc>
        <w:tc>
          <w:tcPr>
            <w:tcW w:w="426" w:type="pct"/>
            <w:vMerge w:val="restart"/>
            <w:vAlign w:val="center"/>
          </w:tcPr>
          <w:p w14:paraId="6DEA351C" w14:textId="77777777" w:rsidR="00236F08" w:rsidRPr="00E97D9F" w:rsidRDefault="00236F08" w:rsidP="00CD0C32">
            <w:pPr>
              <w:pStyle w:val="normalformulaire"/>
              <w:jc w:val="center"/>
              <w:rPr>
                <w:rFonts w:asciiTheme="minorHAnsi" w:hAnsiTheme="minorHAnsi"/>
                <w:b/>
              </w:rPr>
            </w:pPr>
            <w:r w:rsidRPr="00E97D9F">
              <w:rPr>
                <w:rFonts w:asciiTheme="minorHAnsi" w:hAnsiTheme="minorHAnsi"/>
                <w:b/>
              </w:rPr>
              <w:t>Statut</w:t>
            </w:r>
          </w:p>
        </w:tc>
        <w:tc>
          <w:tcPr>
            <w:tcW w:w="488" w:type="pct"/>
            <w:vMerge w:val="restart"/>
            <w:vAlign w:val="center"/>
          </w:tcPr>
          <w:p w14:paraId="4D045268" w14:textId="77777777" w:rsidR="00236F08" w:rsidRDefault="00236F08" w:rsidP="00CD0C32">
            <w:pPr>
              <w:pStyle w:val="normalformulaire"/>
              <w:jc w:val="center"/>
              <w:rPr>
                <w:rFonts w:asciiTheme="minorHAnsi" w:hAnsiTheme="minorHAnsi"/>
                <w:b/>
              </w:rPr>
            </w:pPr>
            <w:r>
              <w:rPr>
                <w:rFonts w:asciiTheme="minorHAnsi" w:hAnsiTheme="minorHAnsi"/>
                <w:b/>
              </w:rPr>
              <w:t>Installé depuis moins de 5 ans</w:t>
            </w:r>
          </w:p>
        </w:tc>
        <w:tc>
          <w:tcPr>
            <w:tcW w:w="1463" w:type="pct"/>
            <w:gridSpan w:val="3"/>
            <w:vAlign w:val="center"/>
          </w:tcPr>
          <w:p w14:paraId="39DA3487" w14:textId="77777777" w:rsidR="00236F08" w:rsidRDefault="00236F08" w:rsidP="00CD0C32">
            <w:pPr>
              <w:pStyle w:val="normalformulaire"/>
              <w:jc w:val="center"/>
              <w:rPr>
                <w:rFonts w:asciiTheme="minorHAnsi" w:hAnsiTheme="minorHAnsi"/>
                <w:i/>
              </w:rPr>
            </w:pPr>
            <w:r>
              <w:rPr>
                <w:rFonts w:asciiTheme="minorHAnsi" w:hAnsiTheme="minorHAnsi"/>
                <w:i/>
              </w:rPr>
              <w:t>Bénéficiaire de la DJA</w:t>
            </w:r>
          </w:p>
        </w:tc>
        <w:tc>
          <w:tcPr>
            <w:tcW w:w="610" w:type="pct"/>
            <w:vAlign w:val="center"/>
          </w:tcPr>
          <w:p w14:paraId="031DE33B" w14:textId="23951BE1" w:rsidR="00236F08" w:rsidRDefault="00236F08" w:rsidP="00F06DD8">
            <w:pPr>
              <w:pStyle w:val="normalformulaire"/>
              <w:jc w:val="center"/>
              <w:rPr>
                <w:rFonts w:asciiTheme="minorHAnsi" w:hAnsiTheme="minorHAnsi"/>
                <w:b/>
              </w:rPr>
            </w:pPr>
            <w:r>
              <w:rPr>
                <w:rFonts w:asciiTheme="minorHAnsi" w:hAnsiTheme="minorHAnsi"/>
                <w:i/>
              </w:rPr>
              <w:t>Si installé sans DJA</w:t>
            </w:r>
          </w:p>
        </w:tc>
      </w:tr>
      <w:tr w:rsidR="008A27CA" w:rsidRPr="00271EE1" w14:paraId="0AEA2721" w14:textId="77777777" w:rsidTr="008A27CA">
        <w:trPr>
          <w:trHeight w:val="336"/>
        </w:trPr>
        <w:tc>
          <w:tcPr>
            <w:tcW w:w="754" w:type="pct"/>
            <w:vMerge/>
            <w:vAlign w:val="center"/>
          </w:tcPr>
          <w:p w14:paraId="063C45EC" w14:textId="77777777" w:rsidR="00236F08" w:rsidRPr="00271EE1" w:rsidRDefault="00236F08" w:rsidP="00CD0C32">
            <w:pPr>
              <w:pStyle w:val="normalformulaire"/>
              <w:jc w:val="center"/>
              <w:rPr>
                <w:rFonts w:asciiTheme="minorHAnsi" w:hAnsiTheme="minorHAnsi"/>
                <w:b/>
              </w:rPr>
            </w:pPr>
          </w:p>
        </w:tc>
        <w:tc>
          <w:tcPr>
            <w:tcW w:w="256" w:type="pct"/>
            <w:vMerge/>
          </w:tcPr>
          <w:p w14:paraId="5153346B" w14:textId="77777777" w:rsidR="00236F08" w:rsidRPr="00271EE1" w:rsidRDefault="00236F08" w:rsidP="00CD0C32">
            <w:pPr>
              <w:pStyle w:val="normalformulaire"/>
              <w:jc w:val="center"/>
              <w:rPr>
                <w:rFonts w:asciiTheme="minorHAnsi" w:hAnsiTheme="minorHAnsi"/>
                <w:b/>
              </w:rPr>
            </w:pPr>
          </w:p>
        </w:tc>
        <w:tc>
          <w:tcPr>
            <w:tcW w:w="488" w:type="pct"/>
            <w:vMerge/>
          </w:tcPr>
          <w:p w14:paraId="517CCAB4" w14:textId="77777777" w:rsidR="00236F08" w:rsidRPr="00271EE1" w:rsidRDefault="00236F08" w:rsidP="00CD0C32">
            <w:pPr>
              <w:pStyle w:val="normalformulaire"/>
              <w:jc w:val="center"/>
              <w:rPr>
                <w:rFonts w:asciiTheme="minorHAnsi" w:hAnsiTheme="minorHAnsi"/>
                <w:b/>
                <w:sz w:val="12"/>
              </w:rPr>
            </w:pPr>
          </w:p>
        </w:tc>
        <w:tc>
          <w:tcPr>
            <w:tcW w:w="515" w:type="pct"/>
            <w:vMerge/>
            <w:vAlign w:val="center"/>
          </w:tcPr>
          <w:p w14:paraId="3B7937EE" w14:textId="77777777" w:rsidR="00236F08" w:rsidRPr="00271EE1" w:rsidRDefault="00236F08" w:rsidP="00CD0C32">
            <w:pPr>
              <w:pStyle w:val="normalformulaire"/>
              <w:jc w:val="center"/>
              <w:rPr>
                <w:rFonts w:asciiTheme="minorHAnsi" w:hAnsiTheme="minorHAnsi"/>
                <w:b/>
                <w:sz w:val="12"/>
              </w:rPr>
            </w:pPr>
          </w:p>
        </w:tc>
        <w:tc>
          <w:tcPr>
            <w:tcW w:w="426" w:type="pct"/>
            <w:vMerge/>
          </w:tcPr>
          <w:p w14:paraId="34637316" w14:textId="77777777" w:rsidR="00236F08" w:rsidRPr="00E97D9F" w:rsidRDefault="00236F08" w:rsidP="00CD0C32">
            <w:pPr>
              <w:pStyle w:val="normalformulaire"/>
              <w:jc w:val="center"/>
              <w:rPr>
                <w:rFonts w:asciiTheme="minorHAnsi" w:hAnsiTheme="minorHAnsi"/>
                <w:b/>
              </w:rPr>
            </w:pPr>
          </w:p>
        </w:tc>
        <w:tc>
          <w:tcPr>
            <w:tcW w:w="488" w:type="pct"/>
            <w:vMerge/>
            <w:vAlign w:val="center"/>
          </w:tcPr>
          <w:p w14:paraId="6642F3B9" w14:textId="77777777" w:rsidR="00236F08" w:rsidRPr="00271EE1" w:rsidRDefault="00236F08" w:rsidP="00CD0C32">
            <w:pPr>
              <w:pStyle w:val="normalformulaire"/>
              <w:jc w:val="center"/>
              <w:rPr>
                <w:rFonts w:asciiTheme="minorHAnsi" w:hAnsiTheme="minorHAnsi"/>
                <w:b/>
              </w:rPr>
            </w:pPr>
          </w:p>
        </w:tc>
        <w:tc>
          <w:tcPr>
            <w:tcW w:w="427" w:type="pct"/>
            <w:vAlign w:val="center"/>
          </w:tcPr>
          <w:p w14:paraId="318CED27" w14:textId="77777777" w:rsidR="00236F08" w:rsidRPr="000D0A9A" w:rsidRDefault="00236F08" w:rsidP="00CD0C32">
            <w:pPr>
              <w:pStyle w:val="normalformulaire"/>
              <w:jc w:val="center"/>
              <w:rPr>
                <w:rFonts w:asciiTheme="minorHAnsi" w:hAnsiTheme="minorHAnsi"/>
                <w:b/>
              </w:rPr>
            </w:pPr>
            <w:r>
              <w:rPr>
                <w:rFonts w:asciiTheme="minorHAnsi" w:hAnsiTheme="minorHAnsi"/>
                <w:b/>
              </w:rPr>
              <w:t>Date CJA</w:t>
            </w:r>
          </w:p>
        </w:tc>
        <w:tc>
          <w:tcPr>
            <w:tcW w:w="548" w:type="pct"/>
            <w:vAlign w:val="center"/>
          </w:tcPr>
          <w:p w14:paraId="0672CF0F" w14:textId="77777777" w:rsidR="00236F08" w:rsidRPr="00271EE1" w:rsidRDefault="00236F08" w:rsidP="00CD0C32">
            <w:pPr>
              <w:pStyle w:val="normalformulaire"/>
              <w:jc w:val="center"/>
              <w:rPr>
                <w:rFonts w:asciiTheme="minorHAnsi" w:hAnsiTheme="minorHAnsi"/>
                <w:b/>
              </w:rPr>
            </w:pPr>
            <w:r w:rsidRPr="00271EE1">
              <w:rPr>
                <w:rFonts w:asciiTheme="minorHAnsi" w:hAnsiTheme="minorHAnsi"/>
                <w:b/>
              </w:rPr>
              <w:t>Projet inscrit dans plan d’entreprise</w:t>
            </w:r>
          </w:p>
        </w:tc>
        <w:tc>
          <w:tcPr>
            <w:tcW w:w="488" w:type="pct"/>
            <w:vAlign w:val="center"/>
          </w:tcPr>
          <w:p w14:paraId="7D7E1669" w14:textId="607907B9" w:rsidR="00236F08" w:rsidRDefault="00236F08" w:rsidP="00B26456">
            <w:pPr>
              <w:pStyle w:val="normalformulaire"/>
              <w:jc w:val="center"/>
              <w:rPr>
                <w:rFonts w:asciiTheme="minorHAnsi" w:hAnsiTheme="minorHAnsi"/>
                <w:b/>
              </w:rPr>
            </w:pPr>
            <w:r>
              <w:rPr>
                <w:rFonts w:asciiTheme="minorHAnsi" w:hAnsiTheme="minorHAnsi"/>
                <w:b/>
              </w:rPr>
              <w:t xml:space="preserve">% de parts </w:t>
            </w:r>
          </w:p>
        </w:tc>
        <w:tc>
          <w:tcPr>
            <w:tcW w:w="610" w:type="pct"/>
            <w:vAlign w:val="center"/>
          </w:tcPr>
          <w:p w14:paraId="692EC18A" w14:textId="77777777" w:rsidR="00236F08" w:rsidRDefault="00236F08" w:rsidP="00CD0C32">
            <w:pPr>
              <w:pStyle w:val="normalformulaire"/>
              <w:jc w:val="center"/>
              <w:rPr>
                <w:rFonts w:asciiTheme="minorHAnsi" w:hAnsiTheme="minorHAnsi"/>
                <w:b/>
              </w:rPr>
            </w:pPr>
            <w:r>
              <w:rPr>
                <w:rFonts w:asciiTheme="minorHAnsi" w:hAnsiTheme="minorHAnsi"/>
                <w:b/>
              </w:rPr>
              <w:t>Date installation MSA</w:t>
            </w:r>
          </w:p>
          <w:p w14:paraId="41C3ADAA" w14:textId="77777777" w:rsidR="00236F08" w:rsidRDefault="00236F08" w:rsidP="00CD0C32">
            <w:pPr>
              <w:pStyle w:val="normalformulaire"/>
              <w:jc w:val="center"/>
              <w:rPr>
                <w:rFonts w:asciiTheme="minorHAnsi" w:hAnsiTheme="minorHAnsi"/>
                <w:b/>
              </w:rPr>
            </w:pPr>
          </w:p>
        </w:tc>
      </w:tr>
      <w:tr w:rsidR="008A27CA" w:rsidRPr="00271EE1" w14:paraId="4E74379C" w14:textId="77777777" w:rsidTr="008A27CA">
        <w:trPr>
          <w:trHeight w:val="639"/>
        </w:trPr>
        <w:tc>
          <w:tcPr>
            <w:tcW w:w="754" w:type="pct"/>
          </w:tcPr>
          <w:p w14:paraId="53EBE4B2" w14:textId="77777777" w:rsidR="00236F08" w:rsidRPr="00271EE1" w:rsidRDefault="00236F08" w:rsidP="00CD0C32">
            <w:pPr>
              <w:pStyle w:val="normalformulaire"/>
              <w:jc w:val="center"/>
              <w:rPr>
                <w:rFonts w:asciiTheme="minorHAnsi" w:hAnsiTheme="minorHAnsi"/>
              </w:rPr>
            </w:pPr>
          </w:p>
        </w:tc>
        <w:tc>
          <w:tcPr>
            <w:tcW w:w="256" w:type="pct"/>
          </w:tcPr>
          <w:p w14:paraId="1BB153FD" w14:textId="77777777" w:rsidR="00236F08" w:rsidRPr="00271EE1" w:rsidRDefault="00236F08" w:rsidP="00CD0C32">
            <w:pPr>
              <w:pStyle w:val="normalformulaire"/>
              <w:jc w:val="center"/>
              <w:rPr>
                <w:rFonts w:asciiTheme="minorHAnsi" w:hAnsiTheme="minorHAnsi"/>
              </w:rPr>
            </w:pPr>
          </w:p>
        </w:tc>
        <w:tc>
          <w:tcPr>
            <w:tcW w:w="488" w:type="pct"/>
          </w:tcPr>
          <w:p w14:paraId="1536DCAD" w14:textId="77777777" w:rsidR="00236F08" w:rsidRDefault="00236F08" w:rsidP="00CD0C32">
            <w:pPr>
              <w:pStyle w:val="normalformulaire"/>
              <w:jc w:val="center"/>
              <w:rPr>
                <w:rFonts w:asciiTheme="minorHAnsi" w:hAnsiTheme="minorHAnsi"/>
                <w:sz w:val="20"/>
                <w:szCs w:val="20"/>
              </w:rPr>
            </w:pPr>
          </w:p>
        </w:tc>
        <w:tc>
          <w:tcPr>
            <w:tcW w:w="515" w:type="pct"/>
            <w:vAlign w:val="center"/>
          </w:tcPr>
          <w:p w14:paraId="74BC86A0" w14:textId="5CC5A94C" w:rsidR="00236F08" w:rsidRPr="00271EE1" w:rsidRDefault="00236F08" w:rsidP="00CD0C32">
            <w:pPr>
              <w:pStyle w:val="normalformulaire"/>
              <w:jc w:val="center"/>
              <w:rPr>
                <w:rFonts w:asciiTheme="minorHAnsi" w:hAnsiTheme="minorHAnsi"/>
              </w:rPr>
            </w:pPr>
          </w:p>
        </w:tc>
        <w:tc>
          <w:tcPr>
            <w:tcW w:w="426" w:type="pct"/>
          </w:tcPr>
          <w:p w14:paraId="7F85A7A6" w14:textId="77777777"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ATP                                           </w:t>
            </w: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ATS</w:t>
            </w:r>
          </w:p>
          <w:p w14:paraId="7934740C" w14:textId="77777777" w:rsidR="00236F08"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cotisant solidaire </w:t>
            </w:r>
          </w:p>
          <w:p w14:paraId="457D9180" w14:textId="7096E95D"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Pr>
                <w:rFonts w:ascii="Calibri" w:hAnsi="Calibri" w:cs="Calibri"/>
                <w:szCs w:val="20"/>
              </w:rPr>
              <w:t xml:space="preserve"> Autre</w:t>
            </w:r>
            <w:r w:rsidRPr="00E97D9F">
              <w:rPr>
                <w:rFonts w:ascii="Calibri" w:hAnsi="Calibri" w:cs="Calibri"/>
                <w:szCs w:val="20"/>
              </w:rPr>
              <w:t xml:space="preserve">                                                                                     </w:t>
            </w:r>
          </w:p>
        </w:tc>
        <w:tc>
          <w:tcPr>
            <w:tcW w:w="488" w:type="pct"/>
            <w:vAlign w:val="center"/>
          </w:tcPr>
          <w:p w14:paraId="7D43C1A0" w14:textId="2A5B5A96" w:rsidR="00236F08" w:rsidRPr="005C040D" w:rsidRDefault="00236F08" w:rsidP="00F06DD8">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w:t>
            </w:r>
          </w:p>
        </w:tc>
        <w:tc>
          <w:tcPr>
            <w:tcW w:w="427" w:type="pct"/>
            <w:vAlign w:val="center"/>
          </w:tcPr>
          <w:p w14:paraId="2B680712" w14:textId="00E69B72" w:rsidR="00236F08" w:rsidRPr="004E49E8" w:rsidRDefault="00236F08" w:rsidP="00CD0C32">
            <w:pPr>
              <w:pStyle w:val="normalformulaire"/>
              <w:jc w:val="center"/>
              <w:rPr>
                <w:rFonts w:asciiTheme="minorHAnsi" w:hAnsiTheme="minorHAnsi"/>
                <w:sz w:val="20"/>
                <w:szCs w:val="20"/>
              </w:rPr>
            </w:pPr>
          </w:p>
        </w:tc>
        <w:tc>
          <w:tcPr>
            <w:tcW w:w="548" w:type="pct"/>
            <w:vAlign w:val="center"/>
          </w:tcPr>
          <w:p w14:paraId="50E3FF66" w14:textId="77777777" w:rsidR="00236F08" w:rsidRPr="004E49E8" w:rsidRDefault="00236F08" w:rsidP="00CD0C3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4E49E8">
              <w:rPr>
                <w:rFonts w:ascii="Calibri" w:hAnsi="Calibri" w:cs="Calibri"/>
                <w:sz w:val="20"/>
                <w:szCs w:val="20"/>
              </w:rPr>
              <w:fldChar w:fldCharType="end"/>
            </w:r>
          </w:p>
        </w:tc>
        <w:tc>
          <w:tcPr>
            <w:tcW w:w="488" w:type="pct"/>
          </w:tcPr>
          <w:p w14:paraId="55C9DF4B" w14:textId="77777777" w:rsidR="00236F08" w:rsidRDefault="00236F08" w:rsidP="00CD0C32">
            <w:pPr>
              <w:pStyle w:val="normalformulaire"/>
              <w:jc w:val="center"/>
              <w:rPr>
                <w:rFonts w:asciiTheme="minorHAnsi" w:hAnsiTheme="minorHAnsi"/>
                <w:sz w:val="20"/>
                <w:szCs w:val="20"/>
              </w:rPr>
            </w:pPr>
          </w:p>
        </w:tc>
        <w:tc>
          <w:tcPr>
            <w:tcW w:w="610" w:type="pct"/>
            <w:vAlign w:val="center"/>
          </w:tcPr>
          <w:p w14:paraId="3C882806" w14:textId="1E2E747F" w:rsidR="00236F08" w:rsidRPr="004E49E8" w:rsidRDefault="00236F08" w:rsidP="00CD0C32">
            <w:pPr>
              <w:pStyle w:val="normalformulaire"/>
              <w:jc w:val="center"/>
              <w:rPr>
                <w:rFonts w:ascii="Calibri" w:hAnsi="Calibri" w:cs="Calibri"/>
                <w:sz w:val="20"/>
                <w:szCs w:val="20"/>
              </w:rPr>
            </w:pPr>
          </w:p>
        </w:tc>
      </w:tr>
      <w:tr w:rsidR="008A27CA" w:rsidRPr="00271EE1" w14:paraId="0F312026" w14:textId="77777777" w:rsidTr="008A27CA">
        <w:trPr>
          <w:trHeight w:val="639"/>
        </w:trPr>
        <w:tc>
          <w:tcPr>
            <w:tcW w:w="754" w:type="pct"/>
          </w:tcPr>
          <w:p w14:paraId="5B8635CF" w14:textId="77777777" w:rsidR="00236F08" w:rsidRPr="00271EE1" w:rsidRDefault="00236F08" w:rsidP="00CD0C32">
            <w:pPr>
              <w:pStyle w:val="normalformulaire"/>
              <w:jc w:val="center"/>
              <w:rPr>
                <w:rFonts w:asciiTheme="minorHAnsi" w:hAnsiTheme="minorHAnsi"/>
              </w:rPr>
            </w:pPr>
          </w:p>
        </w:tc>
        <w:tc>
          <w:tcPr>
            <w:tcW w:w="256" w:type="pct"/>
          </w:tcPr>
          <w:p w14:paraId="46CB33BF" w14:textId="77777777" w:rsidR="00236F08" w:rsidRPr="00271EE1" w:rsidRDefault="00236F08" w:rsidP="00CD0C32">
            <w:pPr>
              <w:pStyle w:val="normalformulaire"/>
              <w:jc w:val="center"/>
              <w:rPr>
                <w:rFonts w:asciiTheme="minorHAnsi" w:hAnsiTheme="minorHAnsi"/>
              </w:rPr>
            </w:pPr>
          </w:p>
        </w:tc>
        <w:tc>
          <w:tcPr>
            <w:tcW w:w="488" w:type="pct"/>
          </w:tcPr>
          <w:p w14:paraId="45C4DFF8" w14:textId="77777777" w:rsidR="00236F08" w:rsidRDefault="00236F08" w:rsidP="00CD0C32">
            <w:pPr>
              <w:pStyle w:val="normalformulaire"/>
              <w:jc w:val="center"/>
              <w:rPr>
                <w:rFonts w:asciiTheme="minorHAnsi" w:hAnsiTheme="minorHAnsi"/>
                <w:sz w:val="20"/>
                <w:szCs w:val="20"/>
              </w:rPr>
            </w:pPr>
          </w:p>
        </w:tc>
        <w:tc>
          <w:tcPr>
            <w:tcW w:w="515" w:type="pct"/>
            <w:vAlign w:val="center"/>
          </w:tcPr>
          <w:p w14:paraId="2CD11120" w14:textId="25FCB28F" w:rsidR="00236F08" w:rsidRPr="00271EE1" w:rsidRDefault="00236F08" w:rsidP="00CD0C32">
            <w:pPr>
              <w:pStyle w:val="normalformulaire"/>
              <w:jc w:val="center"/>
              <w:rPr>
                <w:rFonts w:asciiTheme="minorHAnsi" w:hAnsiTheme="minorHAnsi"/>
              </w:rPr>
            </w:pPr>
          </w:p>
        </w:tc>
        <w:tc>
          <w:tcPr>
            <w:tcW w:w="426" w:type="pct"/>
          </w:tcPr>
          <w:p w14:paraId="6B8ABEE8" w14:textId="77777777"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ATP                                           </w:t>
            </w: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ATS</w:t>
            </w:r>
          </w:p>
          <w:p w14:paraId="22CDB794" w14:textId="77777777" w:rsidR="00236F08"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cotisant solidaire </w:t>
            </w:r>
          </w:p>
          <w:p w14:paraId="44CAB2A8" w14:textId="60B0893A"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Pr>
                <w:rFonts w:ascii="Calibri" w:hAnsi="Calibri" w:cs="Calibri"/>
                <w:szCs w:val="20"/>
              </w:rPr>
              <w:t xml:space="preserve"> Autre</w:t>
            </w:r>
            <w:r w:rsidRPr="00E97D9F">
              <w:rPr>
                <w:rFonts w:ascii="Calibri" w:hAnsi="Calibri" w:cs="Calibri"/>
                <w:szCs w:val="20"/>
              </w:rPr>
              <w:t xml:space="preserve">                                                                                                                                                                          </w:t>
            </w:r>
          </w:p>
        </w:tc>
        <w:tc>
          <w:tcPr>
            <w:tcW w:w="488" w:type="pct"/>
            <w:vAlign w:val="center"/>
          </w:tcPr>
          <w:p w14:paraId="2F34B1EC" w14:textId="0DAEE9C9" w:rsidR="00236F08" w:rsidRPr="005C040D" w:rsidRDefault="00236F08" w:rsidP="00F06DD8">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w:t>
            </w:r>
          </w:p>
        </w:tc>
        <w:tc>
          <w:tcPr>
            <w:tcW w:w="427" w:type="pct"/>
            <w:vAlign w:val="center"/>
          </w:tcPr>
          <w:p w14:paraId="139A6AE0" w14:textId="29E613EC" w:rsidR="00236F08" w:rsidRPr="004E49E8" w:rsidRDefault="00236F08" w:rsidP="00CD0C32">
            <w:pPr>
              <w:pStyle w:val="normalformulaire"/>
              <w:jc w:val="center"/>
              <w:rPr>
                <w:rFonts w:asciiTheme="minorHAnsi" w:hAnsiTheme="minorHAnsi"/>
                <w:sz w:val="20"/>
                <w:szCs w:val="20"/>
              </w:rPr>
            </w:pPr>
          </w:p>
        </w:tc>
        <w:tc>
          <w:tcPr>
            <w:tcW w:w="548" w:type="pct"/>
            <w:vAlign w:val="center"/>
          </w:tcPr>
          <w:p w14:paraId="2602D96F" w14:textId="77777777" w:rsidR="00236F08" w:rsidRPr="004E49E8" w:rsidRDefault="00236F08" w:rsidP="00CD0C3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4E49E8">
              <w:rPr>
                <w:rFonts w:ascii="Calibri" w:hAnsi="Calibri" w:cs="Calibri"/>
                <w:sz w:val="20"/>
                <w:szCs w:val="20"/>
              </w:rPr>
              <w:fldChar w:fldCharType="end"/>
            </w:r>
          </w:p>
        </w:tc>
        <w:tc>
          <w:tcPr>
            <w:tcW w:w="488" w:type="pct"/>
          </w:tcPr>
          <w:p w14:paraId="565C4ACB" w14:textId="77777777" w:rsidR="00236F08" w:rsidRDefault="00236F08" w:rsidP="00CD0C32">
            <w:pPr>
              <w:pStyle w:val="normalformulaire"/>
              <w:jc w:val="center"/>
              <w:rPr>
                <w:rFonts w:asciiTheme="minorHAnsi" w:hAnsiTheme="minorHAnsi"/>
                <w:sz w:val="20"/>
                <w:szCs w:val="20"/>
              </w:rPr>
            </w:pPr>
          </w:p>
        </w:tc>
        <w:tc>
          <w:tcPr>
            <w:tcW w:w="610" w:type="pct"/>
            <w:vAlign w:val="center"/>
          </w:tcPr>
          <w:p w14:paraId="2DAE34EC" w14:textId="7737E36E" w:rsidR="00236F08" w:rsidRPr="004E49E8" w:rsidRDefault="00236F08" w:rsidP="00CD0C32">
            <w:pPr>
              <w:pStyle w:val="normalformulaire"/>
              <w:jc w:val="center"/>
              <w:rPr>
                <w:rFonts w:ascii="Calibri" w:hAnsi="Calibri" w:cs="Calibri"/>
                <w:sz w:val="20"/>
                <w:szCs w:val="20"/>
              </w:rPr>
            </w:pPr>
          </w:p>
        </w:tc>
      </w:tr>
      <w:tr w:rsidR="008A27CA" w:rsidRPr="00271EE1" w14:paraId="1FE3DFB7" w14:textId="77777777" w:rsidTr="008A27CA">
        <w:trPr>
          <w:trHeight w:val="511"/>
        </w:trPr>
        <w:tc>
          <w:tcPr>
            <w:tcW w:w="754" w:type="pct"/>
          </w:tcPr>
          <w:p w14:paraId="688E2F82" w14:textId="77777777" w:rsidR="00236F08" w:rsidRPr="00271EE1" w:rsidRDefault="00236F08" w:rsidP="00CD0C32">
            <w:pPr>
              <w:pStyle w:val="normalformulaire"/>
              <w:jc w:val="center"/>
              <w:rPr>
                <w:rFonts w:asciiTheme="minorHAnsi" w:hAnsiTheme="minorHAnsi"/>
              </w:rPr>
            </w:pPr>
          </w:p>
        </w:tc>
        <w:tc>
          <w:tcPr>
            <w:tcW w:w="256" w:type="pct"/>
          </w:tcPr>
          <w:p w14:paraId="31C17EC5" w14:textId="77777777" w:rsidR="00236F08" w:rsidRPr="00271EE1" w:rsidRDefault="00236F08" w:rsidP="00CD0C32">
            <w:pPr>
              <w:pStyle w:val="normalformulaire"/>
              <w:jc w:val="center"/>
              <w:rPr>
                <w:rFonts w:asciiTheme="minorHAnsi" w:hAnsiTheme="minorHAnsi"/>
              </w:rPr>
            </w:pPr>
          </w:p>
        </w:tc>
        <w:tc>
          <w:tcPr>
            <w:tcW w:w="488" w:type="pct"/>
          </w:tcPr>
          <w:p w14:paraId="2F8A2418" w14:textId="77777777" w:rsidR="00236F08" w:rsidRDefault="00236F08" w:rsidP="00CD0C32">
            <w:pPr>
              <w:pStyle w:val="normalformulaire"/>
              <w:jc w:val="center"/>
              <w:rPr>
                <w:rFonts w:asciiTheme="minorHAnsi" w:hAnsiTheme="minorHAnsi"/>
                <w:sz w:val="20"/>
                <w:szCs w:val="20"/>
              </w:rPr>
            </w:pPr>
          </w:p>
        </w:tc>
        <w:tc>
          <w:tcPr>
            <w:tcW w:w="515" w:type="pct"/>
            <w:vAlign w:val="center"/>
          </w:tcPr>
          <w:p w14:paraId="6197795E" w14:textId="6A5AEBA4" w:rsidR="00236F08" w:rsidRDefault="00236F08" w:rsidP="00CD0C32">
            <w:pPr>
              <w:pStyle w:val="normalformulaire"/>
              <w:jc w:val="center"/>
              <w:rPr>
                <w:rFonts w:asciiTheme="minorHAnsi" w:hAnsiTheme="minorHAnsi"/>
                <w:sz w:val="20"/>
                <w:szCs w:val="20"/>
              </w:rPr>
            </w:pPr>
          </w:p>
        </w:tc>
        <w:tc>
          <w:tcPr>
            <w:tcW w:w="426" w:type="pct"/>
          </w:tcPr>
          <w:p w14:paraId="09A4DB21" w14:textId="77777777" w:rsidR="00236F08" w:rsidRPr="00E97D9F" w:rsidRDefault="00236F08" w:rsidP="00A51664">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ATP                                           </w:t>
            </w: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ATS</w:t>
            </w:r>
          </w:p>
          <w:p w14:paraId="14772C26" w14:textId="77777777" w:rsidR="00236F08" w:rsidRDefault="00236F08" w:rsidP="00A51664">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cotisant solidaire </w:t>
            </w:r>
          </w:p>
          <w:p w14:paraId="0B180463" w14:textId="3AE57942" w:rsidR="00236F08" w:rsidRPr="00E97D9F" w:rsidRDefault="00236F08" w:rsidP="00A51664">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Pr>
                <w:rFonts w:ascii="Calibri" w:hAnsi="Calibri" w:cs="Calibri"/>
                <w:szCs w:val="20"/>
              </w:rPr>
              <w:t xml:space="preserve"> Autre</w:t>
            </w:r>
          </w:p>
        </w:tc>
        <w:tc>
          <w:tcPr>
            <w:tcW w:w="488" w:type="pct"/>
            <w:vAlign w:val="center"/>
          </w:tcPr>
          <w:p w14:paraId="336CF965" w14:textId="0F8CAE46" w:rsidR="00236F08" w:rsidRPr="005C040D" w:rsidRDefault="00236F08" w:rsidP="00F06DD8">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w:t>
            </w:r>
          </w:p>
        </w:tc>
        <w:tc>
          <w:tcPr>
            <w:tcW w:w="427" w:type="pct"/>
            <w:vAlign w:val="center"/>
          </w:tcPr>
          <w:p w14:paraId="76A870B4" w14:textId="7A96FE5A" w:rsidR="00236F08" w:rsidRDefault="00236F08" w:rsidP="00CD0C32">
            <w:pPr>
              <w:pStyle w:val="normalformulaire"/>
              <w:jc w:val="center"/>
              <w:rPr>
                <w:rFonts w:asciiTheme="minorHAnsi" w:hAnsiTheme="minorHAnsi"/>
                <w:sz w:val="20"/>
                <w:szCs w:val="20"/>
              </w:rPr>
            </w:pPr>
          </w:p>
        </w:tc>
        <w:tc>
          <w:tcPr>
            <w:tcW w:w="548" w:type="pct"/>
            <w:vAlign w:val="center"/>
          </w:tcPr>
          <w:p w14:paraId="36F8A180" w14:textId="24CAEEBD" w:rsidR="00236F08" w:rsidRPr="004E49E8" w:rsidRDefault="00236F08" w:rsidP="00CD0C32">
            <w:pPr>
              <w:pStyle w:val="normalformulaire"/>
              <w:jc w:val="center"/>
              <w:rPr>
                <w:rFonts w:ascii="Calibri" w:hAnsi="Calibri" w:cs="Calibr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4E49E8">
              <w:rPr>
                <w:rFonts w:ascii="Calibri" w:hAnsi="Calibri" w:cs="Calibri"/>
                <w:sz w:val="20"/>
                <w:szCs w:val="20"/>
              </w:rPr>
              <w:fldChar w:fldCharType="end"/>
            </w:r>
          </w:p>
        </w:tc>
        <w:tc>
          <w:tcPr>
            <w:tcW w:w="488" w:type="pct"/>
          </w:tcPr>
          <w:p w14:paraId="7B588BEE" w14:textId="77777777" w:rsidR="00236F08" w:rsidRDefault="00236F08" w:rsidP="00CD0C32">
            <w:pPr>
              <w:pStyle w:val="normalformulaire"/>
              <w:jc w:val="center"/>
              <w:rPr>
                <w:rFonts w:asciiTheme="minorHAnsi" w:hAnsiTheme="minorHAnsi"/>
                <w:sz w:val="20"/>
                <w:szCs w:val="20"/>
              </w:rPr>
            </w:pPr>
          </w:p>
        </w:tc>
        <w:tc>
          <w:tcPr>
            <w:tcW w:w="610" w:type="pct"/>
            <w:vAlign w:val="center"/>
          </w:tcPr>
          <w:p w14:paraId="0EFD20E6" w14:textId="361CF51D" w:rsidR="00236F08" w:rsidRDefault="00236F08" w:rsidP="00CD0C32">
            <w:pPr>
              <w:pStyle w:val="normalformulaire"/>
              <w:jc w:val="center"/>
              <w:rPr>
                <w:rFonts w:asciiTheme="minorHAnsi" w:hAnsiTheme="minorHAnsi"/>
                <w:sz w:val="20"/>
                <w:szCs w:val="20"/>
              </w:rPr>
            </w:pPr>
          </w:p>
        </w:tc>
      </w:tr>
      <w:tr w:rsidR="008A27CA" w:rsidRPr="00271EE1" w14:paraId="3C3A486D" w14:textId="77777777" w:rsidTr="008A27CA">
        <w:trPr>
          <w:trHeight w:val="752"/>
        </w:trPr>
        <w:tc>
          <w:tcPr>
            <w:tcW w:w="754" w:type="pct"/>
          </w:tcPr>
          <w:p w14:paraId="6AAB002F" w14:textId="77777777" w:rsidR="00236F08" w:rsidRPr="00271EE1" w:rsidRDefault="00236F08" w:rsidP="00CD0C32">
            <w:pPr>
              <w:pStyle w:val="normalformulaire"/>
              <w:jc w:val="center"/>
              <w:rPr>
                <w:rFonts w:asciiTheme="minorHAnsi" w:hAnsiTheme="minorHAnsi"/>
              </w:rPr>
            </w:pPr>
          </w:p>
        </w:tc>
        <w:tc>
          <w:tcPr>
            <w:tcW w:w="256" w:type="pct"/>
          </w:tcPr>
          <w:p w14:paraId="3D32F59F" w14:textId="77777777" w:rsidR="00236F08" w:rsidRPr="00271EE1" w:rsidRDefault="00236F08" w:rsidP="00CD0C32">
            <w:pPr>
              <w:pStyle w:val="normalformulaire"/>
              <w:jc w:val="center"/>
              <w:rPr>
                <w:rFonts w:asciiTheme="minorHAnsi" w:hAnsiTheme="minorHAnsi"/>
              </w:rPr>
            </w:pPr>
          </w:p>
        </w:tc>
        <w:tc>
          <w:tcPr>
            <w:tcW w:w="488" w:type="pct"/>
          </w:tcPr>
          <w:p w14:paraId="61B74837" w14:textId="77777777" w:rsidR="00236F08" w:rsidRDefault="00236F08" w:rsidP="00CD0C32">
            <w:pPr>
              <w:pStyle w:val="normalformulaire"/>
              <w:jc w:val="center"/>
              <w:rPr>
                <w:rFonts w:asciiTheme="minorHAnsi" w:hAnsiTheme="minorHAnsi"/>
                <w:sz w:val="20"/>
                <w:szCs w:val="20"/>
              </w:rPr>
            </w:pPr>
          </w:p>
        </w:tc>
        <w:tc>
          <w:tcPr>
            <w:tcW w:w="515" w:type="pct"/>
            <w:vAlign w:val="center"/>
          </w:tcPr>
          <w:p w14:paraId="4F5A6163" w14:textId="3D0EEEA9" w:rsidR="00236F08" w:rsidRPr="00271EE1" w:rsidRDefault="00236F08" w:rsidP="00CD0C32">
            <w:pPr>
              <w:pStyle w:val="normalformulaire"/>
              <w:jc w:val="center"/>
              <w:rPr>
                <w:rFonts w:asciiTheme="minorHAnsi" w:hAnsiTheme="minorHAnsi"/>
              </w:rPr>
            </w:pPr>
          </w:p>
        </w:tc>
        <w:tc>
          <w:tcPr>
            <w:tcW w:w="426" w:type="pct"/>
          </w:tcPr>
          <w:p w14:paraId="5956F306" w14:textId="77777777"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ATP                                           </w:t>
            </w: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ATS</w:t>
            </w:r>
          </w:p>
          <w:p w14:paraId="6F8D706D" w14:textId="77777777" w:rsidR="00236F08"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sidRPr="00E97D9F">
              <w:rPr>
                <w:rFonts w:ascii="Calibri" w:hAnsi="Calibri" w:cs="Calibri"/>
                <w:szCs w:val="20"/>
              </w:rPr>
              <w:t xml:space="preserve"> cotisant solidaire</w:t>
            </w:r>
          </w:p>
          <w:p w14:paraId="77B601C5" w14:textId="5EFDD45D" w:rsidR="00236F08" w:rsidRPr="00E97D9F" w:rsidRDefault="00236F08" w:rsidP="00CD0C32">
            <w:pPr>
              <w:pStyle w:val="normalformulaire"/>
              <w:tabs>
                <w:tab w:val="left" w:pos="6379"/>
                <w:tab w:val="left" w:pos="9356"/>
                <w:tab w:val="right" w:pos="10772"/>
              </w:tabs>
              <w:jc w:val="left"/>
              <w:rPr>
                <w:rFonts w:ascii="Calibri" w:hAnsi="Calibri" w:cs="Calibri"/>
                <w:szCs w:val="20"/>
              </w:rPr>
            </w:pPr>
            <w:r w:rsidRPr="00E97D9F">
              <w:rPr>
                <w:rFonts w:ascii="Calibri" w:hAnsi="Calibri" w:cs="Calibri"/>
                <w:szCs w:val="20"/>
              </w:rPr>
              <w:fldChar w:fldCharType="begin">
                <w:ffData>
                  <w:name w:val="CaseACocher1"/>
                  <w:enabled/>
                  <w:calcOnExit w:val="0"/>
                  <w:checkBox>
                    <w:sizeAuto/>
                    <w:default w:val="0"/>
                  </w:checkBox>
                </w:ffData>
              </w:fldChar>
            </w:r>
            <w:r w:rsidRPr="00E97D9F">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E97D9F">
              <w:rPr>
                <w:rFonts w:ascii="Calibri" w:hAnsi="Calibri" w:cs="Calibri"/>
                <w:szCs w:val="20"/>
              </w:rPr>
              <w:fldChar w:fldCharType="end"/>
            </w:r>
            <w:r>
              <w:rPr>
                <w:rFonts w:ascii="Calibri" w:hAnsi="Calibri" w:cs="Calibri"/>
                <w:szCs w:val="20"/>
              </w:rPr>
              <w:t xml:space="preserve"> Autre</w:t>
            </w:r>
            <w:r w:rsidRPr="00E97D9F">
              <w:rPr>
                <w:rFonts w:ascii="Calibri" w:hAnsi="Calibri" w:cs="Calibri"/>
                <w:szCs w:val="20"/>
              </w:rPr>
              <w:t xml:space="preserve">                                                                                                                                                                           </w:t>
            </w:r>
          </w:p>
        </w:tc>
        <w:tc>
          <w:tcPr>
            <w:tcW w:w="488" w:type="pct"/>
            <w:vAlign w:val="center"/>
          </w:tcPr>
          <w:p w14:paraId="1C6EE58B" w14:textId="47842581" w:rsidR="00236F08" w:rsidRPr="005C040D" w:rsidRDefault="00236F08" w:rsidP="00F06DD8">
            <w:pPr>
              <w:pStyle w:val="normalformulaire"/>
              <w:tabs>
                <w:tab w:val="left" w:pos="6379"/>
                <w:tab w:val="left" w:pos="9356"/>
                <w:tab w:val="right" w:pos="10772"/>
              </w:tabs>
              <w:jc w:val="left"/>
              <w:rPr>
                <w:rFonts w:ascii="Calibri" w:hAnsi="Calibri" w:cs="Calibri"/>
                <w:szCs w:val="20"/>
              </w:rPr>
            </w:pPr>
            <w:r w:rsidRPr="005C040D">
              <w:rPr>
                <w:rFonts w:ascii="Calibri" w:hAnsi="Calibri" w:cs="Calibri"/>
                <w:szCs w:val="20"/>
              </w:rPr>
              <w:fldChar w:fldCharType="begin">
                <w:ffData>
                  <w:name w:val=""/>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oui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non                                                                                     </w:t>
            </w:r>
            <w:r w:rsidRPr="005C040D">
              <w:rPr>
                <w:rFonts w:ascii="Calibri" w:hAnsi="Calibri" w:cs="Calibri"/>
                <w:szCs w:val="20"/>
              </w:rPr>
              <w:fldChar w:fldCharType="begin">
                <w:ffData>
                  <w:name w:val="CaseACocher1"/>
                  <w:enabled/>
                  <w:calcOnExit w:val="0"/>
                  <w:checkBox>
                    <w:sizeAuto/>
                    <w:default w:val="0"/>
                  </w:checkBox>
                </w:ffData>
              </w:fldChar>
            </w:r>
            <w:r w:rsidRPr="005C040D">
              <w:rPr>
                <w:rFonts w:ascii="Calibri" w:hAnsi="Calibri" w:cs="Calibri"/>
                <w:szCs w:val="20"/>
              </w:rPr>
              <w:instrText xml:space="preserve"> FORMCHECKBOX </w:instrText>
            </w:r>
            <w:r w:rsidR="00EF0659">
              <w:rPr>
                <w:rFonts w:ascii="Calibri" w:hAnsi="Calibri" w:cs="Calibri"/>
                <w:szCs w:val="20"/>
              </w:rPr>
            </w:r>
            <w:r w:rsidR="00EF0659">
              <w:rPr>
                <w:rFonts w:ascii="Calibri" w:hAnsi="Calibri" w:cs="Calibri"/>
                <w:szCs w:val="20"/>
              </w:rPr>
              <w:fldChar w:fldCharType="separate"/>
            </w:r>
            <w:r w:rsidRPr="005C040D">
              <w:rPr>
                <w:rFonts w:ascii="Calibri" w:hAnsi="Calibri" w:cs="Calibri"/>
                <w:szCs w:val="20"/>
              </w:rPr>
              <w:fldChar w:fldCharType="end"/>
            </w:r>
            <w:r w:rsidRPr="005C040D">
              <w:rPr>
                <w:rFonts w:ascii="Calibri" w:hAnsi="Calibri" w:cs="Calibri"/>
                <w:szCs w:val="20"/>
              </w:rPr>
              <w:t xml:space="preserve"> en cours </w:t>
            </w:r>
          </w:p>
        </w:tc>
        <w:tc>
          <w:tcPr>
            <w:tcW w:w="427" w:type="pct"/>
            <w:vAlign w:val="center"/>
          </w:tcPr>
          <w:p w14:paraId="6568CC74" w14:textId="0DA8C230" w:rsidR="00236F08" w:rsidRPr="004E49E8" w:rsidRDefault="00236F08" w:rsidP="00CD0C32">
            <w:pPr>
              <w:pStyle w:val="normalformulaire"/>
              <w:jc w:val="center"/>
              <w:rPr>
                <w:rFonts w:asciiTheme="minorHAnsi" w:hAnsiTheme="minorHAnsi"/>
                <w:sz w:val="20"/>
                <w:szCs w:val="20"/>
              </w:rPr>
            </w:pPr>
          </w:p>
        </w:tc>
        <w:tc>
          <w:tcPr>
            <w:tcW w:w="548" w:type="pct"/>
            <w:vAlign w:val="center"/>
          </w:tcPr>
          <w:p w14:paraId="00785882" w14:textId="77777777" w:rsidR="00236F08" w:rsidRPr="004E49E8" w:rsidRDefault="00236F08" w:rsidP="00CD0C32">
            <w:pPr>
              <w:pStyle w:val="normalformulaire"/>
              <w:jc w:val="center"/>
              <w:rPr>
                <w:rFonts w:asciiTheme="minorHAnsi" w:hAnsiTheme="minorHAnsi"/>
                <w:sz w:val="20"/>
                <w:szCs w:val="20"/>
              </w:rPr>
            </w:pPr>
            <w:r w:rsidRPr="004E49E8">
              <w:rPr>
                <w:rFonts w:ascii="Calibri" w:hAnsi="Calibri" w:cs="Calibri"/>
                <w:sz w:val="20"/>
                <w:szCs w:val="20"/>
              </w:rPr>
              <w:fldChar w:fldCharType="begin">
                <w:ffData>
                  <w:name w:val=""/>
                  <w:enabled/>
                  <w:calcOnExit w:val="0"/>
                  <w:checkBox>
                    <w:sizeAuto/>
                    <w:default w:val="0"/>
                  </w:checkBox>
                </w:ffData>
              </w:fldChar>
            </w:r>
            <w:r w:rsidRPr="004E49E8">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4E49E8">
              <w:rPr>
                <w:rFonts w:ascii="Calibri" w:hAnsi="Calibri" w:cs="Calibri"/>
                <w:sz w:val="20"/>
                <w:szCs w:val="20"/>
              </w:rPr>
              <w:fldChar w:fldCharType="end"/>
            </w:r>
          </w:p>
        </w:tc>
        <w:tc>
          <w:tcPr>
            <w:tcW w:w="488" w:type="pct"/>
          </w:tcPr>
          <w:p w14:paraId="23E828F4" w14:textId="77777777" w:rsidR="00236F08" w:rsidRDefault="00236F08" w:rsidP="00CD0C32">
            <w:pPr>
              <w:pStyle w:val="normalformulaire"/>
              <w:jc w:val="center"/>
              <w:rPr>
                <w:rFonts w:asciiTheme="minorHAnsi" w:hAnsiTheme="minorHAnsi"/>
                <w:sz w:val="20"/>
                <w:szCs w:val="20"/>
              </w:rPr>
            </w:pPr>
          </w:p>
        </w:tc>
        <w:tc>
          <w:tcPr>
            <w:tcW w:w="610" w:type="pct"/>
            <w:vAlign w:val="center"/>
          </w:tcPr>
          <w:p w14:paraId="1C77D530" w14:textId="0FF420A5" w:rsidR="00236F08" w:rsidRPr="004E49E8" w:rsidRDefault="00236F08" w:rsidP="00CD0C32">
            <w:pPr>
              <w:pStyle w:val="normalformulaire"/>
              <w:jc w:val="center"/>
              <w:rPr>
                <w:rFonts w:ascii="Calibri" w:hAnsi="Calibri" w:cs="Calibri"/>
                <w:sz w:val="20"/>
                <w:szCs w:val="20"/>
              </w:rPr>
            </w:pPr>
          </w:p>
        </w:tc>
      </w:tr>
      <w:tr w:rsidR="008A27CA" w:rsidRPr="00271EE1" w14:paraId="1D85F876" w14:textId="77777777" w:rsidTr="008A27CA">
        <w:trPr>
          <w:trHeight w:val="249"/>
        </w:trPr>
        <w:tc>
          <w:tcPr>
            <w:tcW w:w="754" w:type="pct"/>
            <w:tcBorders>
              <w:top w:val="single" w:sz="4" w:space="0" w:color="auto"/>
              <w:left w:val="nil"/>
              <w:bottom w:val="nil"/>
              <w:right w:val="nil"/>
            </w:tcBorders>
          </w:tcPr>
          <w:p w14:paraId="22F93F59" w14:textId="77777777" w:rsidR="00236F08" w:rsidRDefault="00236F08" w:rsidP="00CD0C32">
            <w:pPr>
              <w:pStyle w:val="normalformulaire"/>
              <w:jc w:val="center"/>
              <w:rPr>
                <w:rFonts w:asciiTheme="minorHAnsi" w:hAnsiTheme="minorHAnsi"/>
                <w:sz w:val="8"/>
              </w:rPr>
            </w:pPr>
          </w:p>
          <w:p w14:paraId="4F000EE6" w14:textId="77777777" w:rsidR="00236F08" w:rsidRDefault="00236F08" w:rsidP="00CD0C32">
            <w:pPr>
              <w:pStyle w:val="normalformulaire"/>
              <w:jc w:val="center"/>
              <w:rPr>
                <w:rFonts w:asciiTheme="minorHAnsi" w:hAnsiTheme="minorHAnsi"/>
                <w:sz w:val="8"/>
              </w:rPr>
            </w:pPr>
          </w:p>
          <w:p w14:paraId="50487807" w14:textId="77777777" w:rsidR="00236F08" w:rsidRPr="00271EE1" w:rsidRDefault="00236F08" w:rsidP="00CD0C32">
            <w:pPr>
              <w:pStyle w:val="normalformulaire"/>
              <w:jc w:val="center"/>
              <w:rPr>
                <w:rFonts w:asciiTheme="minorHAnsi" w:hAnsiTheme="minorHAnsi"/>
                <w:sz w:val="8"/>
              </w:rPr>
            </w:pPr>
          </w:p>
        </w:tc>
        <w:tc>
          <w:tcPr>
            <w:tcW w:w="256" w:type="pct"/>
            <w:tcBorders>
              <w:top w:val="single" w:sz="4" w:space="0" w:color="auto"/>
              <w:left w:val="nil"/>
              <w:bottom w:val="nil"/>
              <w:right w:val="nil"/>
            </w:tcBorders>
          </w:tcPr>
          <w:p w14:paraId="073182A8" w14:textId="77777777" w:rsidR="00236F08" w:rsidRPr="00271EE1" w:rsidRDefault="00236F08" w:rsidP="00CD0C32">
            <w:pPr>
              <w:pStyle w:val="normalformulaire"/>
              <w:jc w:val="center"/>
              <w:rPr>
                <w:rFonts w:asciiTheme="minorHAnsi" w:hAnsiTheme="minorHAnsi"/>
              </w:rPr>
            </w:pPr>
          </w:p>
        </w:tc>
        <w:tc>
          <w:tcPr>
            <w:tcW w:w="488" w:type="pct"/>
            <w:tcBorders>
              <w:top w:val="single" w:sz="4" w:space="0" w:color="auto"/>
              <w:left w:val="nil"/>
              <w:bottom w:val="nil"/>
              <w:right w:val="nil"/>
            </w:tcBorders>
          </w:tcPr>
          <w:p w14:paraId="48CAB596" w14:textId="77777777" w:rsidR="00236F08" w:rsidRPr="00271EE1" w:rsidRDefault="00236F08" w:rsidP="00CD0C32">
            <w:pPr>
              <w:pStyle w:val="normalformulaire"/>
              <w:jc w:val="center"/>
              <w:rPr>
                <w:rFonts w:asciiTheme="minorHAnsi" w:hAnsiTheme="minorHAnsi"/>
                <w:b/>
              </w:rPr>
            </w:pPr>
          </w:p>
        </w:tc>
        <w:tc>
          <w:tcPr>
            <w:tcW w:w="515" w:type="pct"/>
            <w:tcBorders>
              <w:top w:val="single" w:sz="4" w:space="0" w:color="auto"/>
              <w:left w:val="nil"/>
              <w:bottom w:val="nil"/>
              <w:right w:val="nil"/>
            </w:tcBorders>
            <w:vAlign w:val="center"/>
          </w:tcPr>
          <w:p w14:paraId="23A51F13" w14:textId="77777777" w:rsidR="00236F08" w:rsidRPr="00271EE1" w:rsidRDefault="00236F08" w:rsidP="00CD0C32">
            <w:pPr>
              <w:pStyle w:val="normalformulaire"/>
              <w:jc w:val="center"/>
              <w:rPr>
                <w:rFonts w:asciiTheme="minorHAnsi" w:hAnsiTheme="minorHAnsi"/>
                <w:b/>
              </w:rPr>
            </w:pPr>
          </w:p>
        </w:tc>
        <w:tc>
          <w:tcPr>
            <w:tcW w:w="426" w:type="pct"/>
            <w:tcBorders>
              <w:top w:val="single" w:sz="4" w:space="0" w:color="auto"/>
              <w:left w:val="nil"/>
              <w:bottom w:val="nil"/>
              <w:right w:val="nil"/>
            </w:tcBorders>
          </w:tcPr>
          <w:p w14:paraId="10A5DEBE" w14:textId="77777777" w:rsidR="00236F08" w:rsidRPr="00271EE1" w:rsidRDefault="00236F08" w:rsidP="00CD0C32">
            <w:pPr>
              <w:pStyle w:val="normalformulaire"/>
              <w:spacing w:before="120"/>
              <w:jc w:val="left"/>
              <w:rPr>
                <w:rFonts w:asciiTheme="minorHAnsi" w:hAnsiTheme="minorHAnsi"/>
              </w:rPr>
            </w:pPr>
          </w:p>
        </w:tc>
        <w:tc>
          <w:tcPr>
            <w:tcW w:w="488" w:type="pct"/>
            <w:tcBorders>
              <w:top w:val="single" w:sz="4" w:space="0" w:color="auto"/>
              <w:left w:val="nil"/>
              <w:bottom w:val="nil"/>
              <w:right w:val="nil"/>
            </w:tcBorders>
          </w:tcPr>
          <w:p w14:paraId="465ED366" w14:textId="77777777" w:rsidR="00236F08" w:rsidRPr="00271EE1" w:rsidRDefault="00236F08" w:rsidP="00CD0C32">
            <w:pPr>
              <w:pStyle w:val="normalformulaire"/>
              <w:spacing w:before="120"/>
              <w:jc w:val="left"/>
              <w:rPr>
                <w:rFonts w:asciiTheme="minorHAnsi" w:hAnsiTheme="minorHAnsi"/>
              </w:rPr>
            </w:pPr>
          </w:p>
        </w:tc>
        <w:tc>
          <w:tcPr>
            <w:tcW w:w="427" w:type="pct"/>
            <w:tcBorders>
              <w:top w:val="single" w:sz="4" w:space="0" w:color="auto"/>
              <w:left w:val="nil"/>
              <w:bottom w:val="nil"/>
              <w:right w:val="nil"/>
            </w:tcBorders>
          </w:tcPr>
          <w:p w14:paraId="3EE0C89F" w14:textId="77777777" w:rsidR="00236F08" w:rsidRPr="00271EE1" w:rsidRDefault="00236F08" w:rsidP="00CD0C32">
            <w:pPr>
              <w:pStyle w:val="normalformulaire"/>
              <w:spacing w:before="120"/>
              <w:jc w:val="center"/>
              <w:rPr>
                <w:rFonts w:asciiTheme="minorHAnsi" w:hAnsiTheme="minorHAnsi"/>
              </w:rPr>
            </w:pPr>
          </w:p>
        </w:tc>
        <w:tc>
          <w:tcPr>
            <w:tcW w:w="548" w:type="pct"/>
            <w:tcBorders>
              <w:top w:val="single" w:sz="4" w:space="0" w:color="auto"/>
              <w:left w:val="nil"/>
              <w:bottom w:val="nil"/>
              <w:right w:val="nil"/>
            </w:tcBorders>
          </w:tcPr>
          <w:p w14:paraId="507D4A10" w14:textId="77777777" w:rsidR="00236F08" w:rsidRPr="00271EE1" w:rsidRDefault="00236F08" w:rsidP="00CD0C32">
            <w:pPr>
              <w:pStyle w:val="normalformulaire"/>
              <w:spacing w:before="120"/>
              <w:jc w:val="center"/>
              <w:rPr>
                <w:rFonts w:asciiTheme="minorHAnsi" w:hAnsiTheme="minorHAnsi"/>
              </w:rPr>
            </w:pPr>
          </w:p>
        </w:tc>
        <w:tc>
          <w:tcPr>
            <w:tcW w:w="488" w:type="pct"/>
            <w:tcBorders>
              <w:top w:val="single" w:sz="4" w:space="0" w:color="auto"/>
              <w:left w:val="nil"/>
              <w:bottom w:val="nil"/>
              <w:right w:val="nil"/>
            </w:tcBorders>
          </w:tcPr>
          <w:p w14:paraId="718F1A88" w14:textId="77777777" w:rsidR="00236F08" w:rsidRPr="00271EE1" w:rsidRDefault="00236F08" w:rsidP="00CD0C32">
            <w:pPr>
              <w:pStyle w:val="normalformulaire"/>
              <w:spacing w:before="120"/>
              <w:jc w:val="center"/>
              <w:rPr>
                <w:rFonts w:asciiTheme="minorHAnsi" w:hAnsiTheme="minorHAnsi"/>
              </w:rPr>
            </w:pPr>
          </w:p>
        </w:tc>
        <w:tc>
          <w:tcPr>
            <w:tcW w:w="610" w:type="pct"/>
            <w:tcBorders>
              <w:top w:val="single" w:sz="4" w:space="0" w:color="auto"/>
              <w:left w:val="nil"/>
              <w:bottom w:val="nil"/>
              <w:right w:val="nil"/>
            </w:tcBorders>
          </w:tcPr>
          <w:p w14:paraId="19F9C1A1" w14:textId="77777777" w:rsidR="00236F08" w:rsidRPr="00271EE1" w:rsidRDefault="00236F08" w:rsidP="00CD0C32">
            <w:pPr>
              <w:pStyle w:val="normalformulaire"/>
              <w:spacing w:before="120"/>
              <w:jc w:val="center"/>
              <w:rPr>
                <w:rFonts w:asciiTheme="minorHAnsi" w:hAnsiTheme="minorHAnsi"/>
              </w:rPr>
            </w:pPr>
          </w:p>
        </w:tc>
      </w:tr>
    </w:tbl>
    <w:p w14:paraId="37997878" w14:textId="77777777" w:rsidR="00CC3468" w:rsidRPr="00CF4120" w:rsidRDefault="00CC3468" w:rsidP="00E84873">
      <w:pPr>
        <w:pStyle w:val="normalformulaire"/>
        <w:rPr>
          <w:rFonts w:asciiTheme="minorHAnsi" w:hAnsiTheme="minorHAnsi"/>
          <w:b/>
        </w:rPr>
      </w:pPr>
      <w:r w:rsidRPr="00CF4120">
        <w:rPr>
          <w:rFonts w:ascii="Calibri" w:hAnsi="Calibri" w:cs="Calibri"/>
          <w:b/>
          <w:smallCaps/>
          <w:sz w:val="22"/>
          <w:u w:val="single"/>
        </w:rPr>
        <w:t xml:space="preserve">A </w:t>
      </w:r>
      <w:r w:rsidRPr="00E97D9F">
        <w:rPr>
          <w:rFonts w:ascii="Calibri" w:hAnsi="Calibri" w:cs="Calibri"/>
          <w:b/>
          <w:smallCaps/>
          <w:sz w:val="22"/>
          <w:u w:val="single"/>
        </w:rPr>
        <w:t xml:space="preserve">remplir </w:t>
      </w:r>
      <w:r w:rsidR="00023C03" w:rsidRPr="00E97D9F">
        <w:rPr>
          <w:rFonts w:ascii="Calibri" w:hAnsi="Calibri" w:cs="Calibri"/>
          <w:b/>
          <w:smallCaps/>
          <w:sz w:val="22"/>
          <w:u w:val="single"/>
        </w:rPr>
        <w:t xml:space="preserve">seulement </w:t>
      </w:r>
      <w:r w:rsidRPr="00E97D9F">
        <w:rPr>
          <w:rFonts w:ascii="Calibri" w:hAnsi="Calibri" w:cs="Calibri"/>
          <w:b/>
          <w:smallCaps/>
          <w:sz w:val="22"/>
          <w:u w:val="single"/>
        </w:rPr>
        <w:t>pour</w:t>
      </w:r>
      <w:r w:rsidRPr="00CF4120">
        <w:rPr>
          <w:rFonts w:ascii="Calibri" w:hAnsi="Calibri" w:cs="Calibri"/>
          <w:b/>
          <w:smallCaps/>
          <w:sz w:val="22"/>
          <w:u w:val="single"/>
        </w:rPr>
        <w:t xml:space="preserve"> les établissements publics :</w:t>
      </w:r>
    </w:p>
    <w:p w14:paraId="15AF76E0" w14:textId="77777777" w:rsidR="00CC3468" w:rsidRPr="00CF4120" w:rsidRDefault="00CC3468" w:rsidP="00CC3468">
      <w:pPr>
        <w:widowControl w:val="0"/>
        <w:suppressAutoHyphens/>
        <w:autoSpaceDN w:val="0"/>
        <w:ind w:right="57"/>
        <w:jc w:val="both"/>
        <w:textAlignment w:val="baseline"/>
        <w:rPr>
          <w:rFonts w:ascii="Calibri" w:hAnsi="Calibri" w:cs="Calibri"/>
          <w:iCs/>
          <w:u w:val="single"/>
        </w:rPr>
      </w:pPr>
    </w:p>
    <w:p w14:paraId="07703CB4" w14:textId="77777777" w:rsidR="00CC3468" w:rsidRPr="00CF4120" w:rsidRDefault="00CC3468" w:rsidP="00CC3468">
      <w:pPr>
        <w:jc w:val="both"/>
        <w:rPr>
          <w:rFonts w:ascii="Calibri" w:hAnsi="Calibri" w:cs="Calibri"/>
          <w:iCs/>
        </w:rPr>
      </w:pPr>
      <w:r w:rsidRPr="00CF4120">
        <w:rPr>
          <w:rFonts w:ascii="Calibri" w:hAnsi="Calibri" w:cs="Calibri"/>
          <w:iCs/>
        </w:rPr>
        <w:t xml:space="preserve">Etes-vous soumis aux obligations en termes de commande publique </w:t>
      </w:r>
      <w:r w:rsidRPr="00CF4120">
        <w:rPr>
          <w:rFonts w:ascii="Calibri" w:hAnsi="Calibri" w:cs="Calibri"/>
          <w:iCs/>
          <w:sz w:val="16"/>
        </w:rPr>
        <w:t>(</w:t>
      </w:r>
      <w:r w:rsidR="00CF006F">
        <w:rPr>
          <w:rFonts w:ascii="Calibri" w:hAnsi="Calibri" w:cs="Calibri"/>
          <w:iCs/>
          <w:sz w:val="16"/>
        </w:rPr>
        <w:t>O</w:t>
      </w:r>
      <w:r w:rsidRPr="00CF4120">
        <w:rPr>
          <w:rFonts w:ascii="Calibri" w:hAnsi="Calibri" w:cs="Calibri"/>
          <w:iCs/>
          <w:sz w:val="16"/>
        </w:rPr>
        <w:t xml:space="preserve">rdonnance </w:t>
      </w:r>
      <w:r w:rsidR="00CF006F">
        <w:rPr>
          <w:rFonts w:ascii="Calibri" w:hAnsi="Calibri" w:cs="Calibri"/>
          <w:iCs/>
          <w:sz w:val="16"/>
        </w:rPr>
        <w:t>du 23 juillet 2015</w:t>
      </w:r>
      <w:r w:rsidRPr="00CF4120">
        <w:rPr>
          <w:rFonts w:ascii="Calibri" w:hAnsi="Calibri" w:cs="Calibri"/>
          <w:iCs/>
          <w:sz w:val="16"/>
        </w:rPr>
        <w:t xml:space="preserve">) </w:t>
      </w:r>
      <w:r w:rsidRPr="00CF4120">
        <w:rPr>
          <w:rFonts w:ascii="Calibri" w:hAnsi="Calibri" w:cs="Calibri"/>
          <w:iCs/>
        </w:rPr>
        <w:t xml:space="preserve">? </w:t>
      </w:r>
      <w:r w:rsidR="00E84873" w:rsidRPr="00CF4120">
        <w:rPr>
          <w:rFonts w:ascii="Calibri" w:hAnsi="Calibri" w:cs="Calibri"/>
          <w:iCs/>
        </w:rPr>
        <w:t xml:space="preserve">     </w:t>
      </w:r>
      <w:r w:rsidR="00E84873" w:rsidRPr="00CF4120">
        <w:rPr>
          <w:rFonts w:ascii="Calibri" w:hAnsi="Calibri" w:cs="Calibri"/>
          <w:iCs/>
        </w:rPr>
        <w:fldChar w:fldCharType="begin">
          <w:ffData>
            <w:name w:val=""/>
            <w:enabled/>
            <w:calcOnExit w:val="0"/>
            <w:checkBox>
              <w:sizeAuto/>
              <w:default w:val="0"/>
            </w:checkBox>
          </w:ffData>
        </w:fldChar>
      </w:r>
      <w:r w:rsidR="00E84873" w:rsidRPr="00CF4120">
        <w:rPr>
          <w:rFonts w:ascii="Calibri" w:hAnsi="Calibri" w:cs="Calibri"/>
          <w:iCs/>
        </w:rPr>
        <w:instrText xml:space="preserve"> FORMCHECKBOX </w:instrText>
      </w:r>
      <w:r w:rsidR="00EF0659">
        <w:rPr>
          <w:rFonts w:ascii="Calibri" w:hAnsi="Calibri" w:cs="Calibri"/>
          <w:iCs/>
        </w:rPr>
      </w:r>
      <w:r w:rsidR="00EF0659">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oui           </w:t>
      </w:r>
      <w:r w:rsidR="00E84873" w:rsidRPr="00CF4120">
        <w:rPr>
          <w:rFonts w:ascii="Calibri" w:hAnsi="Calibri" w:cs="Calibri"/>
          <w:iCs/>
        </w:rPr>
        <w:fldChar w:fldCharType="begin">
          <w:ffData>
            <w:name w:val="CaseACocher1"/>
            <w:enabled/>
            <w:calcOnExit w:val="0"/>
            <w:checkBox>
              <w:sizeAuto/>
              <w:default w:val="0"/>
            </w:checkBox>
          </w:ffData>
        </w:fldChar>
      </w:r>
      <w:r w:rsidR="00E84873" w:rsidRPr="00CF4120">
        <w:rPr>
          <w:rFonts w:ascii="Calibri" w:hAnsi="Calibri" w:cs="Calibri"/>
          <w:iCs/>
        </w:rPr>
        <w:instrText xml:space="preserve"> FORMCHECKBOX </w:instrText>
      </w:r>
      <w:r w:rsidR="00EF0659">
        <w:rPr>
          <w:rFonts w:ascii="Calibri" w:hAnsi="Calibri" w:cs="Calibri"/>
          <w:iCs/>
        </w:rPr>
      </w:r>
      <w:r w:rsidR="00EF0659">
        <w:rPr>
          <w:rFonts w:ascii="Calibri" w:hAnsi="Calibri" w:cs="Calibri"/>
          <w:iCs/>
        </w:rPr>
        <w:fldChar w:fldCharType="separate"/>
      </w:r>
      <w:r w:rsidR="00E84873" w:rsidRPr="00CF4120">
        <w:rPr>
          <w:rFonts w:ascii="Calibri" w:hAnsi="Calibri" w:cs="Calibri"/>
          <w:iCs/>
        </w:rPr>
        <w:fldChar w:fldCharType="end"/>
      </w:r>
      <w:r w:rsidR="00E84873" w:rsidRPr="00CF4120">
        <w:rPr>
          <w:rFonts w:ascii="Calibri" w:hAnsi="Calibri" w:cs="Calibri"/>
          <w:iCs/>
        </w:rPr>
        <w:t xml:space="preserve"> non</w:t>
      </w:r>
    </w:p>
    <w:p w14:paraId="77D58A3F" w14:textId="77777777" w:rsidR="00CC3468" w:rsidRPr="00CF4120" w:rsidRDefault="00CC3468" w:rsidP="00CC3468">
      <w:pPr>
        <w:tabs>
          <w:tab w:val="left" w:pos="9356"/>
          <w:tab w:val="right" w:pos="10772"/>
        </w:tabs>
        <w:rPr>
          <w:rFonts w:ascii="Calibri" w:hAnsi="Calibri" w:cs="Calibri"/>
          <w:iCs/>
        </w:rPr>
      </w:pPr>
      <w:r w:rsidRPr="00CF4120">
        <w:rPr>
          <w:rFonts w:ascii="Calibri" w:hAnsi="Calibri" w:cs="Calibri"/>
          <w:iCs/>
        </w:rPr>
        <w:tab/>
      </w:r>
    </w:p>
    <w:p w14:paraId="7A1E4FF6" w14:textId="6E02169B" w:rsidR="001956F9" w:rsidRPr="009E6068" w:rsidRDefault="00CC3468" w:rsidP="008907EF">
      <w:pPr>
        <w:pStyle w:val="Paragraphedeliste"/>
        <w:numPr>
          <w:ilvl w:val="0"/>
          <w:numId w:val="16"/>
        </w:numPr>
        <w:jc w:val="both"/>
        <w:rPr>
          <w:rFonts w:asciiTheme="minorHAnsi" w:hAnsiTheme="minorHAnsi"/>
          <w:i/>
          <w:iCs/>
          <w:color w:val="0000FF"/>
          <w:sz w:val="16"/>
          <w:szCs w:val="16"/>
          <w:u w:val="single"/>
        </w:rPr>
      </w:pPr>
      <w:r w:rsidRPr="003A42CD">
        <w:rPr>
          <w:rFonts w:ascii="Calibri" w:hAnsi="Calibri" w:cs="Calibri"/>
          <w:iCs/>
        </w:rPr>
        <w:t xml:space="preserve">Si oui, joindre le formulaire </w:t>
      </w:r>
      <w:r w:rsidR="00CF006F" w:rsidRPr="003A42CD">
        <w:rPr>
          <w:rFonts w:ascii="Calibri" w:hAnsi="Calibri" w:cs="Calibri"/>
          <w:iCs/>
        </w:rPr>
        <w:t xml:space="preserve">d’engagement </w:t>
      </w:r>
      <w:r w:rsidRPr="003A42CD">
        <w:rPr>
          <w:rFonts w:ascii="Calibri" w:hAnsi="Calibri" w:cs="Calibri"/>
          <w:iCs/>
        </w:rPr>
        <w:t xml:space="preserve">sur la commande publique </w:t>
      </w:r>
      <w:r w:rsidR="0026513C" w:rsidRPr="003A42CD">
        <w:rPr>
          <w:rFonts w:ascii="Calibri" w:hAnsi="Calibri" w:cs="Calibri"/>
          <w:iCs/>
        </w:rPr>
        <w:t xml:space="preserve"> </w:t>
      </w:r>
    </w:p>
    <w:p w14:paraId="393F68F5" w14:textId="77777777" w:rsidR="009E6068" w:rsidRDefault="009E6068" w:rsidP="009E6068">
      <w:pPr>
        <w:ind w:left="360"/>
        <w:jc w:val="both"/>
        <w:rPr>
          <w:rFonts w:asciiTheme="minorHAnsi" w:hAnsiTheme="minorHAnsi"/>
          <w:i/>
          <w:iCs/>
          <w:color w:val="0000FF"/>
          <w:sz w:val="16"/>
          <w:szCs w:val="16"/>
          <w:u w:val="single"/>
        </w:rPr>
        <w:sectPr w:rsidR="009E6068" w:rsidSect="00F06DD8">
          <w:pgSz w:w="11906" w:h="16838"/>
          <w:pgMar w:top="567" w:right="707" w:bottom="567" w:left="567" w:header="567" w:footer="567" w:gutter="0"/>
          <w:cols w:space="708"/>
          <w:docGrid w:linePitch="360"/>
        </w:sectPr>
      </w:pPr>
    </w:p>
    <w:p w14:paraId="124D4F7B" w14:textId="76DF6708" w:rsidR="002D26EB" w:rsidRPr="00696EA5" w:rsidRDefault="002D26EB" w:rsidP="0029742F">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2</w:t>
      </w:r>
      <w:r w:rsidR="00A0065A">
        <w:rPr>
          <w:rFonts w:ascii="Calibri" w:hAnsi="Calibri" w:cs="Calibri"/>
          <w:b/>
          <w:iCs/>
          <w:smallCaps/>
          <w:color w:val="FFFFFF"/>
          <w:sz w:val="28"/>
          <w:szCs w:val="16"/>
        </w:rPr>
        <w:t xml:space="preserve"> </w:t>
      </w:r>
      <w:r>
        <w:rPr>
          <w:rFonts w:ascii="Calibri" w:hAnsi="Calibri" w:cs="Calibri"/>
          <w:b/>
          <w:iCs/>
          <w:smallCaps/>
          <w:color w:val="FFFFFF"/>
          <w:sz w:val="28"/>
          <w:szCs w:val="16"/>
        </w:rPr>
        <w:t>- Caractéristiques de l’exploitation</w:t>
      </w:r>
    </w:p>
    <w:p w14:paraId="3AEEE50B" w14:textId="77777777" w:rsidR="002D26EB" w:rsidRDefault="002D26EB" w:rsidP="002D26EB">
      <w:pPr>
        <w:pStyle w:val="normalformulaire"/>
        <w:tabs>
          <w:tab w:val="left" w:pos="426"/>
          <w:tab w:val="right" w:pos="9781"/>
        </w:tabs>
        <w:ind w:left="284"/>
        <w:rPr>
          <w:rFonts w:ascii="Calibri" w:hAnsi="Calibri"/>
          <w:b/>
          <w:sz w:val="20"/>
          <w:szCs w:val="20"/>
        </w:rPr>
      </w:pPr>
    </w:p>
    <w:p w14:paraId="79D5BC25" w14:textId="77777777" w:rsidR="002D26EB" w:rsidRDefault="002D26EB" w:rsidP="002D26EB">
      <w:pPr>
        <w:pStyle w:val="normalformulaire"/>
        <w:pBdr>
          <w:top w:val="single" w:sz="4" w:space="1" w:color="auto"/>
          <w:left w:val="single" w:sz="4" w:space="4" w:color="auto"/>
          <w:bottom w:val="single" w:sz="4" w:space="1" w:color="auto"/>
          <w:right w:val="single" w:sz="4" w:space="4" w:color="auto"/>
        </w:pBdr>
        <w:tabs>
          <w:tab w:val="left" w:pos="426"/>
          <w:tab w:val="right" w:pos="10773"/>
        </w:tabs>
        <w:rPr>
          <w:rFonts w:ascii="Calibri" w:hAnsi="Calibri"/>
          <w:b/>
          <w:sz w:val="20"/>
          <w:szCs w:val="20"/>
        </w:rPr>
      </w:pPr>
      <w:r w:rsidRPr="0071466D">
        <w:rPr>
          <w:rFonts w:ascii="Calibri" w:hAnsi="Calibri"/>
          <w:b/>
          <w:sz w:val="20"/>
          <w:szCs w:val="20"/>
        </w:rPr>
        <w:t>Localisation du siège de l’exploitation :</w:t>
      </w:r>
      <w:r w:rsidRPr="0071466D">
        <w:rPr>
          <w:rFonts w:ascii="Calibri" w:hAnsi="Calibri"/>
          <w:b/>
          <w:sz w:val="20"/>
          <w:szCs w:val="20"/>
        </w:rPr>
        <w:tab/>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 du demandeur</w:t>
      </w:r>
    </w:p>
    <w:p w14:paraId="179FDFE3" w14:textId="77777777" w:rsidR="002A4285" w:rsidRDefault="002A4285"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Pr>
          <w:rFonts w:ascii="Calibri" w:hAnsi="Calibri" w:cs="Calibri"/>
          <w:kern w:val="3"/>
        </w:rPr>
        <w:t xml:space="preserve">Si non, veuillez préciser : </w:t>
      </w:r>
    </w:p>
    <w:p w14:paraId="6B5CD876"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N° - Libellé de la voie</w:t>
      </w:r>
      <w:r>
        <w:rPr>
          <w:rFonts w:ascii="Calibri" w:hAnsi="Calibri" w:cs="Calibri"/>
          <w:kern w:val="3"/>
        </w:rPr>
        <w:t> : __________________________</w:t>
      </w:r>
      <w:r w:rsidRPr="002B33C6">
        <w:rPr>
          <w:rFonts w:ascii="Calibri" w:hAnsi="Calibri" w:cs="Calibri"/>
          <w:kern w:val="3"/>
        </w:rPr>
        <w:t>____________________________________________________________</w:t>
      </w:r>
    </w:p>
    <w:p w14:paraId="63E90E44" w14:textId="77777777" w:rsidR="002D26EB" w:rsidRPr="002B33C6" w:rsidRDefault="002D26EB" w:rsidP="002D26EB">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2B33C6">
        <w:rPr>
          <w:rFonts w:ascii="Calibri" w:hAnsi="Calibri" w:cs="Calibri"/>
          <w:kern w:val="3"/>
        </w:rPr>
        <w:t>Complément d'adresse :</w:t>
      </w:r>
      <w:r w:rsidRPr="002B33C6">
        <w:rPr>
          <w:rFonts w:ascii="Tahoma" w:hAnsi="Tahoma" w:cs="Tahoma"/>
          <w:color w:val="999999"/>
          <w:kern w:val="3"/>
        </w:rPr>
        <w:t xml:space="preserve"> </w:t>
      </w:r>
      <w:r w:rsidRPr="002B33C6">
        <w:rPr>
          <w:rFonts w:ascii="Calibri" w:hAnsi="Calibri" w:cs="Calibri"/>
          <w:kern w:val="3"/>
        </w:rPr>
        <w:t>______________</w:t>
      </w:r>
      <w:r>
        <w:rPr>
          <w:rFonts w:ascii="Calibri" w:hAnsi="Calibri" w:cs="Calibri"/>
          <w:kern w:val="3"/>
        </w:rPr>
        <w:t>_________________________</w:t>
      </w:r>
      <w:r w:rsidRPr="002B33C6">
        <w:rPr>
          <w:rFonts w:ascii="Calibri" w:hAnsi="Calibri" w:cs="Calibri"/>
          <w:kern w:val="3"/>
        </w:rPr>
        <w:t>_____________________________________________</w:t>
      </w:r>
    </w:p>
    <w:p w14:paraId="7ED53A04" w14:textId="77777777" w:rsidR="002D26EB"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2B33C6">
        <w:rPr>
          <w:rFonts w:ascii="Calibri" w:hAnsi="Calibri" w:cs="Calibri"/>
          <w:kern w:val="3"/>
        </w:rPr>
        <w:t>Code postal : |__|__|__|__|__|    Commune :</w:t>
      </w:r>
      <w:r w:rsidRPr="002B33C6">
        <w:rPr>
          <w:rFonts w:ascii="Tahoma" w:hAnsi="Tahoma" w:cs="Tahoma"/>
          <w:kern w:val="3"/>
        </w:rPr>
        <w:t xml:space="preserve"> ___________________________________</w:t>
      </w:r>
      <w:r>
        <w:rPr>
          <w:rFonts w:ascii="Tahoma" w:hAnsi="Tahoma" w:cs="Tahoma"/>
          <w:kern w:val="3"/>
        </w:rPr>
        <w:t>_</w:t>
      </w:r>
      <w:r w:rsidRPr="002B33C6">
        <w:rPr>
          <w:rFonts w:ascii="Tahoma" w:hAnsi="Tahoma" w:cs="Tahoma"/>
          <w:kern w:val="3"/>
        </w:rPr>
        <w:t>________________________</w:t>
      </w:r>
    </w:p>
    <w:p w14:paraId="551F9A32" w14:textId="77777777" w:rsidR="002D26EB" w:rsidRPr="00BE4292" w:rsidRDefault="002D26EB" w:rsidP="002D26EB">
      <w:pPr>
        <w:pBdr>
          <w:top w:val="single" w:sz="4" w:space="1" w:color="auto"/>
          <w:left w:val="single" w:sz="4" w:space="4" w:color="auto"/>
          <w:bottom w:val="single" w:sz="4" w:space="1" w:color="auto"/>
          <w:right w:val="single" w:sz="4" w:space="4" w:color="auto"/>
        </w:pBdr>
        <w:spacing w:before="120"/>
        <w:rPr>
          <w:rFonts w:ascii="Tahoma" w:hAnsi="Tahoma" w:cs="Tahoma"/>
          <w:kern w:val="3"/>
          <w:sz w:val="2"/>
        </w:rPr>
      </w:pPr>
    </w:p>
    <w:p w14:paraId="386B5BFD" w14:textId="77777777" w:rsidR="002D26EB" w:rsidRDefault="002D26EB" w:rsidP="002D26EB">
      <w:pPr>
        <w:rPr>
          <w:rFonts w:ascii="Calibri" w:hAnsi="Calibri" w:cs="Calibri"/>
          <w:b/>
          <w:smallCaps/>
          <w:u w:val="single"/>
        </w:rPr>
      </w:pPr>
    </w:p>
    <w:p w14:paraId="09B4BB00" w14:textId="77777777" w:rsidR="002D26EB" w:rsidRPr="0071466D" w:rsidRDefault="002D26EB" w:rsidP="002D26EB">
      <w:pPr>
        <w:pStyle w:val="normalformulaire"/>
        <w:tabs>
          <w:tab w:val="left" w:pos="284"/>
        </w:tabs>
        <w:spacing w:before="120"/>
        <w:rPr>
          <w:rFonts w:ascii="Calibri" w:hAnsi="Calibri" w:cs="Arial"/>
          <w:b/>
          <w:sz w:val="20"/>
          <w:szCs w:val="20"/>
        </w:rPr>
      </w:pPr>
      <w:r>
        <w:rPr>
          <w:rFonts w:ascii="Calibri" w:hAnsi="Calibri" w:cs="Arial"/>
          <w:b/>
          <w:sz w:val="20"/>
          <w:szCs w:val="20"/>
        </w:rPr>
        <w:t>a. Votre exploitation est-elle concernée par les zonages suivants</w:t>
      </w:r>
      <w:r w:rsidRPr="0071466D">
        <w:rPr>
          <w:rFonts w:ascii="Calibri" w:hAnsi="Calibri" w:cs="Arial"/>
          <w:b/>
          <w:sz w:val="20"/>
          <w:szCs w:val="20"/>
        </w:rPr>
        <w:t> :</w:t>
      </w:r>
    </w:p>
    <w:p w14:paraId="7576AA6A" w14:textId="573D4E46" w:rsidR="002D26EB" w:rsidRDefault="002D26EB" w:rsidP="008907EF">
      <w:pPr>
        <w:pStyle w:val="normalformulaire"/>
        <w:numPr>
          <w:ilvl w:val="0"/>
          <w:numId w:val="5"/>
        </w:numPr>
        <w:tabs>
          <w:tab w:val="left" w:pos="3119"/>
          <w:tab w:val="left" w:pos="7371"/>
          <w:tab w:val="left" w:pos="9356"/>
          <w:tab w:val="right" w:pos="10772"/>
        </w:tabs>
        <w:ind w:left="567" w:hanging="283"/>
        <w:rPr>
          <w:rFonts w:ascii="Calibri" w:hAnsi="Calibri"/>
          <w:sz w:val="20"/>
          <w:szCs w:val="20"/>
        </w:rPr>
      </w:pPr>
      <w:r>
        <w:rPr>
          <w:rFonts w:ascii="Calibri" w:hAnsi="Calibri" w:cs="Arial"/>
          <w:sz w:val="20"/>
          <w:szCs w:val="20"/>
        </w:rPr>
        <w:t>Zo</w:t>
      </w:r>
      <w:r w:rsidRPr="0071466D">
        <w:rPr>
          <w:rFonts w:ascii="Calibri" w:hAnsi="Calibri" w:cs="Arial"/>
          <w:sz w:val="20"/>
          <w:szCs w:val="20"/>
        </w:rPr>
        <w:t xml:space="preserve">ne </w:t>
      </w:r>
      <w:r>
        <w:rPr>
          <w:rFonts w:ascii="Calibri" w:hAnsi="Calibri" w:cs="Arial"/>
          <w:sz w:val="20"/>
          <w:szCs w:val="20"/>
        </w:rPr>
        <w:t>à handicap naturel</w:t>
      </w:r>
      <w:r w:rsidR="00526277">
        <w:rPr>
          <w:rFonts w:ascii="Calibri" w:hAnsi="Calibri" w:cs="Arial"/>
          <w:sz w:val="20"/>
          <w:szCs w:val="20"/>
        </w:rPr>
        <w:t> :</w:t>
      </w:r>
      <w:r w:rsidR="00526277">
        <w:rPr>
          <w:rFonts w:ascii="Calibri" w:hAnsi="Calibri" w:cs="Arial"/>
          <w:sz w:val="20"/>
          <w:szCs w:val="20"/>
        </w:rPr>
        <w:tab/>
      </w:r>
      <w:r w:rsidR="00724148">
        <w:rPr>
          <w:rFonts w:ascii="Calibri" w:hAnsi="Calibri" w:cs="Calibri"/>
          <w:sz w:val="20"/>
          <w:szCs w:val="20"/>
        </w:rPr>
        <w:t>Montagne</w:t>
      </w:r>
      <w:r w:rsidR="003D3BD8">
        <w:rPr>
          <w:rFonts w:ascii="Calibri" w:hAnsi="Calibri"/>
          <w:sz w:val="20"/>
          <w:szCs w:val="20"/>
        </w:rPr>
        <w:t xml:space="preserve">  </w:t>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w:t>
      </w:r>
      <w:r w:rsidR="00724148">
        <w:rPr>
          <w:rFonts w:ascii="Calibri" w:hAnsi="Calibri" w:cs="Calibri"/>
          <w:sz w:val="20"/>
          <w:szCs w:val="20"/>
        </w:rPr>
        <w:t xml:space="preserve">   Haute montagne</w:t>
      </w:r>
      <w:r w:rsidR="00724148">
        <w:rPr>
          <w:rFonts w:ascii="Calibri" w:hAnsi="Calibri"/>
          <w:sz w:val="20"/>
          <w:szCs w:val="20"/>
        </w:rPr>
        <w:t xml:space="preserve">  </w:t>
      </w:r>
      <w:r w:rsidR="00724148" w:rsidRPr="00A70B10">
        <w:rPr>
          <w:rFonts w:ascii="Calibri" w:hAnsi="Calibri" w:cs="Calibri"/>
          <w:sz w:val="20"/>
          <w:szCs w:val="20"/>
        </w:rPr>
        <w:fldChar w:fldCharType="begin">
          <w:ffData>
            <w:name w:val="CaseACocher1"/>
            <w:enabled/>
            <w:calcOnExit w:val="0"/>
            <w:checkBox>
              <w:sizeAuto/>
              <w:default w:val="0"/>
            </w:checkBox>
          </w:ffData>
        </w:fldChar>
      </w:r>
      <w:r w:rsidR="00724148"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724148" w:rsidRPr="00A70B10">
        <w:rPr>
          <w:rFonts w:ascii="Calibri" w:hAnsi="Calibri" w:cs="Calibri"/>
          <w:sz w:val="20"/>
          <w:szCs w:val="20"/>
        </w:rPr>
        <w:fldChar w:fldCharType="end"/>
      </w:r>
      <w:r w:rsidR="00724148">
        <w:rPr>
          <w:rFonts w:ascii="Calibri" w:hAnsi="Calibri" w:cs="Calibri"/>
          <w:sz w:val="20"/>
          <w:szCs w:val="20"/>
        </w:rPr>
        <w:t xml:space="preserve">   Autre……….……………..</w:t>
      </w:r>
      <w:r w:rsidR="00724148">
        <w:rPr>
          <w:rFonts w:ascii="Calibri" w:hAnsi="Calibri"/>
          <w:sz w:val="20"/>
          <w:szCs w:val="20"/>
        </w:rPr>
        <w:t xml:space="preserve">  </w:t>
      </w:r>
      <w:r w:rsidR="00724148" w:rsidRPr="00A70B10">
        <w:rPr>
          <w:rFonts w:ascii="Calibri" w:hAnsi="Calibri" w:cs="Calibri"/>
          <w:sz w:val="20"/>
          <w:szCs w:val="20"/>
        </w:rPr>
        <w:fldChar w:fldCharType="begin">
          <w:ffData>
            <w:name w:val="CaseACocher1"/>
            <w:enabled/>
            <w:calcOnExit w:val="0"/>
            <w:checkBox>
              <w:sizeAuto/>
              <w:default w:val="0"/>
            </w:checkBox>
          </w:ffData>
        </w:fldChar>
      </w:r>
      <w:r w:rsidR="00724148"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00724148" w:rsidRPr="00A70B10">
        <w:rPr>
          <w:rFonts w:ascii="Calibri" w:hAnsi="Calibri" w:cs="Calibri"/>
          <w:sz w:val="20"/>
          <w:szCs w:val="20"/>
        </w:rPr>
        <w:fldChar w:fldCharType="end"/>
      </w:r>
    </w:p>
    <w:p w14:paraId="6474A648" w14:textId="39955400" w:rsidR="002D26EB" w:rsidRPr="00202EE4" w:rsidRDefault="002D26EB" w:rsidP="008907EF">
      <w:pPr>
        <w:pStyle w:val="normalformulaire"/>
        <w:numPr>
          <w:ilvl w:val="0"/>
          <w:numId w:val="5"/>
        </w:numPr>
        <w:tabs>
          <w:tab w:val="left" w:pos="9356"/>
          <w:tab w:val="right" w:pos="10772"/>
        </w:tabs>
        <w:ind w:left="567" w:hanging="283"/>
        <w:rPr>
          <w:rFonts w:ascii="Calibri" w:hAnsi="Calibri" w:cs="Arial"/>
          <w:sz w:val="20"/>
          <w:szCs w:val="20"/>
        </w:rPr>
      </w:pPr>
      <w:r>
        <w:rPr>
          <w:rFonts w:ascii="Calibri" w:hAnsi="Calibri" w:cs="Arial"/>
          <w:sz w:val="20"/>
          <w:szCs w:val="20"/>
        </w:rPr>
        <w:t xml:space="preserve">Votre exploitation se situe-t-elle en zone </w:t>
      </w:r>
      <w:r w:rsidRPr="0071466D">
        <w:rPr>
          <w:rFonts w:ascii="Calibri" w:hAnsi="Calibri" w:cs="Arial"/>
          <w:sz w:val="20"/>
          <w:szCs w:val="20"/>
        </w:rPr>
        <w:t>vulnérable</w:t>
      </w:r>
      <w:r w:rsidR="00526277">
        <w:rPr>
          <w:rFonts w:ascii="Calibri" w:hAnsi="Calibri" w:cs="Arial"/>
          <w:sz w:val="20"/>
          <w:szCs w:val="20"/>
        </w:rPr>
        <w:t xml:space="preserve">   </w:t>
      </w: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A70B10">
        <w:rPr>
          <w:rFonts w:ascii="Calibri" w:hAnsi="Calibri" w:cs="Calibri"/>
          <w:sz w:val="20"/>
          <w:szCs w:val="20"/>
        </w:rPr>
        <w:fldChar w:fldCharType="end"/>
      </w:r>
      <w:r w:rsidR="00526277">
        <w:rPr>
          <w:rFonts w:ascii="Calibri" w:hAnsi="Calibri" w:cs="Calibri"/>
          <w:sz w:val="20"/>
          <w:szCs w:val="20"/>
        </w:rPr>
        <w:t xml:space="preserve"> oui </w:t>
      </w:r>
      <w:r w:rsidRPr="00A70B10">
        <w:rPr>
          <w:rFonts w:ascii="Calibri" w:hAnsi="Calibri" w:cs="Calibri"/>
          <w:sz w:val="20"/>
          <w:szCs w:val="20"/>
        </w:rPr>
        <w:fldChar w:fldCharType="begin">
          <w:ffData>
            <w:name w:val="CaseACocher1"/>
            <w:enabled/>
            <w:calcOnExit w:val="0"/>
            <w:checkBox>
              <w:sizeAuto/>
              <w:default w:val="0"/>
            </w:checkBox>
          </w:ffData>
        </w:fldChar>
      </w:r>
      <w:r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A70B10">
        <w:rPr>
          <w:rFonts w:ascii="Calibri" w:hAnsi="Calibri" w:cs="Calibri"/>
          <w:sz w:val="20"/>
          <w:szCs w:val="20"/>
        </w:rPr>
        <w:fldChar w:fldCharType="end"/>
      </w:r>
      <w:r w:rsidRPr="00A70B10">
        <w:rPr>
          <w:rFonts w:ascii="Calibri" w:hAnsi="Calibri" w:cs="Calibri"/>
          <w:sz w:val="20"/>
          <w:szCs w:val="20"/>
        </w:rPr>
        <w:t xml:space="preserve"> non</w:t>
      </w:r>
    </w:p>
    <w:p w14:paraId="6A1C0912" w14:textId="35107244" w:rsidR="002D26EB" w:rsidRDefault="00AE2F4D" w:rsidP="00AE2F4D">
      <w:pPr>
        <w:pStyle w:val="normalformulaire"/>
        <w:tabs>
          <w:tab w:val="left" w:pos="9356"/>
          <w:tab w:val="right" w:pos="10772"/>
        </w:tabs>
        <w:ind w:left="567"/>
        <w:rPr>
          <w:rFonts w:ascii="Calibri" w:hAnsi="Calibri" w:cs="Arial"/>
          <w:sz w:val="20"/>
          <w:szCs w:val="20"/>
        </w:rPr>
      </w:pPr>
      <w:r w:rsidRPr="00AE2F4D">
        <w:rPr>
          <w:rFonts w:ascii="Calibri" w:hAnsi="Calibri"/>
          <w:sz w:val="20"/>
          <w:szCs w:val="20"/>
        </w:rPr>
        <w:t>Si oui, a</w:t>
      </w:r>
      <w:r w:rsidR="002D26EB" w:rsidRPr="00AE2F4D">
        <w:rPr>
          <w:rFonts w:ascii="Calibri" w:hAnsi="Calibri"/>
          <w:sz w:val="20"/>
          <w:szCs w:val="20"/>
        </w:rPr>
        <w:t xml:space="preserve">u moins l’un de vos bâtiments d’élevage se situe-t-il </w:t>
      </w:r>
      <w:r w:rsidR="00526277" w:rsidRPr="00AE2F4D">
        <w:rPr>
          <w:rFonts w:ascii="Calibri" w:hAnsi="Calibri" w:cs="Arial"/>
          <w:sz w:val="20"/>
          <w:szCs w:val="20"/>
        </w:rPr>
        <w:t>en zone vulnérable</w:t>
      </w:r>
      <w:r w:rsidR="002D26EB" w:rsidRPr="00AE2F4D">
        <w:rPr>
          <w:rFonts w:ascii="Calibri" w:hAnsi="Calibri" w:cs="Arial"/>
          <w:sz w:val="20"/>
          <w:szCs w:val="20"/>
        </w:rPr>
        <w:t xml:space="preserve"> :</w:t>
      </w:r>
      <w:r w:rsidR="002D26EB">
        <w:rPr>
          <w:rFonts w:ascii="Calibri" w:hAnsi="Calibri" w:cs="Arial"/>
          <w:sz w:val="20"/>
          <w:szCs w:val="20"/>
        </w:rPr>
        <w:t xml:space="preserve"> </w:t>
      </w:r>
    </w:p>
    <w:p w14:paraId="5094ED7A" w14:textId="68C82389" w:rsidR="004C2451" w:rsidRDefault="002D26EB" w:rsidP="008855C2">
      <w:pPr>
        <w:pStyle w:val="normalformulaire"/>
        <w:tabs>
          <w:tab w:val="left" w:pos="9356"/>
          <w:tab w:val="right" w:pos="10772"/>
        </w:tabs>
        <w:rPr>
          <w:rFonts w:ascii="Calibri" w:hAnsi="Calibri"/>
          <w:sz w:val="20"/>
          <w:szCs w:val="20"/>
        </w:rPr>
      </w:pP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w:t>
      </w:r>
      <w:r w:rsidR="008855C2">
        <w:rPr>
          <w:rFonts w:ascii="Calibri" w:hAnsi="Calibri"/>
          <w:sz w:val="20"/>
          <w:szCs w:val="20"/>
        </w:rPr>
        <w:t>Zones</w:t>
      </w:r>
      <w:r w:rsidR="004C2451">
        <w:rPr>
          <w:rFonts w:ascii="Calibri" w:hAnsi="Calibri"/>
          <w:sz w:val="20"/>
          <w:szCs w:val="20"/>
        </w:rPr>
        <w:t xml:space="preserve"> </w:t>
      </w:r>
      <w:r w:rsidR="000316C7" w:rsidRPr="0071466D">
        <w:rPr>
          <w:rFonts w:ascii="Calibri" w:hAnsi="Calibri" w:cs="Arial"/>
          <w:sz w:val="20"/>
          <w:szCs w:val="20"/>
        </w:rPr>
        <w:t>vulnérable</w:t>
      </w:r>
      <w:r w:rsidR="008A27CA">
        <w:rPr>
          <w:rFonts w:ascii="Calibri" w:hAnsi="Calibri" w:cs="Arial"/>
          <w:sz w:val="20"/>
          <w:szCs w:val="20"/>
        </w:rPr>
        <w:t>s  </w:t>
      </w:r>
      <w:r w:rsidR="004C2451">
        <w:rPr>
          <w:rFonts w:ascii="Calibri" w:hAnsi="Calibri"/>
          <w:sz w:val="20"/>
          <w:szCs w:val="20"/>
        </w:rPr>
        <w:t>historique</w:t>
      </w:r>
      <w:r w:rsidR="000316C7">
        <w:rPr>
          <w:rFonts w:ascii="Calibri" w:hAnsi="Calibri"/>
          <w:sz w:val="20"/>
          <w:szCs w:val="20"/>
        </w:rPr>
        <w:t>s</w:t>
      </w:r>
      <w:r w:rsidR="004C2451">
        <w:rPr>
          <w:rFonts w:ascii="Calibri" w:hAnsi="Calibri"/>
          <w:sz w:val="20"/>
          <w:szCs w:val="20"/>
        </w:rPr>
        <w:t> </w:t>
      </w:r>
      <w:r w:rsidR="003D3BD8">
        <w:rPr>
          <w:rFonts w:ascii="Calibri" w:hAnsi="Calibri"/>
          <w:sz w:val="20"/>
          <w:szCs w:val="20"/>
        </w:rPr>
        <w:t>200</w:t>
      </w:r>
      <w:r w:rsidR="004C2451">
        <w:rPr>
          <w:rFonts w:ascii="Calibri" w:hAnsi="Calibri"/>
          <w:sz w:val="20"/>
          <w:szCs w:val="20"/>
        </w:rPr>
        <w:t>7</w:t>
      </w:r>
    </w:p>
    <w:p w14:paraId="7C673769" w14:textId="690A5DE3" w:rsidR="002D26EB" w:rsidRDefault="004C2451" w:rsidP="008855C2">
      <w:pPr>
        <w:pStyle w:val="normalformulaire"/>
        <w:tabs>
          <w:tab w:val="left" w:pos="9356"/>
          <w:tab w:val="right" w:pos="10772"/>
        </w:tabs>
        <w:rPr>
          <w:rFonts w:ascii="Calibri" w:hAnsi="Calibri"/>
          <w:sz w:val="20"/>
          <w:szCs w:val="20"/>
        </w:rPr>
      </w:pP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w:t>
      </w:r>
      <w:r w:rsidR="008855C2">
        <w:rPr>
          <w:rFonts w:ascii="Calibri" w:hAnsi="Calibri"/>
          <w:sz w:val="20"/>
          <w:szCs w:val="20"/>
        </w:rPr>
        <w:t>Zones</w:t>
      </w:r>
      <w:r>
        <w:rPr>
          <w:rFonts w:ascii="Calibri" w:hAnsi="Calibri"/>
          <w:sz w:val="20"/>
          <w:szCs w:val="20"/>
        </w:rPr>
        <w:t xml:space="preserve"> </w:t>
      </w:r>
      <w:r w:rsidR="000316C7" w:rsidRPr="0071466D">
        <w:rPr>
          <w:rFonts w:ascii="Calibri" w:hAnsi="Calibri" w:cs="Arial"/>
          <w:sz w:val="20"/>
          <w:szCs w:val="20"/>
        </w:rPr>
        <w:t>vulnérable</w:t>
      </w:r>
      <w:r w:rsidR="008A27CA">
        <w:rPr>
          <w:rFonts w:ascii="Calibri" w:hAnsi="Calibri" w:cs="Arial"/>
          <w:sz w:val="20"/>
          <w:szCs w:val="20"/>
        </w:rPr>
        <w:t>s  </w:t>
      </w:r>
      <w:r>
        <w:rPr>
          <w:rFonts w:ascii="Calibri" w:hAnsi="Calibri"/>
          <w:sz w:val="20"/>
          <w:szCs w:val="20"/>
        </w:rPr>
        <w:t>historique</w:t>
      </w:r>
      <w:r w:rsidR="000316C7">
        <w:rPr>
          <w:rFonts w:ascii="Calibri" w:hAnsi="Calibri"/>
          <w:sz w:val="20"/>
          <w:szCs w:val="20"/>
        </w:rPr>
        <w:t>s</w:t>
      </w:r>
      <w:r>
        <w:rPr>
          <w:rFonts w:ascii="Calibri" w:hAnsi="Calibri"/>
          <w:sz w:val="20"/>
          <w:szCs w:val="20"/>
        </w:rPr>
        <w:t> 2012</w:t>
      </w:r>
    </w:p>
    <w:p w14:paraId="1EC5AC09" w14:textId="1229A6A8" w:rsidR="001819F7" w:rsidRPr="00F91286" w:rsidRDefault="001819F7" w:rsidP="008855C2">
      <w:pPr>
        <w:pStyle w:val="normalformulaire"/>
        <w:tabs>
          <w:tab w:val="left" w:pos="9356"/>
          <w:tab w:val="right" w:pos="10772"/>
        </w:tabs>
        <w:rPr>
          <w:rFonts w:ascii="Calibri" w:hAnsi="Calibri" w:cs="Arial"/>
          <w:sz w:val="20"/>
          <w:szCs w:val="20"/>
        </w:rPr>
      </w:pPr>
      <w:r w:rsidRPr="00A70B10">
        <w:rPr>
          <w:rFonts w:ascii="Calibri" w:hAnsi="Calibri" w:cs="Calibri"/>
          <w:sz w:val="20"/>
          <w:szCs w:val="20"/>
        </w:rPr>
        <w:fldChar w:fldCharType="begin">
          <w:ffData>
            <w:name w:val=""/>
            <w:enabled/>
            <w:calcOnExit w:val="0"/>
            <w:checkBox>
              <w:sizeAuto/>
              <w:default w:val="0"/>
            </w:checkBox>
          </w:ffData>
        </w:fldChar>
      </w:r>
      <w:r w:rsidRPr="00A70B10">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A70B10">
        <w:rPr>
          <w:rFonts w:ascii="Calibri" w:hAnsi="Calibri" w:cs="Calibri"/>
          <w:sz w:val="20"/>
          <w:szCs w:val="20"/>
        </w:rPr>
        <w:fldChar w:fldCharType="end"/>
      </w:r>
      <w:r>
        <w:rPr>
          <w:rFonts w:ascii="Calibri" w:hAnsi="Calibri" w:cs="Calibri"/>
          <w:sz w:val="20"/>
          <w:szCs w:val="20"/>
        </w:rPr>
        <w:t xml:space="preserve"> </w:t>
      </w:r>
      <w:r w:rsidR="008855C2" w:rsidRPr="003A42CD">
        <w:rPr>
          <w:rFonts w:ascii="Calibri" w:hAnsi="Calibri" w:cs="Calibri"/>
          <w:sz w:val="20"/>
          <w:szCs w:val="20"/>
        </w:rPr>
        <w:t>Zones</w:t>
      </w:r>
      <w:r w:rsidR="000316C7" w:rsidRPr="003A42CD">
        <w:rPr>
          <w:rFonts w:ascii="Calibri" w:hAnsi="Calibri" w:cs="Calibri"/>
          <w:sz w:val="20"/>
          <w:szCs w:val="20"/>
        </w:rPr>
        <w:t xml:space="preserve"> </w:t>
      </w:r>
      <w:r w:rsidR="000316C7" w:rsidRPr="0071466D">
        <w:rPr>
          <w:rFonts w:ascii="Calibri" w:hAnsi="Calibri" w:cs="Arial"/>
          <w:sz w:val="20"/>
          <w:szCs w:val="20"/>
        </w:rPr>
        <w:t>vulnérable</w:t>
      </w:r>
      <w:r w:rsidR="008A27CA">
        <w:rPr>
          <w:rFonts w:ascii="Calibri" w:hAnsi="Calibri" w:cs="Arial"/>
          <w:sz w:val="20"/>
          <w:szCs w:val="20"/>
        </w:rPr>
        <w:t>s  </w:t>
      </w:r>
      <w:r w:rsidR="000316C7" w:rsidRPr="003A42CD">
        <w:rPr>
          <w:rFonts w:ascii="Calibri" w:hAnsi="Calibri"/>
          <w:sz w:val="20"/>
          <w:szCs w:val="20"/>
        </w:rPr>
        <w:t>2015</w:t>
      </w:r>
      <w:r w:rsidR="000316C7">
        <w:rPr>
          <w:rFonts w:ascii="Calibri" w:hAnsi="Calibri"/>
          <w:sz w:val="20"/>
          <w:szCs w:val="20"/>
        </w:rPr>
        <w:t xml:space="preserve"> bassin Adour Garonne</w:t>
      </w:r>
    </w:p>
    <w:p w14:paraId="20659689" w14:textId="04685572" w:rsidR="002D26EB" w:rsidRPr="003A42CD" w:rsidRDefault="002D26EB" w:rsidP="008855C2">
      <w:pPr>
        <w:pStyle w:val="normalformulaire"/>
        <w:tabs>
          <w:tab w:val="left" w:pos="9356"/>
          <w:tab w:val="right" w:pos="10772"/>
        </w:tabs>
        <w:rPr>
          <w:rFonts w:ascii="Calibri" w:hAnsi="Calibri"/>
          <w:sz w:val="20"/>
          <w:szCs w:val="20"/>
        </w:rPr>
      </w:pPr>
      <w:r w:rsidRPr="003A42CD">
        <w:rPr>
          <w:rFonts w:ascii="Calibri" w:hAnsi="Calibri" w:cs="Calibri"/>
          <w:sz w:val="20"/>
          <w:szCs w:val="20"/>
        </w:rPr>
        <w:fldChar w:fldCharType="begin">
          <w:ffData>
            <w:name w:val="CaseACocher1"/>
            <w:enabled/>
            <w:calcOnExit w:val="0"/>
            <w:checkBox>
              <w:sizeAuto/>
              <w:default w:val="0"/>
            </w:checkBox>
          </w:ffData>
        </w:fldChar>
      </w:r>
      <w:r w:rsidRPr="003A42CD">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3A42CD">
        <w:rPr>
          <w:rFonts w:ascii="Calibri" w:hAnsi="Calibri" w:cs="Calibri"/>
          <w:sz w:val="20"/>
          <w:szCs w:val="20"/>
        </w:rPr>
        <w:fldChar w:fldCharType="end"/>
      </w:r>
      <w:r w:rsidRPr="003A42CD">
        <w:rPr>
          <w:rFonts w:ascii="Calibri" w:hAnsi="Calibri" w:cs="Calibri"/>
          <w:sz w:val="20"/>
          <w:szCs w:val="20"/>
        </w:rPr>
        <w:t xml:space="preserve"> </w:t>
      </w:r>
      <w:r w:rsidR="008855C2" w:rsidRPr="003A42CD">
        <w:rPr>
          <w:rFonts w:ascii="Calibri" w:hAnsi="Calibri" w:cs="Calibri"/>
          <w:sz w:val="20"/>
          <w:szCs w:val="20"/>
        </w:rPr>
        <w:t>Zones</w:t>
      </w:r>
      <w:r w:rsidR="003D3BD8" w:rsidRPr="003A42CD">
        <w:rPr>
          <w:rFonts w:ascii="Calibri" w:hAnsi="Calibri" w:cs="Calibri"/>
          <w:sz w:val="20"/>
          <w:szCs w:val="20"/>
        </w:rPr>
        <w:t xml:space="preserve"> </w:t>
      </w:r>
      <w:r w:rsidR="000316C7" w:rsidRPr="0071466D">
        <w:rPr>
          <w:rFonts w:ascii="Calibri" w:hAnsi="Calibri" w:cs="Arial"/>
          <w:sz w:val="20"/>
          <w:szCs w:val="20"/>
        </w:rPr>
        <w:t>vulnérable</w:t>
      </w:r>
      <w:r w:rsidR="008A27CA">
        <w:rPr>
          <w:rFonts w:ascii="Calibri" w:hAnsi="Calibri" w:cs="Arial"/>
          <w:sz w:val="20"/>
          <w:szCs w:val="20"/>
        </w:rPr>
        <w:t>s  </w:t>
      </w:r>
      <w:r w:rsidR="000316C7">
        <w:rPr>
          <w:rFonts w:ascii="Calibri" w:hAnsi="Calibri"/>
          <w:sz w:val="20"/>
          <w:szCs w:val="20"/>
        </w:rPr>
        <w:t>2017 bassin Loire-Bretagne</w:t>
      </w:r>
    </w:p>
    <w:p w14:paraId="47DC774B" w14:textId="77777777" w:rsidR="002D26EB" w:rsidRPr="003A42CD" w:rsidRDefault="002D26EB" w:rsidP="002D26EB">
      <w:pPr>
        <w:rPr>
          <w:rFonts w:ascii="Calibri" w:hAnsi="Calibri"/>
          <w:b/>
        </w:rPr>
      </w:pPr>
    </w:p>
    <w:p w14:paraId="012B67E0" w14:textId="6064E00B" w:rsidR="00D55A9A" w:rsidRDefault="00752D80" w:rsidP="00F27944">
      <w:pPr>
        <w:pStyle w:val="normalformulaire"/>
        <w:rPr>
          <w:rFonts w:ascii="Calibri" w:hAnsi="Calibri"/>
          <w:b/>
          <w:sz w:val="20"/>
          <w:szCs w:val="20"/>
        </w:rPr>
      </w:pPr>
      <w:r w:rsidRPr="003A42CD">
        <w:rPr>
          <w:rFonts w:ascii="Calibri" w:hAnsi="Calibri"/>
          <w:b/>
          <w:sz w:val="20"/>
          <w:szCs w:val="20"/>
        </w:rPr>
        <w:t>b</w:t>
      </w:r>
      <w:r w:rsidR="002A419F" w:rsidRPr="003A42CD">
        <w:rPr>
          <w:rFonts w:ascii="Calibri" w:hAnsi="Calibri"/>
          <w:b/>
          <w:sz w:val="20"/>
          <w:szCs w:val="20"/>
        </w:rPr>
        <w:t>. Atelier d’élevage / Productions sur l’exploitation</w:t>
      </w:r>
    </w:p>
    <w:p w14:paraId="18F3FAE3" w14:textId="77777777" w:rsidR="00F27944" w:rsidRDefault="00F27944" w:rsidP="00F27944">
      <w:pPr>
        <w:pStyle w:val="normalformulaire"/>
        <w:rPr>
          <w:rFonts w:ascii="Calibri" w:hAnsi="Calibri"/>
          <w:sz w:val="20"/>
          <w:szCs w:val="20"/>
        </w:rPr>
      </w:pPr>
    </w:p>
    <w:p w14:paraId="2E08B9E3" w14:textId="5E28C0B6" w:rsidR="008A27CA" w:rsidRDefault="008A27CA" w:rsidP="008A27CA">
      <w:pPr>
        <w:widowControl w:val="0"/>
        <w:tabs>
          <w:tab w:val="left" w:pos="2552"/>
          <w:tab w:val="left" w:pos="5245"/>
          <w:tab w:val="left" w:pos="7938"/>
        </w:tabs>
        <w:suppressAutoHyphens/>
        <w:autoSpaceDN w:val="0"/>
        <w:textAlignment w:val="baseline"/>
        <w:rPr>
          <w:rFonts w:ascii="Calibri" w:hAnsi="Calibri" w:cs="Calibri"/>
          <w:kern w:val="3"/>
        </w:rPr>
      </w:pPr>
      <w:r w:rsidRPr="00F27944">
        <w:rPr>
          <w:rFonts w:ascii="Calibri" w:hAnsi="Calibri" w:cs="Calibri"/>
        </w:rPr>
        <w:fldChar w:fldCharType="begin">
          <w:ffData>
            <w:name w:val="CaseACocher1"/>
            <w:enabled/>
            <w:calcOnExit w:val="0"/>
            <w:checkBox>
              <w:sizeAuto/>
              <w:default w:val="0"/>
            </w:checkBox>
          </w:ffData>
        </w:fldChar>
      </w:r>
      <w:r w:rsidRPr="00F27944">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27944">
        <w:rPr>
          <w:rFonts w:ascii="Calibri" w:hAnsi="Calibri" w:cs="Calibri"/>
        </w:rPr>
        <w:fldChar w:fldCharType="end"/>
      </w:r>
      <w:r w:rsidRPr="00F27944">
        <w:rPr>
          <w:rFonts w:ascii="Calibri" w:hAnsi="Calibri" w:cs="Calibri"/>
        </w:rPr>
        <w:t xml:space="preserve"> </w:t>
      </w:r>
      <w:r w:rsidRPr="00F27944">
        <w:rPr>
          <w:rFonts w:ascii="Calibri" w:hAnsi="Calibri" w:cs="Calibri"/>
          <w:kern w:val="3"/>
        </w:rPr>
        <w:t xml:space="preserve"> </w:t>
      </w:r>
      <w:r>
        <w:rPr>
          <w:rFonts w:ascii="Calibri" w:hAnsi="Calibri" w:cs="Calibri"/>
          <w:kern w:val="3"/>
          <w:u w:val="single"/>
        </w:rPr>
        <w:t>Elevage</w:t>
      </w:r>
      <w:r w:rsidRPr="00F27944">
        <w:rPr>
          <w:rFonts w:ascii="Calibri" w:hAnsi="Calibri" w:cs="Calibri"/>
          <w:kern w:val="3"/>
          <w:u w:val="single"/>
        </w:rPr>
        <w:t>:</w:t>
      </w:r>
      <w:r w:rsidRPr="00F27944">
        <w:rPr>
          <w:rFonts w:ascii="Calibri" w:hAnsi="Calibri" w:cs="Calibri"/>
          <w:kern w:val="3"/>
        </w:rPr>
        <w:t xml:space="preserve"> </w:t>
      </w:r>
    </w:p>
    <w:p w14:paraId="30865F74" w14:textId="77777777" w:rsidR="008A27CA" w:rsidRDefault="008A27CA" w:rsidP="00F27944">
      <w:pPr>
        <w:pStyle w:val="normalformulaire"/>
        <w:rPr>
          <w:rFonts w:ascii="Calibri" w:hAnsi="Calibri"/>
          <w:sz w:val="20"/>
          <w:szCs w:val="20"/>
        </w:rPr>
      </w:pPr>
    </w:p>
    <w:tbl>
      <w:tblPr>
        <w:tblStyle w:val="Grilledutableau"/>
        <w:tblW w:w="0" w:type="auto"/>
        <w:tblInd w:w="426" w:type="dxa"/>
        <w:tblLook w:val="04A0" w:firstRow="1" w:lastRow="0" w:firstColumn="1" w:lastColumn="0" w:noHBand="0" w:noVBand="1"/>
      </w:tblPr>
      <w:tblGrid>
        <w:gridCol w:w="2729"/>
        <w:gridCol w:w="2700"/>
        <w:gridCol w:w="2701"/>
        <w:gridCol w:w="2432"/>
      </w:tblGrid>
      <w:tr w:rsidR="00206672" w14:paraId="1D29C6A7" w14:textId="3B68127A" w:rsidTr="00206672">
        <w:tc>
          <w:tcPr>
            <w:tcW w:w="2729" w:type="dxa"/>
            <w:tcBorders>
              <w:top w:val="nil"/>
              <w:left w:val="nil"/>
              <w:bottom w:val="single" w:sz="4" w:space="0" w:color="auto"/>
              <w:right w:val="single" w:sz="4" w:space="0" w:color="auto"/>
            </w:tcBorders>
            <w:shd w:val="clear" w:color="auto" w:fill="auto"/>
            <w:vAlign w:val="center"/>
          </w:tcPr>
          <w:p w14:paraId="2CFE4D69" w14:textId="5C760186" w:rsidR="00206672" w:rsidRDefault="00206672" w:rsidP="000316C7">
            <w:pPr>
              <w:pStyle w:val="normalformulaire"/>
              <w:tabs>
                <w:tab w:val="left" w:pos="1985"/>
                <w:tab w:val="left" w:pos="9356"/>
              </w:tabs>
              <w:jc w:val="center"/>
              <w:rPr>
                <w:rFonts w:ascii="Calibri" w:hAnsi="Calibri"/>
                <w:sz w:val="20"/>
                <w:szCs w:val="20"/>
              </w:rPr>
            </w:pPr>
          </w:p>
        </w:tc>
        <w:tc>
          <w:tcPr>
            <w:tcW w:w="270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2EC86D1" w14:textId="3F12DDE4" w:rsidR="00206672" w:rsidRDefault="00206672" w:rsidP="000316C7">
            <w:pPr>
              <w:pStyle w:val="normalformulaire"/>
              <w:tabs>
                <w:tab w:val="left" w:pos="1985"/>
                <w:tab w:val="left" w:pos="9356"/>
              </w:tabs>
              <w:jc w:val="center"/>
              <w:rPr>
                <w:rFonts w:ascii="Calibri" w:hAnsi="Calibri"/>
                <w:sz w:val="20"/>
                <w:szCs w:val="20"/>
              </w:rPr>
            </w:pPr>
            <w:r>
              <w:rPr>
                <w:rFonts w:ascii="Calibri" w:hAnsi="Calibri"/>
                <w:sz w:val="20"/>
                <w:szCs w:val="20"/>
              </w:rPr>
              <w:t>EFFECTIFS AVANT PROJET</w:t>
            </w:r>
          </w:p>
        </w:tc>
        <w:tc>
          <w:tcPr>
            <w:tcW w:w="2701" w:type="dxa"/>
            <w:tcBorders>
              <w:left w:val="single" w:sz="4" w:space="0" w:color="auto"/>
            </w:tcBorders>
            <w:shd w:val="clear" w:color="auto" w:fill="DDD9C3" w:themeFill="background2" w:themeFillShade="E6"/>
            <w:vAlign w:val="center"/>
          </w:tcPr>
          <w:p w14:paraId="0DB94399" w14:textId="77777777" w:rsidR="00206672" w:rsidRDefault="00206672" w:rsidP="000316C7">
            <w:pPr>
              <w:pStyle w:val="normalformulaire"/>
              <w:tabs>
                <w:tab w:val="left" w:pos="1985"/>
                <w:tab w:val="left" w:pos="9356"/>
              </w:tabs>
              <w:jc w:val="center"/>
              <w:rPr>
                <w:rFonts w:ascii="Calibri" w:hAnsi="Calibri"/>
                <w:sz w:val="20"/>
                <w:szCs w:val="20"/>
              </w:rPr>
            </w:pPr>
            <w:r>
              <w:rPr>
                <w:rFonts w:ascii="Calibri" w:hAnsi="Calibri"/>
                <w:sz w:val="20"/>
                <w:szCs w:val="20"/>
              </w:rPr>
              <w:t>EFFECTIFS APRES PROJET</w:t>
            </w:r>
          </w:p>
          <w:p w14:paraId="36FCD951" w14:textId="7EA3C0D2" w:rsidR="00206672" w:rsidRPr="008A27CA" w:rsidRDefault="00206672" w:rsidP="000316C7">
            <w:pPr>
              <w:pStyle w:val="normalformulaire"/>
              <w:tabs>
                <w:tab w:val="left" w:pos="1985"/>
                <w:tab w:val="left" w:pos="9356"/>
              </w:tabs>
              <w:jc w:val="center"/>
              <w:rPr>
                <w:rFonts w:ascii="Calibri" w:hAnsi="Calibri"/>
                <w:i/>
                <w:sz w:val="20"/>
                <w:szCs w:val="20"/>
              </w:rPr>
            </w:pPr>
            <w:r w:rsidRPr="008A27CA">
              <w:rPr>
                <w:rFonts w:ascii="Calibri" w:hAnsi="Calibri"/>
                <w:i/>
                <w:sz w:val="18"/>
                <w:szCs w:val="20"/>
              </w:rPr>
              <w:t>Si concerné par une évolution d’effectif en lien avec le projet</w:t>
            </w:r>
          </w:p>
        </w:tc>
        <w:tc>
          <w:tcPr>
            <w:tcW w:w="2432" w:type="dxa"/>
            <w:tcBorders>
              <w:left w:val="single" w:sz="4" w:space="0" w:color="auto"/>
            </w:tcBorders>
            <w:shd w:val="clear" w:color="auto" w:fill="DDD9C3" w:themeFill="background2" w:themeFillShade="E6"/>
          </w:tcPr>
          <w:p w14:paraId="3DFA7FCC" w14:textId="5624CED2" w:rsidR="00206672" w:rsidRPr="006C6569" w:rsidRDefault="00206672" w:rsidP="000316C7">
            <w:pPr>
              <w:pStyle w:val="normalformulaire"/>
              <w:tabs>
                <w:tab w:val="left" w:pos="1985"/>
                <w:tab w:val="left" w:pos="9356"/>
              </w:tabs>
              <w:jc w:val="center"/>
              <w:rPr>
                <w:rFonts w:ascii="Calibri" w:hAnsi="Calibri"/>
                <w:i/>
                <w:color w:val="FF0000"/>
                <w:sz w:val="20"/>
                <w:szCs w:val="20"/>
              </w:rPr>
            </w:pPr>
            <w:r w:rsidRPr="006C6569">
              <w:rPr>
                <w:rFonts w:ascii="Calibri" w:hAnsi="Calibri"/>
                <w:i/>
                <w:color w:val="FF0000"/>
                <w:sz w:val="20"/>
                <w:szCs w:val="20"/>
              </w:rPr>
              <w:t>Et si besoin</w:t>
            </w:r>
          </w:p>
          <w:p w14:paraId="469D2E33" w14:textId="125E489E" w:rsidR="00206672" w:rsidRPr="006C6569" w:rsidRDefault="00206672" w:rsidP="000316C7">
            <w:pPr>
              <w:pStyle w:val="normalformulaire"/>
              <w:tabs>
                <w:tab w:val="left" w:pos="1985"/>
                <w:tab w:val="left" w:pos="9356"/>
              </w:tabs>
              <w:jc w:val="center"/>
              <w:rPr>
                <w:rFonts w:ascii="Calibri" w:hAnsi="Calibri"/>
                <w:color w:val="FF0000"/>
                <w:sz w:val="20"/>
                <w:szCs w:val="20"/>
              </w:rPr>
            </w:pPr>
            <w:r w:rsidRPr="006C6569">
              <w:rPr>
                <w:rFonts w:ascii="Calibri" w:hAnsi="Calibri"/>
                <w:color w:val="FF0000"/>
                <w:sz w:val="20"/>
                <w:szCs w:val="20"/>
              </w:rPr>
              <w:t>EFFECTIF CONCERNES</w:t>
            </w:r>
          </w:p>
          <w:p w14:paraId="22999C94" w14:textId="5B12CA1F" w:rsidR="00206672" w:rsidRPr="00206672" w:rsidRDefault="00206672" w:rsidP="007203E5">
            <w:pPr>
              <w:pStyle w:val="normalformulaire"/>
              <w:tabs>
                <w:tab w:val="left" w:pos="1985"/>
                <w:tab w:val="left" w:pos="9356"/>
              </w:tabs>
              <w:jc w:val="center"/>
              <w:rPr>
                <w:rFonts w:ascii="Calibri" w:hAnsi="Calibri"/>
                <w:i/>
                <w:sz w:val="20"/>
                <w:szCs w:val="20"/>
              </w:rPr>
            </w:pPr>
            <w:r w:rsidRPr="006C6569">
              <w:rPr>
                <w:rFonts w:ascii="Calibri" w:hAnsi="Calibri"/>
                <w:i/>
                <w:color w:val="FF0000"/>
                <w:sz w:val="20"/>
                <w:szCs w:val="20"/>
              </w:rPr>
              <w:t>par le projet</w:t>
            </w:r>
          </w:p>
        </w:tc>
      </w:tr>
      <w:tr w:rsidR="00206672" w14:paraId="0A2FEE06" w14:textId="7A188D77" w:rsidTr="00206672">
        <w:tc>
          <w:tcPr>
            <w:tcW w:w="2729" w:type="dxa"/>
            <w:tcBorders>
              <w:top w:val="single" w:sz="4" w:space="0" w:color="auto"/>
            </w:tcBorders>
          </w:tcPr>
          <w:p w14:paraId="66B6C06B" w14:textId="3DBE542E"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Palmipèdes gras</w:t>
            </w:r>
          </w:p>
        </w:tc>
        <w:tc>
          <w:tcPr>
            <w:tcW w:w="2700" w:type="dxa"/>
            <w:tcBorders>
              <w:top w:val="single" w:sz="4" w:space="0" w:color="auto"/>
            </w:tcBorders>
          </w:tcPr>
          <w:p w14:paraId="0C00BB37"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131AE781"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1AF7F4CF" w14:textId="77777777" w:rsidR="00206672" w:rsidRDefault="00206672" w:rsidP="005B3370">
            <w:pPr>
              <w:pStyle w:val="normalformulaire"/>
              <w:tabs>
                <w:tab w:val="left" w:pos="1985"/>
                <w:tab w:val="left" w:pos="9356"/>
              </w:tabs>
              <w:rPr>
                <w:rFonts w:ascii="Calibri" w:hAnsi="Calibri"/>
                <w:sz w:val="20"/>
                <w:szCs w:val="20"/>
              </w:rPr>
            </w:pPr>
          </w:p>
        </w:tc>
      </w:tr>
      <w:tr w:rsidR="00206672" w14:paraId="242BFE45" w14:textId="3577764D" w:rsidTr="00206672">
        <w:tc>
          <w:tcPr>
            <w:tcW w:w="2729" w:type="dxa"/>
          </w:tcPr>
          <w:p w14:paraId="6BCB0B75" w14:textId="49B03D28"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cs="Calibri"/>
                <w:sz w:val="20"/>
                <w:szCs w:val="20"/>
              </w:rPr>
              <w:t>Volailles de chair</w:t>
            </w:r>
          </w:p>
        </w:tc>
        <w:tc>
          <w:tcPr>
            <w:tcW w:w="2700" w:type="dxa"/>
          </w:tcPr>
          <w:p w14:paraId="678378F1"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39C3B60E"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43023E4A" w14:textId="77777777" w:rsidR="00206672" w:rsidRDefault="00206672" w:rsidP="005B3370">
            <w:pPr>
              <w:pStyle w:val="normalformulaire"/>
              <w:tabs>
                <w:tab w:val="left" w:pos="1985"/>
                <w:tab w:val="left" w:pos="9356"/>
              </w:tabs>
              <w:rPr>
                <w:rFonts w:ascii="Calibri" w:hAnsi="Calibri"/>
                <w:sz w:val="20"/>
                <w:szCs w:val="20"/>
              </w:rPr>
            </w:pPr>
          </w:p>
        </w:tc>
      </w:tr>
      <w:tr w:rsidR="00206672" w14:paraId="3CCC004F" w14:textId="481C8050" w:rsidTr="00206672">
        <w:tc>
          <w:tcPr>
            <w:tcW w:w="2729" w:type="dxa"/>
          </w:tcPr>
          <w:p w14:paraId="46C665F9" w14:textId="2A0F1B1A"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Bovins lait</w:t>
            </w:r>
          </w:p>
        </w:tc>
        <w:tc>
          <w:tcPr>
            <w:tcW w:w="2700" w:type="dxa"/>
          </w:tcPr>
          <w:p w14:paraId="4442D12E"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525FB5BD"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08735854" w14:textId="77777777" w:rsidR="00206672" w:rsidRDefault="00206672" w:rsidP="005B3370">
            <w:pPr>
              <w:pStyle w:val="normalformulaire"/>
              <w:tabs>
                <w:tab w:val="left" w:pos="1985"/>
                <w:tab w:val="left" w:pos="9356"/>
              </w:tabs>
              <w:rPr>
                <w:rFonts w:ascii="Calibri" w:hAnsi="Calibri"/>
                <w:sz w:val="20"/>
                <w:szCs w:val="20"/>
              </w:rPr>
            </w:pPr>
          </w:p>
        </w:tc>
      </w:tr>
      <w:tr w:rsidR="00206672" w14:paraId="77189D53" w14:textId="4C104B22" w:rsidTr="00206672">
        <w:tc>
          <w:tcPr>
            <w:tcW w:w="2729" w:type="dxa"/>
          </w:tcPr>
          <w:p w14:paraId="13E21195" w14:textId="5311703A"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cs="Calibri"/>
                <w:sz w:val="20"/>
                <w:szCs w:val="20"/>
              </w:rPr>
              <w:t>Bovins viande</w:t>
            </w:r>
          </w:p>
        </w:tc>
        <w:tc>
          <w:tcPr>
            <w:tcW w:w="2700" w:type="dxa"/>
          </w:tcPr>
          <w:p w14:paraId="62C93CFF"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5D35E17F"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281F2F2B" w14:textId="77777777" w:rsidR="00206672" w:rsidRDefault="00206672" w:rsidP="005B3370">
            <w:pPr>
              <w:pStyle w:val="normalformulaire"/>
              <w:tabs>
                <w:tab w:val="left" w:pos="1985"/>
                <w:tab w:val="left" w:pos="9356"/>
              </w:tabs>
              <w:rPr>
                <w:rFonts w:ascii="Calibri" w:hAnsi="Calibri"/>
                <w:sz w:val="20"/>
                <w:szCs w:val="20"/>
              </w:rPr>
            </w:pPr>
          </w:p>
        </w:tc>
      </w:tr>
      <w:tr w:rsidR="00206672" w14:paraId="4BAB819B" w14:textId="4F6159F7" w:rsidTr="00206672">
        <w:tc>
          <w:tcPr>
            <w:tcW w:w="2729" w:type="dxa"/>
          </w:tcPr>
          <w:p w14:paraId="7DD22CAE" w14:textId="69E47102" w:rsidR="00206672" w:rsidRDefault="00206672" w:rsidP="005B3370">
            <w:pPr>
              <w:pStyle w:val="normalformulaire"/>
              <w:tabs>
                <w:tab w:val="left" w:pos="1985"/>
                <w:tab w:val="left" w:pos="9356"/>
              </w:tabs>
              <w:rPr>
                <w:rFonts w:ascii="Calibri" w:hAnsi="Calibri"/>
                <w:sz w:val="20"/>
                <w:szCs w:val="20"/>
              </w:rPr>
            </w:pPr>
            <w:r>
              <w:rPr>
                <w:rFonts w:ascii="Calibri" w:hAnsi="Calibri"/>
                <w:sz w:val="20"/>
                <w:szCs w:val="20"/>
              </w:rPr>
              <w:t>Caprin lait</w:t>
            </w:r>
          </w:p>
        </w:tc>
        <w:tc>
          <w:tcPr>
            <w:tcW w:w="2700" w:type="dxa"/>
          </w:tcPr>
          <w:p w14:paraId="0308FA83"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0A7F2B44"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64C52E4C" w14:textId="77777777" w:rsidR="00206672" w:rsidRDefault="00206672" w:rsidP="005B3370">
            <w:pPr>
              <w:pStyle w:val="normalformulaire"/>
              <w:tabs>
                <w:tab w:val="left" w:pos="1985"/>
                <w:tab w:val="left" w:pos="9356"/>
              </w:tabs>
              <w:rPr>
                <w:rFonts w:ascii="Calibri" w:hAnsi="Calibri"/>
                <w:sz w:val="20"/>
                <w:szCs w:val="20"/>
              </w:rPr>
            </w:pPr>
          </w:p>
        </w:tc>
      </w:tr>
      <w:tr w:rsidR="00206672" w14:paraId="1A46AD4B" w14:textId="7B8E0414" w:rsidTr="00206672">
        <w:tc>
          <w:tcPr>
            <w:tcW w:w="2729" w:type="dxa"/>
          </w:tcPr>
          <w:p w14:paraId="25707B05" w14:textId="0BA848B6"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Caprin viande</w:t>
            </w:r>
          </w:p>
        </w:tc>
        <w:tc>
          <w:tcPr>
            <w:tcW w:w="2700" w:type="dxa"/>
          </w:tcPr>
          <w:p w14:paraId="672C3ED7"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2773A326"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123F77BE" w14:textId="77777777" w:rsidR="00206672" w:rsidRDefault="00206672" w:rsidP="005B3370">
            <w:pPr>
              <w:pStyle w:val="normalformulaire"/>
              <w:tabs>
                <w:tab w:val="left" w:pos="1985"/>
                <w:tab w:val="left" w:pos="9356"/>
              </w:tabs>
              <w:rPr>
                <w:rFonts w:ascii="Calibri" w:hAnsi="Calibri"/>
                <w:sz w:val="20"/>
                <w:szCs w:val="20"/>
              </w:rPr>
            </w:pPr>
          </w:p>
        </w:tc>
      </w:tr>
      <w:tr w:rsidR="00206672" w14:paraId="06DB8CDC" w14:textId="27E16CE5" w:rsidTr="00206672">
        <w:tc>
          <w:tcPr>
            <w:tcW w:w="2729" w:type="dxa"/>
          </w:tcPr>
          <w:p w14:paraId="4A79D63E" w14:textId="5C32ADBC"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Ovin lait</w:t>
            </w:r>
          </w:p>
        </w:tc>
        <w:tc>
          <w:tcPr>
            <w:tcW w:w="2700" w:type="dxa"/>
          </w:tcPr>
          <w:p w14:paraId="3F1CD76C"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50812E56"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0E1B61DD" w14:textId="77777777" w:rsidR="00206672" w:rsidRDefault="00206672" w:rsidP="005B3370">
            <w:pPr>
              <w:pStyle w:val="normalformulaire"/>
              <w:tabs>
                <w:tab w:val="left" w:pos="1985"/>
                <w:tab w:val="left" w:pos="9356"/>
              </w:tabs>
              <w:rPr>
                <w:rFonts w:ascii="Calibri" w:hAnsi="Calibri"/>
                <w:sz w:val="20"/>
                <w:szCs w:val="20"/>
              </w:rPr>
            </w:pPr>
          </w:p>
        </w:tc>
      </w:tr>
      <w:tr w:rsidR="00206672" w14:paraId="670476AD" w14:textId="4B861880" w:rsidTr="00206672">
        <w:tc>
          <w:tcPr>
            <w:tcW w:w="2729" w:type="dxa"/>
          </w:tcPr>
          <w:p w14:paraId="520C1CC7" w14:textId="6567CEA3"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Ovin viande</w:t>
            </w:r>
          </w:p>
        </w:tc>
        <w:tc>
          <w:tcPr>
            <w:tcW w:w="2700" w:type="dxa"/>
          </w:tcPr>
          <w:p w14:paraId="35B8D343"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0E8D8A6F"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7266CFB2" w14:textId="77777777" w:rsidR="00206672" w:rsidRDefault="00206672" w:rsidP="005B3370">
            <w:pPr>
              <w:pStyle w:val="normalformulaire"/>
              <w:tabs>
                <w:tab w:val="left" w:pos="1985"/>
                <w:tab w:val="left" w:pos="9356"/>
              </w:tabs>
              <w:rPr>
                <w:rFonts w:ascii="Calibri" w:hAnsi="Calibri"/>
                <w:sz w:val="20"/>
                <w:szCs w:val="20"/>
              </w:rPr>
            </w:pPr>
          </w:p>
        </w:tc>
      </w:tr>
      <w:tr w:rsidR="00206672" w14:paraId="756DDC77" w14:textId="6D3AE0C3" w:rsidTr="00206672">
        <w:tc>
          <w:tcPr>
            <w:tcW w:w="2729" w:type="dxa"/>
          </w:tcPr>
          <w:p w14:paraId="3BE0F99A" w14:textId="02104629"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Veaux de boucherie</w:t>
            </w:r>
          </w:p>
        </w:tc>
        <w:tc>
          <w:tcPr>
            <w:tcW w:w="2700" w:type="dxa"/>
          </w:tcPr>
          <w:p w14:paraId="40D45E24"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2E2C52B6"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06CD97D9" w14:textId="77777777" w:rsidR="00206672" w:rsidRDefault="00206672" w:rsidP="005B3370">
            <w:pPr>
              <w:pStyle w:val="normalformulaire"/>
              <w:tabs>
                <w:tab w:val="left" w:pos="1985"/>
                <w:tab w:val="left" w:pos="9356"/>
              </w:tabs>
              <w:rPr>
                <w:rFonts w:ascii="Calibri" w:hAnsi="Calibri"/>
                <w:sz w:val="20"/>
                <w:szCs w:val="20"/>
              </w:rPr>
            </w:pPr>
          </w:p>
        </w:tc>
      </w:tr>
      <w:tr w:rsidR="00206672" w14:paraId="028DA335" w14:textId="18470ED1" w:rsidTr="00206672">
        <w:tc>
          <w:tcPr>
            <w:tcW w:w="2729" w:type="dxa"/>
          </w:tcPr>
          <w:p w14:paraId="36EF17B7" w14:textId="7B66B15E"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Porcin</w:t>
            </w:r>
          </w:p>
        </w:tc>
        <w:tc>
          <w:tcPr>
            <w:tcW w:w="2700" w:type="dxa"/>
          </w:tcPr>
          <w:p w14:paraId="0D6D95B6"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40150C82"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79101721" w14:textId="77777777" w:rsidR="00206672" w:rsidRDefault="00206672" w:rsidP="005B3370">
            <w:pPr>
              <w:pStyle w:val="normalformulaire"/>
              <w:tabs>
                <w:tab w:val="left" w:pos="1985"/>
                <w:tab w:val="left" w:pos="9356"/>
              </w:tabs>
              <w:rPr>
                <w:rFonts w:ascii="Calibri" w:hAnsi="Calibri"/>
                <w:sz w:val="20"/>
                <w:szCs w:val="20"/>
              </w:rPr>
            </w:pPr>
          </w:p>
        </w:tc>
      </w:tr>
      <w:tr w:rsidR="00206672" w14:paraId="2D88AC33" w14:textId="79543775" w:rsidTr="00206672">
        <w:tc>
          <w:tcPr>
            <w:tcW w:w="2729" w:type="dxa"/>
          </w:tcPr>
          <w:p w14:paraId="3416899C" w14:textId="6DB1D020"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Equin/</w:t>
            </w:r>
            <w:proofErr w:type="spellStart"/>
            <w:r w:rsidRPr="003A42CD">
              <w:rPr>
                <w:rFonts w:ascii="Calibri" w:hAnsi="Calibri"/>
                <w:sz w:val="20"/>
                <w:szCs w:val="20"/>
              </w:rPr>
              <w:t>Asin</w:t>
            </w:r>
            <w:proofErr w:type="spellEnd"/>
          </w:p>
        </w:tc>
        <w:tc>
          <w:tcPr>
            <w:tcW w:w="2700" w:type="dxa"/>
          </w:tcPr>
          <w:p w14:paraId="5FAA008F"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17E45474"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2EE0880E" w14:textId="77777777" w:rsidR="00206672" w:rsidRDefault="00206672" w:rsidP="005B3370">
            <w:pPr>
              <w:pStyle w:val="normalformulaire"/>
              <w:tabs>
                <w:tab w:val="left" w:pos="1985"/>
                <w:tab w:val="left" w:pos="9356"/>
              </w:tabs>
              <w:rPr>
                <w:rFonts w:ascii="Calibri" w:hAnsi="Calibri"/>
                <w:sz w:val="20"/>
                <w:szCs w:val="20"/>
              </w:rPr>
            </w:pPr>
          </w:p>
        </w:tc>
      </w:tr>
      <w:tr w:rsidR="00206672" w14:paraId="48022C7B" w14:textId="76D040FF" w:rsidTr="00206672">
        <w:tc>
          <w:tcPr>
            <w:tcW w:w="2729" w:type="dxa"/>
          </w:tcPr>
          <w:p w14:paraId="0F7C6EEE" w14:textId="4C9F9BE5" w:rsidR="00206672" w:rsidRPr="003A42CD" w:rsidRDefault="00206672" w:rsidP="005B3370">
            <w:pPr>
              <w:pStyle w:val="normalformulaire"/>
              <w:tabs>
                <w:tab w:val="left" w:pos="1985"/>
                <w:tab w:val="left" w:pos="9356"/>
              </w:tabs>
              <w:rPr>
                <w:rFonts w:ascii="Calibri" w:hAnsi="Calibri"/>
                <w:sz w:val="20"/>
                <w:szCs w:val="20"/>
              </w:rPr>
            </w:pPr>
            <w:r>
              <w:rPr>
                <w:rFonts w:ascii="Calibri" w:hAnsi="Calibri"/>
                <w:sz w:val="20"/>
                <w:szCs w:val="20"/>
              </w:rPr>
              <w:t>Apicole</w:t>
            </w:r>
          </w:p>
        </w:tc>
        <w:tc>
          <w:tcPr>
            <w:tcW w:w="2700" w:type="dxa"/>
          </w:tcPr>
          <w:p w14:paraId="33B84CF8"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406D9BE3"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2E5A7485" w14:textId="77777777" w:rsidR="00206672" w:rsidRDefault="00206672" w:rsidP="005B3370">
            <w:pPr>
              <w:pStyle w:val="normalformulaire"/>
              <w:tabs>
                <w:tab w:val="left" w:pos="1985"/>
                <w:tab w:val="left" w:pos="9356"/>
              </w:tabs>
              <w:rPr>
                <w:rFonts w:ascii="Calibri" w:hAnsi="Calibri"/>
                <w:sz w:val="20"/>
                <w:szCs w:val="20"/>
              </w:rPr>
            </w:pPr>
          </w:p>
        </w:tc>
      </w:tr>
      <w:tr w:rsidR="00206672" w14:paraId="6FA416C2" w14:textId="5F34CBC9" w:rsidTr="00206672">
        <w:tc>
          <w:tcPr>
            <w:tcW w:w="2729" w:type="dxa"/>
          </w:tcPr>
          <w:p w14:paraId="596C88A6" w14:textId="050A0B23" w:rsidR="00206672" w:rsidRDefault="00206672" w:rsidP="005B3370">
            <w:pPr>
              <w:pStyle w:val="normalformulaire"/>
              <w:tabs>
                <w:tab w:val="left" w:pos="1985"/>
                <w:tab w:val="left" w:pos="9356"/>
              </w:tabs>
              <w:rPr>
                <w:rFonts w:ascii="Calibri" w:hAnsi="Calibri"/>
                <w:sz w:val="20"/>
                <w:szCs w:val="20"/>
              </w:rPr>
            </w:pPr>
            <w:proofErr w:type="spellStart"/>
            <w:r>
              <w:rPr>
                <w:rFonts w:ascii="Calibri" w:hAnsi="Calibri"/>
                <w:sz w:val="20"/>
                <w:szCs w:val="20"/>
              </w:rPr>
              <w:t>Cunicole</w:t>
            </w:r>
            <w:proofErr w:type="spellEnd"/>
          </w:p>
        </w:tc>
        <w:tc>
          <w:tcPr>
            <w:tcW w:w="2700" w:type="dxa"/>
          </w:tcPr>
          <w:p w14:paraId="33C332B4"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627CFA88"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077AC413" w14:textId="77777777" w:rsidR="00206672" w:rsidRDefault="00206672" w:rsidP="005B3370">
            <w:pPr>
              <w:pStyle w:val="normalformulaire"/>
              <w:tabs>
                <w:tab w:val="left" w:pos="1985"/>
                <w:tab w:val="left" w:pos="9356"/>
              </w:tabs>
              <w:rPr>
                <w:rFonts w:ascii="Calibri" w:hAnsi="Calibri"/>
                <w:sz w:val="20"/>
                <w:szCs w:val="20"/>
              </w:rPr>
            </w:pPr>
          </w:p>
        </w:tc>
      </w:tr>
      <w:tr w:rsidR="00206672" w14:paraId="1BA94156" w14:textId="0BC0CF84" w:rsidTr="00206672">
        <w:tc>
          <w:tcPr>
            <w:tcW w:w="2729" w:type="dxa"/>
          </w:tcPr>
          <w:p w14:paraId="013BCE27" w14:textId="565A0394" w:rsidR="00206672" w:rsidRDefault="00206672" w:rsidP="005B3370">
            <w:pPr>
              <w:pStyle w:val="normalformulaire"/>
              <w:tabs>
                <w:tab w:val="left" w:pos="1985"/>
                <w:tab w:val="left" w:pos="9356"/>
              </w:tabs>
              <w:rPr>
                <w:rFonts w:ascii="Calibri" w:hAnsi="Calibri"/>
                <w:sz w:val="20"/>
                <w:szCs w:val="20"/>
              </w:rPr>
            </w:pPr>
            <w:r w:rsidRPr="003A42CD">
              <w:rPr>
                <w:rFonts w:ascii="Calibri" w:hAnsi="Calibri"/>
                <w:sz w:val="20"/>
                <w:szCs w:val="20"/>
              </w:rPr>
              <w:t>Autres (à préciser</w:t>
            </w:r>
            <w:r>
              <w:rPr>
                <w:rFonts w:ascii="Calibri" w:hAnsi="Calibri"/>
                <w:sz w:val="20"/>
                <w:szCs w:val="20"/>
              </w:rPr>
              <w:t>)</w:t>
            </w:r>
          </w:p>
        </w:tc>
        <w:tc>
          <w:tcPr>
            <w:tcW w:w="2700" w:type="dxa"/>
          </w:tcPr>
          <w:p w14:paraId="6E604ED6" w14:textId="77777777" w:rsidR="00206672" w:rsidRDefault="00206672" w:rsidP="005B3370">
            <w:pPr>
              <w:pStyle w:val="normalformulaire"/>
              <w:tabs>
                <w:tab w:val="left" w:pos="1985"/>
                <w:tab w:val="left" w:pos="9356"/>
              </w:tabs>
              <w:rPr>
                <w:rFonts w:ascii="Calibri" w:hAnsi="Calibri"/>
                <w:sz w:val="20"/>
                <w:szCs w:val="20"/>
              </w:rPr>
            </w:pPr>
          </w:p>
        </w:tc>
        <w:tc>
          <w:tcPr>
            <w:tcW w:w="2701" w:type="dxa"/>
          </w:tcPr>
          <w:p w14:paraId="7FBD4912" w14:textId="77777777" w:rsidR="00206672" w:rsidRDefault="00206672" w:rsidP="005B3370">
            <w:pPr>
              <w:pStyle w:val="normalformulaire"/>
              <w:tabs>
                <w:tab w:val="left" w:pos="1985"/>
                <w:tab w:val="left" w:pos="9356"/>
              </w:tabs>
              <w:rPr>
                <w:rFonts w:ascii="Calibri" w:hAnsi="Calibri"/>
                <w:sz w:val="20"/>
                <w:szCs w:val="20"/>
              </w:rPr>
            </w:pPr>
          </w:p>
        </w:tc>
        <w:tc>
          <w:tcPr>
            <w:tcW w:w="2432" w:type="dxa"/>
          </w:tcPr>
          <w:p w14:paraId="7EE5C0C8" w14:textId="77777777" w:rsidR="00206672" w:rsidRDefault="00206672" w:rsidP="005B3370">
            <w:pPr>
              <w:pStyle w:val="normalformulaire"/>
              <w:tabs>
                <w:tab w:val="left" w:pos="1985"/>
                <w:tab w:val="left" w:pos="9356"/>
              </w:tabs>
              <w:rPr>
                <w:rFonts w:ascii="Calibri" w:hAnsi="Calibri"/>
                <w:sz w:val="20"/>
                <w:szCs w:val="20"/>
              </w:rPr>
            </w:pPr>
          </w:p>
        </w:tc>
      </w:tr>
    </w:tbl>
    <w:p w14:paraId="793C9D7D" w14:textId="77777777" w:rsidR="00D55A9A" w:rsidRDefault="00D55A9A" w:rsidP="005B3370">
      <w:pPr>
        <w:pStyle w:val="normalformulaire"/>
        <w:tabs>
          <w:tab w:val="left" w:pos="1985"/>
          <w:tab w:val="left" w:pos="9356"/>
        </w:tabs>
        <w:ind w:left="426"/>
        <w:rPr>
          <w:rFonts w:ascii="Calibri" w:hAnsi="Calibri"/>
          <w:sz w:val="20"/>
          <w:szCs w:val="20"/>
        </w:rPr>
      </w:pPr>
    </w:p>
    <w:p w14:paraId="4A949553" w14:textId="77777777" w:rsidR="00D55A9A" w:rsidRDefault="00D55A9A" w:rsidP="005B3370">
      <w:pPr>
        <w:pStyle w:val="normalformulaire"/>
        <w:tabs>
          <w:tab w:val="left" w:pos="1985"/>
          <w:tab w:val="left" w:pos="9356"/>
        </w:tabs>
        <w:ind w:left="426"/>
        <w:rPr>
          <w:rFonts w:ascii="Calibri" w:hAnsi="Calibri"/>
          <w:sz w:val="20"/>
          <w:szCs w:val="20"/>
        </w:rPr>
      </w:pPr>
    </w:p>
    <w:p w14:paraId="4BACB59F" w14:textId="77777777" w:rsidR="005B3370" w:rsidRDefault="005B3370" w:rsidP="005B3370">
      <w:pPr>
        <w:widowControl w:val="0"/>
        <w:tabs>
          <w:tab w:val="left" w:pos="2552"/>
          <w:tab w:val="left" w:pos="5245"/>
          <w:tab w:val="left" w:pos="7938"/>
        </w:tabs>
        <w:suppressAutoHyphens/>
        <w:autoSpaceDN w:val="0"/>
        <w:textAlignment w:val="baseline"/>
        <w:rPr>
          <w:rFonts w:ascii="Calibri" w:hAnsi="Calibri" w:cs="Calibri"/>
          <w:kern w:val="3"/>
        </w:rPr>
      </w:pPr>
      <w:r w:rsidRPr="00F27944">
        <w:rPr>
          <w:rFonts w:ascii="Calibri" w:hAnsi="Calibri" w:cs="Calibri"/>
        </w:rPr>
        <w:fldChar w:fldCharType="begin">
          <w:ffData>
            <w:name w:val="CaseACocher1"/>
            <w:enabled/>
            <w:calcOnExit w:val="0"/>
            <w:checkBox>
              <w:sizeAuto/>
              <w:default w:val="0"/>
            </w:checkBox>
          </w:ffData>
        </w:fldChar>
      </w:r>
      <w:r w:rsidRPr="00F27944">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27944">
        <w:rPr>
          <w:rFonts w:ascii="Calibri" w:hAnsi="Calibri" w:cs="Calibri"/>
        </w:rPr>
        <w:fldChar w:fldCharType="end"/>
      </w:r>
      <w:r w:rsidRPr="00F27944">
        <w:rPr>
          <w:rFonts w:ascii="Calibri" w:hAnsi="Calibri" w:cs="Calibri"/>
        </w:rPr>
        <w:t xml:space="preserve"> </w:t>
      </w:r>
      <w:r w:rsidRPr="00F27944">
        <w:rPr>
          <w:rFonts w:ascii="Calibri" w:hAnsi="Calibri" w:cs="Calibri"/>
          <w:kern w:val="3"/>
        </w:rPr>
        <w:t xml:space="preserve"> </w:t>
      </w:r>
      <w:r w:rsidRPr="00F27944">
        <w:rPr>
          <w:rFonts w:ascii="Calibri" w:hAnsi="Calibri" w:cs="Calibri"/>
          <w:kern w:val="3"/>
          <w:u w:val="single"/>
        </w:rPr>
        <w:t>Végétal :</w:t>
      </w:r>
      <w:r w:rsidRPr="00F27944">
        <w:rPr>
          <w:rFonts w:ascii="Calibri" w:hAnsi="Calibri" w:cs="Calibri"/>
          <w:kern w:val="3"/>
        </w:rPr>
        <w:t xml:space="preserve"> </w:t>
      </w:r>
    </w:p>
    <w:p w14:paraId="62EC97BA" w14:textId="77777777" w:rsidR="00F27944" w:rsidRPr="00F27944" w:rsidRDefault="00F27944" w:rsidP="005B3370">
      <w:pPr>
        <w:widowControl w:val="0"/>
        <w:tabs>
          <w:tab w:val="left" w:pos="2552"/>
          <w:tab w:val="left" w:pos="5245"/>
          <w:tab w:val="left" w:pos="7938"/>
        </w:tabs>
        <w:suppressAutoHyphens/>
        <w:autoSpaceDN w:val="0"/>
        <w:textAlignment w:val="baseline"/>
        <w:rPr>
          <w:rFonts w:ascii="Calibri" w:hAnsi="Calibri" w:cs="Calibri"/>
          <w:kern w:val="3"/>
        </w:rPr>
      </w:pPr>
    </w:p>
    <w:p w14:paraId="3BC07B30" w14:textId="77777777" w:rsidR="002A419F" w:rsidRPr="00F27944" w:rsidRDefault="002A419F" w:rsidP="005B3370">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Viticulture</w:t>
      </w:r>
    </w:p>
    <w:p w14:paraId="6242C5E3" w14:textId="77777777" w:rsidR="002A419F" w:rsidRPr="00F27944" w:rsidRDefault="002A419F" w:rsidP="005B3370">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Grandes cultures</w:t>
      </w:r>
    </w:p>
    <w:p w14:paraId="36AE936C" w14:textId="77777777" w:rsidR="002A419F" w:rsidRPr="00F27944" w:rsidRDefault="002A419F" w:rsidP="005B3370">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Arboriculture</w:t>
      </w:r>
    </w:p>
    <w:p w14:paraId="625A56AC" w14:textId="77777777" w:rsidR="005B3370" w:rsidRPr="00F27944" w:rsidRDefault="005B3370" w:rsidP="005B3370">
      <w:pPr>
        <w:pStyle w:val="normalformulaire"/>
        <w:tabs>
          <w:tab w:val="left" w:pos="1985"/>
          <w:tab w:val="left" w:pos="9356"/>
        </w:tabs>
        <w:ind w:left="426"/>
        <w:rPr>
          <w:rFonts w:ascii="Calibri" w:hAnsi="Calibri" w:cs="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Horticulture et pépinières</w:t>
      </w:r>
      <w:r w:rsidRPr="00F27944">
        <w:rPr>
          <w:rFonts w:ascii="Calibri" w:hAnsi="Calibri" w:cs="Calibri"/>
          <w:sz w:val="20"/>
          <w:szCs w:val="20"/>
        </w:rPr>
        <w:t xml:space="preserve"> </w:t>
      </w:r>
    </w:p>
    <w:p w14:paraId="3EBBE66B" w14:textId="77777777" w:rsidR="002A419F" w:rsidRPr="00F27944" w:rsidRDefault="002A419F" w:rsidP="005B3370">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005B3370" w:rsidRPr="00F27944">
        <w:rPr>
          <w:rFonts w:ascii="Calibri" w:hAnsi="Calibri"/>
          <w:sz w:val="20"/>
          <w:szCs w:val="20"/>
        </w:rPr>
        <w:t>Maraîchage</w:t>
      </w:r>
    </w:p>
    <w:p w14:paraId="498359DB" w14:textId="77777777" w:rsidR="006C0348" w:rsidRPr="00F27944" w:rsidRDefault="006C0348" w:rsidP="006C0348">
      <w:pPr>
        <w:pStyle w:val="normalformulaire"/>
        <w:tabs>
          <w:tab w:val="left" w:pos="1985"/>
          <w:tab w:val="left" w:pos="9356"/>
        </w:tabs>
        <w:ind w:left="426"/>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F27944">
        <w:rPr>
          <w:rFonts w:ascii="Calibri" w:hAnsi="Calibri" w:cs="Calibri"/>
          <w:sz w:val="20"/>
          <w:szCs w:val="20"/>
        </w:rPr>
        <w:fldChar w:fldCharType="end"/>
      </w:r>
      <w:r w:rsidRPr="00F27944">
        <w:rPr>
          <w:rFonts w:ascii="Calibri" w:hAnsi="Calibri" w:cs="Calibri"/>
          <w:sz w:val="20"/>
          <w:szCs w:val="20"/>
        </w:rPr>
        <w:t xml:space="preserve"> </w:t>
      </w:r>
      <w:r w:rsidRPr="00F27944">
        <w:rPr>
          <w:rFonts w:ascii="Calibri" w:hAnsi="Calibri"/>
          <w:sz w:val="20"/>
          <w:szCs w:val="20"/>
        </w:rPr>
        <w:t>Prairies</w:t>
      </w:r>
    </w:p>
    <w:p w14:paraId="4F1B0F3C" w14:textId="0FE0BC58" w:rsidR="002A419F" w:rsidRDefault="002A419F" w:rsidP="006E5BDF">
      <w:pPr>
        <w:pStyle w:val="normalformulaire"/>
        <w:tabs>
          <w:tab w:val="left" w:pos="1985"/>
          <w:tab w:val="left" w:pos="9356"/>
        </w:tabs>
        <w:ind w:left="426"/>
        <w:jc w:val="left"/>
        <w:rPr>
          <w:rFonts w:ascii="Calibri" w:hAnsi="Calibri"/>
          <w:sz w:val="20"/>
          <w:szCs w:val="20"/>
        </w:rPr>
      </w:pPr>
      <w:r w:rsidRPr="00F27944">
        <w:rPr>
          <w:rFonts w:ascii="Calibri" w:hAnsi="Calibri" w:cs="Calibri"/>
          <w:sz w:val="20"/>
          <w:szCs w:val="20"/>
        </w:rPr>
        <w:fldChar w:fldCharType="begin">
          <w:ffData>
            <w:name w:val=""/>
            <w:enabled/>
            <w:calcOnExit w:val="0"/>
            <w:checkBox>
              <w:sizeAuto/>
              <w:default w:val="0"/>
            </w:checkBox>
          </w:ffData>
        </w:fldChar>
      </w:r>
      <w:r w:rsidRPr="00F27944">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F27944">
        <w:rPr>
          <w:rFonts w:ascii="Calibri" w:hAnsi="Calibri" w:cs="Calibri"/>
          <w:sz w:val="20"/>
          <w:szCs w:val="20"/>
        </w:rPr>
        <w:fldChar w:fldCharType="end"/>
      </w:r>
      <w:r w:rsidR="002601A0" w:rsidRPr="00F27944">
        <w:rPr>
          <w:rFonts w:ascii="Calibri" w:hAnsi="Calibri" w:cs="Calibri"/>
          <w:sz w:val="20"/>
          <w:szCs w:val="20"/>
        </w:rPr>
        <w:t xml:space="preserve"> </w:t>
      </w:r>
      <w:r w:rsidR="005B3370" w:rsidRPr="00F27944">
        <w:rPr>
          <w:rFonts w:ascii="Calibri" w:hAnsi="Calibri"/>
          <w:sz w:val="20"/>
          <w:szCs w:val="20"/>
        </w:rPr>
        <w:t>Autres</w:t>
      </w:r>
      <w:r w:rsidR="006E5BDF" w:rsidRPr="00F27944">
        <w:rPr>
          <w:rFonts w:ascii="Calibri" w:hAnsi="Calibri"/>
          <w:sz w:val="20"/>
          <w:szCs w:val="20"/>
        </w:rPr>
        <w:t xml:space="preserve"> (à préciser)</w:t>
      </w:r>
      <w:r w:rsidR="005B3370" w:rsidRPr="00F27944">
        <w:rPr>
          <w:rFonts w:ascii="Calibri" w:hAnsi="Calibri"/>
          <w:sz w:val="20"/>
          <w:szCs w:val="20"/>
        </w:rPr>
        <w:t> : ___________________________________________________________________________________</w:t>
      </w:r>
    </w:p>
    <w:p w14:paraId="3BA63A16" w14:textId="77777777" w:rsidR="006B72BF" w:rsidRDefault="006B72BF" w:rsidP="006D598C">
      <w:pPr>
        <w:pStyle w:val="normalformulaire"/>
        <w:tabs>
          <w:tab w:val="left" w:pos="540"/>
          <w:tab w:val="left" w:pos="6379"/>
          <w:tab w:val="left" w:pos="8505"/>
          <w:tab w:val="right" w:pos="10772"/>
        </w:tabs>
        <w:jc w:val="left"/>
        <w:rPr>
          <w:rFonts w:ascii="Calibri" w:hAnsi="Calibri"/>
          <w:sz w:val="20"/>
          <w:szCs w:val="20"/>
        </w:rPr>
      </w:pPr>
    </w:p>
    <w:p w14:paraId="352492C1" w14:textId="77777777" w:rsidR="000316C7" w:rsidRDefault="000316C7" w:rsidP="00154F5B">
      <w:pPr>
        <w:pStyle w:val="normalformulaire"/>
        <w:tabs>
          <w:tab w:val="left" w:pos="4536"/>
        </w:tabs>
        <w:ind w:left="426"/>
        <w:rPr>
          <w:rFonts w:ascii="Calibri" w:hAnsi="Calibri"/>
          <w:sz w:val="20"/>
          <w:szCs w:val="20"/>
          <w:u w:val="single"/>
        </w:rPr>
      </w:pPr>
    </w:p>
    <w:p w14:paraId="0E84C9F0" w14:textId="77777777" w:rsidR="00D379B2" w:rsidRDefault="00D379B2" w:rsidP="00154F5B">
      <w:pPr>
        <w:pStyle w:val="normalformulaire"/>
        <w:tabs>
          <w:tab w:val="left" w:pos="4536"/>
        </w:tabs>
        <w:ind w:left="426"/>
        <w:rPr>
          <w:rFonts w:ascii="Calibri" w:hAnsi="Calibri"/>
          <w:sz w:val="20"/>
          <w:szCs w:val="20"/>
          <w:u w:val="single"/>
        </w:rPr>
      </w:pPr>
    </w:p>
    <w:p w14:paraId="1743AF71" w14:textId="77777777" w:rsidR="00D379B2" w:rsidRDefault="00D379B2" w:rsidP="00154F5B">
      <w:pPr>
        <w:pStyle w:val="normalformulaire"/>
        <w:tabs>
          <w:tab w:val="left" w:pos="4536"/>
        </w:tabs>
        <w:ind w:left="426"/>
        <w:rPr>
          <w:rFonts w:ascii="Calibri" w:hAnsi="Calibri"/>
          <w:sz w:val="20"/>
          <w:szCs w:val="20"/>
          <w:u w:val="single"/>
        </w:rPr>
      </w:pPr>
    </w:p>
    <w:p w14:paraId="571EBEA5" w14:textId="77777777" w:rsidR="000316C7" w:rsidRDefault="000316C7" w:rsidP="00154F5B">
      <w:pPr>
        <w:pStyle w:val="normalformulaire"/>
        <w:tabs>
          <w:tab w:val="left" w:pos="4536"/>
        </w:tabs>
        <w:ind w:left="426"/>
        <w:rPr>
          <w:rFonts w:ascii="Calibri" w:hAnsi="Calibri"/>
          <w:sz w:val="20"/>
          <w:szCs w:val="20"/>
          <w:u w:val="single"/>
        </w:rPr>
      </w:pPr>
    </w:p>
    <w:p w14:paraId="51849330" w14:textId="77777777" w:rsidR="000316C7" w:rsidRDefault="000316C7" w:rsidP="00154F5B">
      <w:pPr>
        <w:pStyle w:val="normalformulaire"/>
        <w:tabs>
          <w:tab w:val="left" w:pos="4536"/>
        </w:tabs>
        <w:ind w:left="426"/>
        <w:rPr>
          <w:rFonts w:ascii="Calibri" w:hAnsi="Calibri"/>
          <w:sz w:val="20"/>
          <w:szCs w:val="20"/>
          <w:u w:val="single"/>
        </w:rPr>
      </w:pPr>
    </w:p>
    <w:p w14:paraId="787D8C86" w14:textId="77777777" w:rsidR="000316C7" w:rsidRDefault="000316C7" w:rsidP="00154F5B">
      <w:pPr>
        <w:pStyle w:val="normalformulaire"/>
        <w:tabs>
          <w:tab w:val="left" w:pos="4536"/>
        </w:tabs>
        <w:ind w:left="426"/>
        <w:rPr>
          <w:ins w:id="2" w:author="Nadia Bigre" w:date="2018-01-29T10:39:00Z"/>
          <w:rFonts w:ascii="Calibri" w:hAnsi="Calibri"/>
          <w:sz w:val="20"/>
          <w:szCs w:val="20"/>
          <w:u w:val="single"/>
        </w:rPr>
      </w:pPr>
    </w:p>
    <w:p w14:paraId="5E0112B1" w14:textId="77777777" w:rsidR="008855C2" w:rsidRDefault="008855C2" w:rsidP="00154F5B">
      <w:pPr>
        <w:pStyle w:val="normalformulaire"/>
        <w:tabs>
          <w:tab w:val="left" w:pos="4536"/>
        </w:tabs>
        <w:ind w:left="426"/>
        <w:rPr>
          <w:rFonts w:ascii="Calibri" w:hAnsi="Calibri"/>
          <w:sz w:val="20"/>
          <w:szCs w:val="20"/>
          <w:u w:val="single"/>
        </w:rPr>
      </w:pPr>
    </w:p>
    <w:p w14:paraId="49FF25F5" w14:textId="47C54B1D" w:rsidR="00E97D9F" w:rsidRPr="00BA5F78" w:rsidRDefault="00E97D9F" w:rsidP="00E97D9F">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3</w:t>
      </w:r>
      <w:r w:rsidR="00A0065A">
        <w:rPr>
          <w:rFonts w:ascii="Calibri" w:hAnsi="Calibri" w:cs="Calibri"/>
          <w:b/>
          <w:iCs/>
          <w:smallCaps/>
          <w:color w:val="FFFFFF"/>
          <w:sz w:val="28"/>
          <w:szCs w:val="16"/>
        </w:rPr>
        <w:t xml:space="preserve"> </w:t>
      </w:r>
      <w:r w:rsidRPr="00BA5F78">
        <w:rPr>
          <w:rFonts w:ascii="Calibri" w:hAnsi="Calibri" w:cs="Calibri"/>
          <w:b/>
          <w:iCs/>
          <w:smallCaps/>
          <w:color w:val="FFFFFF"/>
          <w:sz w:val="28"/>
          <w:szCs w:val="16"/>
        </w:rPr>
        <w:t>- indicateurs nationaux : à remplir obligatoirement</w:t>
      </w:r>
    </w:p>
    <w:p w14:paraId="5C5FF794" w14:textId="77777777" w:rsidR="00E97D9F" w:rsidRDefault="00E97D9F" w:rsidP="00E97D9F">
      <w:pPr>
        <w:autoSpaceDE w:val="0"/>
        <w:autoSpaceDN w:val="0"/>
        <w:adjustRightInd w:val="0"/>
        <w:jc w:val="both"/>
        <w:rPr>
          <w:rFonts w:ascii="Calibri" w:hAnsi="Calibri"/>
        </w:rPr>
      </w:pPr>
    </w:p>
    <w:p w14:paraId="68A9BEDB" w14:textId="77777777" w:rsidR="00E97D9F" w:rsidRPr="009A4123" w:rsidRDefault="00E97D9F" w:rsidP="00E97D9F">
      <w:pPr>
        <w:jc w:val="both"/>
        <w:rPr>
          <w:rFonts w:ascii="Calibri" w:hAnsi="Calibri"/>
        </w:rPr>
      </w:pPr>
      <w:r w:rsidRPr="009A4123">
        <w:rPr>
          <w:rFonts w:ascii="Calibri" w:hAnsi="Calibri"/>
        </w:rPr>
        <w:t xml:space="preserve">1. Votre exploitation comporte-t-elle au moins une personne installée depuis moins de 5 ans ? </w:t>
      </w:r>
    </w:p>
    <w:p w14:paraId="530BCC72" w14:textId="77777777" w:rsidR="00E97D9F" w:rsidRPr="003154A0" w:rsidRDefault="00E97D9F" w:rsidP="00E97D9F">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EF0659">
        <w:rPr>
          <w:rFonts w:ascii="Calibri" w:hAnsi="Calibri"/>
        </w:rPr>
      </w:r>
      <w:r w:rsidR="00EF0659">
        <w:rPr>
          <w:rFonts w:ascii="Calibri" w:hAnsi="Calibri"/>
        </w:rPr>
        <w:fldChar w:fldCharType="separate"/>
      </w:r>
      <w:r w:rsidRPr="003154A0">
        <w:rPr>
          <w:rFonts w:ascii="Calibri" w:hAnsi="Calibri"/>
        </w:rPr>
        <w:fldChar w:fldCharType="end"/>
      </w:r>
      <w:r w:rsidRPr="003154A0">
        <w:rPr>
          <w:rFonts w:ascii="Calibri" w:hAnsi="Calibri"/>
        </w:rPr>
        <w:t xml:space="preserve"> oui avec DJA      </w:t>
      </w: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EF0659">
        <w:rPr>
          <w:rFonts w:ascii="Calibri" w:hAnsi="Calibri"/>
        </w:rPr>
      </w:r>
      <w:r w:rsidR="00EF0659">
        <w:rPr>
          <w:rFonts w:ascii="Calibri" w:hAnsi="Calibri"/>
        </w:rPr>
        <w:fldChar w:fldCharType="separate"/>
      </w:r>
      <w:r w:rsidRPr="003154A0">
        <w:rPr>
          <w:rFonts w:ascii="Calibri" w:hAnsi="Calibri"/>
        </w:rPr>
        <w:fldChar w:fldCharType="end"/>
      </w:r>
      <w:r w:rsidRPr="003154A0">
        <w:rPr>
          <w:rFonts w:ascii="Calibri" w:hAnsi="Calibri"/>
        </w:rPr>
        <w:t xml:space="preserve"> oui sans DJA      </w:t>
      </w:r>
      <w:r w:rsidRPr="003154A0">
        <w:rPr>
          <w:rFonts w:ascii="Calibri" w:hAnsi="Calibri"/>
        </w:rPr>
        <w:fldChar w:fldCharType="begin">
          <w:ffData>
            <w:name w:val="CaseACocher1"/>
            <w:enabled/>
            <w:calcOnExit w:val="0"/>
            <w:checkBox>
              <w:sizeAuto/>
              <w:default w:val="0"/>
            </w:checkBox>
          </w:ffData>
        </w:fldChar>
      </w:r>
      <w:r w:rsidRPr="003154A0">
        <w:rPr>
          <w:rFonts w:ascii="Calibri" w:hAnsi="Calibri"/>
        </w:rPr>
        <w:instrText xml:space="preserve"> FORMCHECKBOX </w:instrText>
      </w:r>
      <w:r w:rsidR="00EF0659">
        <w:rPr>
          <w:rFonts w:ascii="Calibri" w:hAnsi="Calibri"/>
        </w:rPr>
      </w:r>
      <w:r w:rsidR="00EF0659">
        <w:rPr>
          <w:rFonts w:ascii="Calibri" w:hAnsi="Calibri"/>
        </w:rPr>
        <w:fldChar w:fldCharType="separate"/>
      </w:r>
      <w:r w:rsidRPr="003154A0">
        <w:rPr>
          <w:rFonts w:ascii="Calibri" w:hAnsi="Calibri"/>
        </w:rPr>
        <w:fldChar w:fldCharType="end"/>
      </w:r>
      <w:r w:rsidRPr="003154A0">
        <w:rPr>
          <w:rFonts w:ascii="Calibri" w:hAnsi="Calibri"/>
        </w:rPr>
        <w:t xml:space="preserve"> non</w:t>
      </w:r>
    </w:p>
    <w:p w14:paraId="06AF190B" w14:textId="77777777" w:rsidR="00E97D9F" w:rsidRDefault="00E97D9F" w:rsidP="00E97D9F">
      <w:pPr>
        <w:autoSpaceDE w:val="0"/>
        <w:autoSpaceDN w:val="0"/>
        <w:adjustRightInd w:val="0"/>
        <w:jc w:val="both"/>
        <w:rPr>
          <w:rFonts w:ascii="Calibri" w:hAnsi="Calibri"/>
        </w:rPr>
      </w:pPr>
    </w:p>
    <w:p w14:paraId="0660767E" w14:textId="77777777" w:rsidR="00E97D9F" w:rsidRPr="00F74FC2" w:rsidRDefault="00E97D9F" w:rsidP="00E97D9F">
      <w:pPr>
        <w:autoSpaceDE w:val="0"/>
        <w:autoSpaceDN w:val="0"/>
        <w:adjustRightInd w:val="0"/>
        <w:jc w:val="both"/>
        <w:rPr>
          <w:rFonts w:ascii="Calibri" w:hAnsi="Calibri"/>
        </w:rPr>
      </w:pPr>
      <w:r>
        <w:rPr>
          <w:rFonts w:ascii="Calibri" w:hAnsi="Calibri"/>
        </w:rPr>
        <w:t>2</w:t>
      </w:r>
      <w:r w:rsidRPr="00F74FC2">
        <w:rPr>
          <w:rFonts w:ascii="Calibri" w:hAnsi="Calibri"/>
        </w:rPr>
        <w:t xml:space="preserve">. L'opération s'inscrit-elle dans la mise en œuvre du projet d'un GIEE ? </w:t>
      </w:r>
    </w:p>
    <w:p w14:paraId="3DAE7BCB" w14:textId="77777777" w:rsidR="00E97D9F" w:rsidRPr="00F74FC2" w:rsidRDefault="00E97D9F" w:rsidP="00E97D9F">
      <w:pPr>
        <w:autoSpaceDE w:val="0"/>
        <w:autoSpaceDN w:val="0"/>
        <w:adjustRightInd w:val="0"/>
        <w:jc w:val="both"/>
        <w:rPr>
          <w:rFonts w:ascii="Calibri" w:hAnsi="Calibri"/>
        </w:rPr>
      </w:pP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EF0659">
        <w:rPr>
          <w:rFonts w:ascii="Calibri" w:hAnsi="Calibri"/>
        </w:rPr>
      </w:r>
      <w:r w:rsidR="00EF0659">
        <w:rPr>
          <w:rFonts w:ascii="Calibri" w:hAnsi="Calibri"/>
        </w:rPr>
        <w:fldChar w:fldCharType="separate"/>
      </w:r>
      <w:r w:rsidRPr="00F74FC2">
        <w:rPr>
          <w:rFonts w:ascii="Calibri" w:hAnsi="Calibri"/>
        </w:rPr>
        <w:fldChar w:fldCharType="end"/>
      </w:r>
      <w:r w:rsidRPr="00F74FC2">
        <w:rPr>
          <w:rFonts w:ascii="Calibri" w:hAnsi="Calibri"/>
        </w:rPr>
        <w:t xml:space="preserve"> oui                    </w:t>
      </w: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00EF0659">
        <w:rPr>
          <w:rFonts w:ascii="Calibri" w:hAnsi="Calibri"/>
        </w:rPr>
      </w:r>
      <w:r w:rsidR="00EF0659">
        <w:rPr>
          <w:rFonts w:ascii="Calibri" w:hAnsi="Calibri"/>
        </w:rPr>
        <w:fldChar w:fldCharType="separate"/>
      </w:r>
      <w:r w:rsidRPr="00F74FC2">
        <w:rPr>
          <w:rFonts w:ascii="Calibri" w:hAnsi="Calibri"/>
        </w:rPr>
        <w:fldChar w:fldCharType="end"/>
      </w:r>
      <w:r w:rsidRPr="00F74FC2">
        <w:rPr>
          <w:rFonts w:ascii="Calibri" w:hAnsi="Calibri"/>
        </w:rPr>
        <w:t xml:space="preserve"> non</w:t>
      </w:r>
    </w:p>
    <w:p w14:paraId="69CFE12D" w14:textId="77777777" w:rsidR="00E97D9F" w:rsidRDefault="00E97D9F" w:rsidP="00E97D9F">
      <w:pPr>
        <w:pStyle w:val="normalformulaire"/>
        <w:tabs>
          <w:tab w:val="left" w:pos="284"/>
          <w:tab w:val="left" w:pos="567"/>
        </w:tabs>
        <w:rPr>
          <w:rFonts w:ascii="Calibri" w:hAnsi="Calibri"/>
          <w:b/>
          <w:sz w:val="20"/>
          <w:szCs w:val="20"/>
        </w:rPr>
      </w:pPr>
    </w:p>
    <w:p w14:paraId="66FE71A8" w14:textId="77777777" w:rsidR="00E97D9F" w:rsidRPr="00BE76A6" w:rsidRDefault="00E97D9F" w:rsidP="00E97D9F">
      <w:pPr>
        <w:autoSpaceDE w:val="0"/>
        <w:autoSpaceDN w:val="0"/>
        <w:adjustRightInd w:val="0"/>
        <w:jc w:val="both"/>
        <w:rPr>
          <w:rFonts w:ascii="Calibri" w:hAnsi="Calibri" w:cs="Tahoma"/>
          <w:color w:val="000000"/>
        </w:rPr>
      </w:pPr>
      <w:r>
        <w:rPr>
          <w:rFonts w:ascii="Calibri" w:hAnsi="Calibri" w:cs="Tahoma"/>
          <w:color w:val="000000"/>
        </w:rPr>
        <w:t xml:space="preserve">3. </w:t>
      </w:r>
      <w:r w:rsidRPr="00BE76A6">
        <w:rPr>
          <w:rFonts w:ascii="Calibri" w:hAnsi="Calibri" w:cs="Tahoma"/>
          <w:color w:val="000000"/>
        </w:rPr>
        <w:t>L'exploitation est-elle reconnue en AB ou en cours de conversion, totalement ou partiellement ?</w:t>
      </w:r>
    </w:p>
    <w:p w14:paraId="4A5B32F7" w14:textId="77777777" w:rsidR="00E97D9F" w:rsidRPr="00BE76A6" w:rsidRDefault="00E97D9F" w:rsidP="00E97D9F">
      <w:pPr>
        <w:autoSpaceDE w:val="0"/>
        <w:autoSpaceDN w:val="0"/>
        <w:adjustRightInd w:val="0"/>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EF0659">
        <w:rPr>
          <w:rFonts w:ascii="Calibri" w:hAnsi="Calibri" w:cs="Tahoma"/>
          <w:color w:val="000000"/>
        </w:rPr>
      </w:r>
      <w:r w:rsidR="00EF0659">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oui, exploitation reconnue en AB ou en conversion partiellement                 </w:t>
      </w:r>
    </w:p>
    <w:p w14:paraId="27BF0E04" w14:textId="77777777" w:rsidR="00E97D9F" w:rsidRPr="00BE76A6" w:rsidRDefault="00E97D9F" w:rsidP="00E97D9F">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EF0659">
        <w:rPr>
          <w:rFonts w:ascii="Calibri" w:hAnsi="Calibri" w:cs="Tahoma"/>
          <w:color w:val="000000"/>
        </w:rPr>
      </w:r>
      <w:r w:rsidR="00EF0659">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oui, exploitation reconnue en AB ou en conversion totalement</w:t>
      </w:r>
    </w:p>
    <w:p w14:paraId="67897296" w14:textId="77777777" w:rsidR="00E97D9F" w:rsidRPr="00BE76A6" w:rsidRDefault="00E97D9F" w:rsidP="00E97D9F">
      <w:pPr>
        <w:ind w:left="284"/>
        <w:jc w:val="both"/>
        <w:rPr>
          <w:rFonts w:ascii="Calibri" w:hAnsi="Calibri" w:cs="Tahoma"/>
          <w:color w:val="000000"/>
        </w:rPr>
      </w:pPr>
      <w:r w:rsidRPr="00BE76A6">
        <w:rPr>
          <w:rFonts w:ascii="Calibri" w:hAnsi="Calibri" w:cs="Tahoma"/>
          <w:color w:val="000000"/>
        </w:rPr>
        <w:fldChar w:fldCharType="begin">
          <w:ffData>
            <w:name w:val=""/>
            <w:enabled/>
            <w:calcOnExit w:val="0"/>
            <w:checkBox>
              <w:sizeAuto/>
              <w:default w:val="0"/>
            </w:checkBox>
          </w:ffData>
        </w:fldChar>
      </w:r>
      <w:r w:rsidRPr="00BE76A6">
        <w:rPr>
          <w:rFonts w:ascii="Calibri" w:hAnsi="Calibri" w:cs="Tahoma"/>
          <w:color w:val="000000"/>
        </w:rPr>
        <w:instrText xml:space="preserve"> FORMCHECKBOX </w:instrText>
      </w:r>
      <w:r w:rsidR="00EF0659">
        <w:rPr>
          <w:rFonts w:ascii="Calibri" w:hAnsi="Calibri" w:cs="Tahoma"/>
          <w:color w:val="000000"/>
        </w:rPr>
      </w:r>
      <w:r w:rsidR="00EF0659">
        <w:rPr>
          <w:rFonts w:ascii="Calibri" w:hAnsi="Calibri" w:cs="Tahoma"/>
          <w:color w:val="000000"/>
        </w:rPr>
        <w:fldChar w:fldCharType="separate"/>
      </w:r>
      <w:r w:rsidRPr="00BE76A6">
        <w:rPr>
          <w:rFonts w:ascii="Calibri" w:hAnsi="Calibri" w:cs="Tahoma"/>
          <w:color w:val="000000"/>
        </w:rPr>
        <w:fldChar w:fldCharType="end"/>
      </w:r>
      <w:r w:rsidRPr="00BE76A6">
        <w:rPr>
          <w:rFonts w:ascii="Calibri" w:hAnsi="Calibri" w:cs="Tahoma"/>
          <w:color w:val="000000"/>
        </w:rPr>
        <w:t xml:space="preserve"> non</w:t>
      </w:r>
    </w:p>
    <w:p w14:paraId="1EFDDB1B" w14:textId="77777777" w:rsidR="00E97D9F" w:rsidRDefault="00E97D9F" w:rsidP="00E97D9F">
      <w:pPr>
        <w:pStyle w:val="normalformulaire"/>
        <w:tabs>
          <w:tab w:val="left" w:pos="8222"/>
          <w:tab w:val="right" w:pos="9781"/>
        </w:tabs>
        <w:spacing w:before="120"/>
        <w:rPr>
          <w:rFonts w:ascii="Calibri" w:hAnsi="Calibri"/>
          <w:color w:val="000000"/>
          <w:sz w:val="20"/>
          <w:szCs w:val="20"/>
        </w:rPr>
      </w:pPr>
      <w:r w:rsidRPr="00731B53">
        <w:rPr>
          <w:rFonts w:ascii="Calibri" w:hAnsi="Calibri"/>
          <w:sz w:val="20"/>
          <w:szCs w:val="20"/>
        </w:rPr>
        <w:t>4.</w:t>
      </w:r>
      <w:r>
        <w:rPr>
          <w:rFonts w:ascii="Calibri" w:hAnsi="Calibri"/>
          <w:b/>
          <w:sz w:val="20"/>
          <w:szCs w:val="20"/>
        </w:rPr>
        <w:t xml:space="preserve"> </w:t>
      </w:r>
      <w:r w:rsidRPr="007F2941">
        <w:rPr>
          <w:rFonts w:ascii="Calibri" w:hAnsi="Calibri"/>
          <w:color w:val="000000"/>
          <w:sz w:val="20"/>
          <w:szCs w:val="20"/>
        </w:rPr>
        <w:t xml:space="preserve">L’exploitation </w:t>
      </w:r>
      <w:r>
        <w:rPr>
          <w:rFonts w:ascii="Calibri" w:hAnsi="Calibri"/>
          <w:color w:val="000000"/>
          <w:sz w:val="20"/>
          <w:szCs w:val="20"/>
        </w:rPr>
        <w:t>est-elle engagée dans une démarche de certification environnementale de niveau 2 ou 3 (HVE) ?</w:t>
      </w:r>
    </w:p>
    <w:p w14:paraId="0BCB62E5" w14:textId="77777777" w:rsidR="00E97D9F" w:rsidRPr="00F925CC" w:rsidRDefault="00E97D9F" w:rsidP="00E97D9F">
      <w:pPr>
        <w:autoSpaceDE w:val="0"/>
        <w:autoSpaceDN w:val="0"/>
        <w:adjustRightInd w:val="0"/>
        <w:ind w:left="284"/>
        <w:jc w:val="both"/>
        <w:rPr>
          <w:rFonts w:ascii="Calibri" w:hAnsi="Calibri" w:cs="Tahoma"/>
          <w:color w:val="000000"/>
        </w:rPr>
      </w:pPr>
      <w:r w:rsidRPr="00CC1EA6">
        <w:rPr>
          <w:rFonts w:ascii="Calibri" w:hAnsi="Calibri" w:cs="Calibri"/>
        </w:rPr>
        <w:fldChar w:fldCharType="begin">
          <w:ffData>
            <w:name w:val=""/>
            <w:enabled/>
            <w:calcOnExit w:val="0"/>
            <w:checkBox>
              <w:sizeAuto/>
              <w:default w:val="0"/>
            </w:checkBox>
          </w:ffData>
        </w:fldChar>
      </w:r>
      <w:r w:rsidRPr="00CC1EA6">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CC1EA6">
        <w:rPr>
          <w:rFonts w:ascii="Calibri" w:hAnsi="Calibri" w:cs="Calibri"/>
        </w:rPr>
        <w:fldChar w:fldCharType="end"/>
      </w:r>
      <w:r>
        <w:rPr>
          <w:rFonts w:ascii="Calibri" w:hAnsi="Calibri" w:cs="Calibri"/>
        </w:rPr>
        <w:t xml:space="preserve"> </w:t>
      </w:r>
      <w:r w:rsidRPr="00F925CC">
        <w:rPr>
          <w:rFonts w:ascii="Calibri" w:hAnsi="Calibri" w:cs="Tahoma"/>
          <w:color w:val="000000"/>
        </w:rPr>
        <w:t xml:space="preserve">oui, niveau 2 </w:t>
      </w:r>
      <w:r>
        <w:rPr>
          <w:rFonts w:ascii="Calibri" w:hAnsi="Calibri" w:cs="Tahoma"/>
          <w:color w:val="000000"/>
        </w:rPr>
        <w:t xml:space="preserve">  /  Précisez : ____________________________________________________________________________</w:t>
      </w:r>
    </w:p>
    <w:p w14:paraId="149D94A1" w14:textId="77777777" w:rsidR="00E97D9F" w:rsidRPr="00F925CC" w:rsidRDefault="00E97D9F" w:rsidP="00E97D9F">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EF0659">
        <w:rPr>
          <w:rFonts w:ascii="Calibri" w:hAnsi="Calibri" w:cs="Tahoma"/>
          <w:color w:val="000000"/>
        </w:rPr>
      </w:r>
      <w:r w:rsidR="00EF0659">
        <w:rPr>
          <w:rFonts w:ascii="Calibri" w:hAnsi="Calibri" w:cs="Tahoma"/>
          <w:color w:val="000000"/>
        </w:rPr>
        <w:fldChar w:fldCharType="separate"/>
      </w:r>
      <w:r w:rsidRPr="00F925CC">
        <w:rPr>
          <w:rFonts w:ascii="Calibri" w:hAnsi="Calibri" w:cs="Tahoma"/>
          <w:color w:val="000000"/>
        </w:rPr>
        <w:fldChar w:fldCharType="end"/>
      </w:r>
      <w:r w:rsidRPr="00F925CC">
        <w:rPr>
          <w:rFonts w:ascii="Calibri" w:hAnsi="Calibri" w:cs="Tahoma"/>
          <w:color w:val="000000"/>
        </w:rPr>
        <w:t xml:space="preserve"> oui, niveau 3 (certification Haute Valeur Environnementale)</w:t>
      </w:r>
    </w:p>
    <w:p w14:paraId="7C5BA91F" w14:textId="77777777" w:rsidR="00E97D9F" w:rsidRPr="00F925CC" w:rsidRDefault="00E97D9F" w:rsidP="00E97D9F">
      <w:pPr>
        <w:ind w:left="284"/>
        <w:jc w:val="both"/>
        <w:rPr>
          <w:rFonts w:ascii="Calibri" w:hAnsi="Calibri" w:cs="Tahoma"/>
          <w:color w:val="000000"/>
        </w:rPr>
      </w:pPr>
      <w:r w:rsidRPr="00F925CC">
        <w:rPr>
          <w:rFonts w:ascii="Calibri" w:hAnsi="Calibri" w:cs="Tahoma"/>
          <w:color w:val="000000"/>
        </w:rPr>
        <w:fldChar w:fldCharType="begin">
          <w:ffData>
            <w:name w:val=""/>
            <w:enabled/>
            <w:calcOnExit w:val="0"/>
            <w:checkBox>
              <w:sizeAuto/>
              <w:default w:val="0"/>
            </w:checkBox>
          </w:ffData>
        </w:fldChar>
      </w:r>
      <w:r w:rsidRPr="00F925CC">
        <w:rPr>
          <w:rFonts w:ascii="Calibri" w:hAnsi="Calibri" w:cs="Tahoma"/>
          <w:color w:val="000000"/>
        </w:rPr>
        <w:instrText xml:space="preserve"> FORMCHECKBOX </w:instrText>
      </w:r>
      <w:r w:rsidR="00EF0659">
        <w:rPr>
          <w:rFonts w:ascii="Calibri" w:hAnsi="Calibri" w:cs="Tahoma"/>
          <w:color w:val="000000"/>
        </w:rPr>
      </w:r>
      <w:r w:rsidR="00EF0659">
        <w:rPr>
          <w:rFonts w:ascii="Calibri" w:hAnsi="Calibri" w:cs="Tahoma"/>
          <w:color w:val="000000"/>
        </w:rPr>
        <w:fldChar w:fldCharType="separate"/>
      </w:r>
      <w:r w:rsidRPr="00F925CC">
        <w:rPr>
          <w:rFonts w:ascii="Calibri" w:hAnsi="Calibri" w:cs="Tahoma"/>
          <w:color w:val="000000"/>
        </w:rPr>
        <w:fldChar w:fldCharType="end"/>
      </w:r>
      <w:r w:rsidRPr="00F925CC">
        <w:rPr>
          <w:rFonts w:ascii="Calibri" w:hAnsi="Calibri" w:cs="Tahoma"/>
          <w:color w:val="000000"/>
        </w:rPr>
        <w:t xml:space="preserve"> non</w:t>
      </w:r>
    </w:p>
    <w:p w14:paraId="6373F2C9" w14:textId="77777777" w:rsidR="00E97D9F" w:rsidRDefault="00E97D9F" w:rsidP="00E97D9F">
      <w:pPr>
        <w:pStyle w:val="normalformulaire"/>
        <w:tabs>
          <w:tab w:val="left" w:pos="284"/>
          <w:tab w:val="left" w:pos="709"/>
        </w:tabs>
        <w:rPr>
          <w:rFonts w:ascii="Calibri" w:hAnsi="Calibri"/>
          <w:b/>
          <w:color w:val="000000"/>
          <w:sz w:val="20"/>
          <w:szCs w:val="20"/>
        </w:rPr>
      </w:pPr>
    </w:p>
    <w:p w14:paraId="7235F1D7" w14:textId="77777777" w:rsidR="00E97D9F" w:rsidRPr="009A4123" w:rsidRDefault="00E97D9F" w:rsidP="00E97D9F">
      <w:pPr>
        <w:autoSpaceDE w:val="0"/>
        <w:autoSpaceDN w:val="0"/>
        <w:adjustRightInd w:val="0"/>
        <w:jc w:val="both"/>
        <w:rPr>
          <w:rFonts w:ascii="Calibri" w:hAnsi="Calibri"/>
        </w:rPr>
      </w:pPr>
      <w:r>
        <w:rPr>
          <w:rFonts w:ascii="Calibri" w:hAnsi="Calibri"/>
        </w:rPr>
        <w:t>5</w:t>
      </w:r>
      <w:r w:rsidRPr="002A4568">
        <w:rPr>
          <w:rFonts w:ascii="Calibri" w:hAnsi="Calibri"/>
        </w:rPr>
        <w:t>. L’exploitation produit-elle sous SIQO</w:t>
      </w:r>
      <w:r>
        <w:rPr>
          <w:rFonts w:ascii="Calibri" w:hAnsi="Calibri"/>
        </w:rPr>
        <w:t> </w:t>
      </w:r>
      <w:r w:rsidRPr="009A4123">
        <w:rPr>
          <w:rFonts w:ascii="Calibri" w:hAnsi="Calibri"/>
        </w:rPr>
        <w:t>?</w:t>
      </w:r>
      <w:r>
        <w:rPr>
          <w:rFonts w:ascii="Calibri" w:hAnsi="Calibri"/>
          <w:i/>
        </w:rPr>
        <w:t xml:space="preserve"> </w:t>
      </w:r>
    </w:p>
    <w:p w14:paraId="1A8BC9BB" w14:textId="77777777" w:rsidR="00E97D9F" w:rsidRPr="003154A0" w:rsidRDefault="00E97D9F" w:rsidP="00E97D9F">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EF0659">
        <w:rPr>
          <w:rFonts w:ascii="Calibri" w:hAnsi="Calibri"/>
        </w:rPr>
      </w:r>
      <w:r w:rsidR="00EF0659">
        <w:rPr>
          <w:rFonts w:ascii="Calibri" w:hAnsi="Calibri"/>
        </w:rPr>
        <w:fldChar w:fldCharType="separate"/>
      </w:r>
      <w:r w:rsidRPr="003154A0">
        <w:rPr>
          <w:rFonts w:ascii="Calibri" w:hAnsi="Calibri"/>
        </w:rPr>
        <w:fldChar w:fldCharType="end"/>
      </w:r>
      <w:r w:rsidRPr="003154A0">
        <w:rPr>
          <w:rFonts w:ascii="Calibri" w:hAnsi="Calibri"/>
        </w:rPr>
        <w:t xml:space="preserve"> oui, </w:t>
      </w:r>
      <w:r>
        <w:rPr>
          <w:rFonts w:ascii="Calibri" w:hAnsi="Calibri"/>
        </w:rPr>
        <w:t>label rouge</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7FC6D1E3" w14:textId="77777777" w:rsidR="00E97D9F" w:rsidRPr="003154A0" w:rsidRDefault="00E97D9F" w:rsidP="00E97D9F">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EF0659">
        <w:rPr>
          <w:rFonts w:ascii="Calibri" w:hAnsi="Calibri"/>
        </w:rPr>
      </w:r>
      <w:r w:rsidR="00EF0659">
        <w:rPr>
          <w:rFonts w:ascii="Calibri" w:hAnsi="Calibri"/>
        </w:rPr>
        <w:fldChar w:fldCharType="separate"/>
      </w:r>
      <w:r w:rsidRPr="003154A0">
        <w:rPr>
          <w:rFonts w:ascii="Calibri" w:hAnsi="Calibri"/>
        </w:rPr>
        <w:fldChar w:fldCharType="end"/>
      </w:r>
      <w:r w:rsidRPr="003154A0">
        <w:rPr>
          <w:rFonts w:ascii="Calibri" w:hAnsi="Calibri"/>
        </w:rPr>
        <w:t xml:space="preserve"> oui, </w:t>
      </w:r>
      <w:r>
        <w:rPr>
          <w:rFonts w:ascii="Calibri" w:hAnsi="Calibri"/>
        </w:rPr>
        <w:t>IGP</w:t>
      </w:r>
      <w:r w:rsidRPr="002A4568">
        <w:rPr>
          <w:rFonts w:ascii="Calibri" w:hAnsi="Calibri"/>
          <w:i/>
        </w:rPr>
        <w:t>/ Production : ________________________________________________________________________________</w:t>
      </w:r>
    </w:p>
    <w:p w14:paraId="096EF232" w14:textId="77777777" w:rsidR="00E97D9F" w:rsidRPr="003154A0" w:rsidRDefault="00E97D9F" w:rsidP="00E97D9F">
      <w:pPr>
        <w:autoSpaceDE w:val="0"/>
        <w:autoSpaceDN w:val="0"/>
        <w:adjustRightInd w:val="0"/>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EF0659">
        <w:rPr>
          <w:rFonts w:ascii="Calibri" w:hAnsi="Calibri"/>
        </w:rPr>
      </w:r>
      <w:r w:rsidR="00EF0659">
        <w:rPr>
          <w:rFonts w:ascii="Calibri" w:hAnsi="Calibri"/>
        </w:rPr>
        <w:fldChar w:fldCharType="separate"/>
      </w:r>
      <w:r w:rsidRPr="003154A0">
        <w:rPr>
          <w:rFonts w:ascii="Calibri" w:hAnsi="Calibri"/>
        </w:rPr>
        <w:fldChar w:fldCharType="end"/>
      </w:r>
      <w:r w:rsidRPr="003154A0">
        <w:rPr>
          <w:rFonts w:ascii="Calibri" w:hAnsi="Calibri"/>
        </w:rPr>
        <w:t xml:space="preserve"> oui</w:t>
      </w:r>
      <w:r>
        <w:rPr>
          <w:rFonts w:ascii="Calibri" w:hAnsi="Calibri"/>
        </w:rPr>
        <w:t>, AOP</w:t>
      </w:r>
      <w:r w:rsidRPr="003154A0">
        <w:rPr>
          <w:rFonts w:ascii="Calibri" w:hAnsi="Calibri"/>
        </w:rPr>
        <w:t xml:space="preserve"> </w:t>
      </w:r>
      <w:r w:rsidRPr="002A4568">
        <w:rPr>
          <w:rFonts w:ascii="Calibri" w:hAnsi="Calibri"/>
          <w:i/>
        </w:rPr>
        <w:t>/ Production : ________________________________________________________________________________</w:t>
      </w:r>
    </w:p>
    <w:p w14:paraId="004E1E0B" w14:textId="77777777" w:rsidR="00E97D9F" w:rsidRPr="003154A0" w:rsidRDefault="00E97D9F" w:rsidP="00E97D9F">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EF0659">
        <w:rPr>
          <w:rFonts w:ascii="Calibri" w:hAnsi="Calibri"/>
        </w:rPr>
      </w:r>
      <w:r w:rsidR="00EF0659">
        <w:rPr>
          <w:rFonts w:ascii="Calibri" w:hAnsi="Calibri"/>
        </w:rPr>
        <w:fldChar w:fldCharType="separate"/>
      </w:r>
      <w:r w:rsidRPr="003154A0">
        <w:rPr>
          <w:rFonts w:ascii="Calibri" w:hAnsi="Calibri"/>
        </w:rPr>
        <w:fldChar w:fldCharType="end"/>
      </w:r>
      <w:r w:rsidRPr="003154A0">
        <w:rPr>
          <w:rFonts w:ascii="Calibri" w:hAnsi="Calibri"/>
        </w:rPr>
        <w:t xml:space="preserve"> oui, </w:t>
      </w:r>
      <w:r>
        <w:rPr>
          <w:rFonts w:ascii="Calibri" w:hAnsi="Calibri"/>
        </w:rPr>
        <w:t>autre</w:t>
      </w:r>
      <w:r w:rsidRPr="002A4568">
        <w:rPr>
          <w:rFonts w:ascii="Calibri" w:hAnsi="Calibri"/>
          <w:i/>
        </w:rPr>
        <w:t>/ Production : ________________________________________________________________________________</w:t>
      </w:r>
    </w:p>
    <w:p w14:paraId="4FE3301C" w14:textId="77777777" w:rsidR="00E97D9F" w:rsidRPr="003154A0" w:rsidRDefault="00E97D9F" w:rsidP="00E97D9F">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00EF0659">
        <w:rPr>
          <w:rFonts w:ascii="Calibri" w:hAnsi="Calibri"/>
        </w:rPr>
      </w:r>
      <w:r w:rsidR="00EF0659">
        <w:rPr>
          <w:rFonts w:ascii="Calibri" w:hAnsi="Calibri"/>
        </w:rPr>
        <w:fldChar w:fldCharType="separate"/>
      </w:r>
      <w:r w:rsidRPr="003154A0">
        <w:rPr>
          <w:rFonts w:ascii="Calibri" w:hAnsi="Calibri"/>
        </w:rPr>
        <w:fldChar w:fldCharType="end"/>
      </w:r>
      <w:r w:rsidRPr="003154A0">
        <w:rPr>
          <w:rFonts w:ascii="Calibri" w:hAnsi="Calibri"/>
        </w:rPr>
        <w:t xml:space="preserve"> non</w:t>
      </w:r>
      <w:r>
        <w:rPr>
          <w:rFonts w:ascii="Calibri" w:hAnsi="Calibri"/>
        </w:rPr>
        <w:t>, aucune production sous SIQO</w:t>
      </w:r>
    </w:p>
    <w:p w14:paraId="59B99124" w14:textId="77777777" w:rsidR="00E97D9F" w:rsidRDefault="00E97D9F" w:rsidP="00E97D9F">
      <w:pPr>
        <w:jc w:val="both"/>
        <w:rPr>
          <w:rFonts w:ascii="Calibri" w:hAnsi="Calibri"/>
        </w:rPr>
      </w:pPr>
    </w:p>
    <w:p w14:paraId="3F01FAAE" w14:textId="77777777" w:rsidR="00E97D9F" w:rsidRPr="00F74FC2" w:rsidRDefault="00E97D9F" w:rsidP="00E97D9F">
      <w:pPr>
        <w:jc w:val="both"/>
        <w:rPr>
          <w:rFonts w:ascii="Calibri" w:hAnsi="Calibri"/>
        </w:rPr>
      </w:pPr>
      <w:r>
        <w:rPr>
          <w:rFonts w:ascii="Calibri" w:hAnsi="Calibri"/>
        </w:rPr>
        <w:t>6</w:t>
      </w:r>
      <w:r w:rsidRPr="00F74FC2">
        <w:rPr>
          <w:rFonts w:ascii="Calibri" w:hAnsi="Calibri"/>
        </w:rPr>
        <w:t xml:space="preserve">. L’exploitation met-elle en œuvre une MAEC (Mesures agro-environnementales et climatiques) système ?                                                           </w:t>
      </w:r>
    </w:p>
    <w:p w14:paraId="49FAAE91"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oui, en cours de contractualisation       </w:t>
      </w:r>
    </w:p>
    <w:p w14:paraId="3107C3D9"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oui, exploitation engagée      </w:t>
      </w:r>
    </w:p>
    <w:p w14:paraId="11F12723"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CaseACocher1"/>
            <w:enabled/>
            <w:calcOnExit w:val="0"/>
            <w:checkBox>
              <w:sizeAuto/>
              <w:default w:val="0"/>
            </w:checkBox>
          </w:ffData>
        </w:fldChar>
      </w:r>
      <w:r w:rsidRPr="00F74FC2">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non</w:t>
      </w:r>
    </w:p>
    <w:p w14:paraId="6B77323E" w14:textId="77777777" w:rsidR="00E97D9F" w:rsidRPr="00F74FC2" w:rsidRDefault="00E97D9F" w:rsidP="00E97D9F">
      <w:pPr>
        <w:jc w:val="both"/>
        <w:rPr>
          <w:rFonts w:ascii="Calibri" w:hAnsi="Calibri"/>
        </w:rPr>
      </w:pPr>
    </w:p>
    <w:p w14:paraId="56CF6E22" w14:textId="6BFA9C95" w:rsidR="00E97D9F" w:rsidRPr="00F74FC2" w:rsidRDefault="00E97D9F" w:rsidP="00E97D9F">
      <w:pPr>
        <w:pStyle w:val="normalformulaire"/>
        <w:tabs>
          <w:tab w:val="left" w:pos="8222"/>
          <w:tab w:val="right" w:pos="9781"/>
        </w:tabs>
        <w:rPr>
          <w:rFonts w:ascii="Calibri" w:hAnsi="Calibri" w:cs="Times New Roman"/>
          <w:sz w:val="20"/>
          <w:szCs w:val="20"/>
        </w:rPr>
      </w:pPr>
      <w:r>
        <w:rPr>
          <w:rFonts w:ascii="Calibri" w:hAnsi="Calibri" w:cs="Times New Roman"/>
          <w:sz w:val="20"/>
          <w:szCs w:val="20"/>
        </w:rPr>
        <w:t>7</w:t>
      </w:r>
      <w:r w:rsidRPr="00F74FC2">
        <w:rPr>
          <w:rFonts w:ascii="Calibri" w:hAnsi="Calibri" w:cs="Times New Roman"/>
          <w:sz w:val="20"/>
          <w:szCs w:val="20"/>
        </w:rPr>
        <w:t>. Quelle est l’orientation technico-économique (OTEX) principale de votre exploitation ? (Cf. a</w:t>
      </w:r>
      <w:r w:rsidR="00526277">
        <w:rPr>
          <w:rFonts w:ascii="Calibri" w:hAnsi="Calibri" w:cs="Times New Roman"/>
          <w:sz w:val="20"/>
          <w:szCs w:val="20"/>
        </w:rPr>
        <w:t>nnexe 1 du présent formulaire) </w:t>
      </w:r>
    </w:p>
    <w:p w14:paraId="6EC0E0B2"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____________________________________________________________________________________________________________</w:t>
      </w:r>
    </w:p>
    <w:p w14:paraId="7878FE67" w14:textId="77777777" w:rsidR="00E97D9F" w:rsidRPr="00F74FC2" w:rsidRDefault="00E97D9F" w:rsidP="00E97D9F">
      <w:pPr>
        <w:pStyle w:val="normalformulaire"/>
        <w:tabs>
          <w:tab w:val="left" w:pos="8222"/>
          <w:tab w:val="right" w:pos="9781"/>
        </w:tabs>
        <w:rPr>
          <w:rFonts w:ascii="Calibri" w:hAnsi="Calibri" w:cs="Times New Roman"/>
          <w:sz w:val="20"/>
          <w:szCs w:val="20"/>
        </w:rPr>
      </w:pPr>
    </w:p>
    <w:p w14:paraId="54C4AB6E" w14:textId="77777777" w:rsidR="00E97D9F" w:rsidRPr="00F74FC2" w:rsidRDefault="00E97D9F" w:rsidP="00E97D9F">
      <w:pPr>
        <w:pStyle w:val="normalformulaire"/>
        <w:tabs>
          <w:tab w:val="left" w:pos="8222"/>
          <w:tab w:val="right" w:pos="9781"/>
        </w:tabs>
        <w:rPr>
          <w:rFonts w:ascii="Calibri" w:hAnsi="Calibri" w:cs="Times New Roman"/>
          <w:sz w:val="20"/>
          <w:szCs w:val="20"/>
        </w:rPr>
      </w:pPr>
      <w:r>
        <w:rPr>
          <w:rFonts w:ascii="Calibri" w:hAnsi="Calibri" w:cs="Times New Roman"/>
          <w:sz w:val="20"/>
          <w:szCs w:val="20"/>
        </w:rPr>
        <w:t>8</w:t>
      </w:r>
      <w:r w:rsidRPr="00F74FC2">
        <w:rPr>
          <w:rFonts w:ascii="Calibri" w:hAnsi="Calibri" w:cs="Times New Roman"/>
          <w:sz w:val="20"/>
          <w:szCs w:val="20"/>
        </w:rPr>
        <w:t>. Quelle est la taille de votre exploitation agricole ?</w:t>
      </w:r>
    </w:p>
    <w:p w14:paraId="17F17819" w14:textId="77777777" w:rsidR="00E97D9F" w:rsidRDefault="00E97D9F" w:rsidP="00E97D9F">
      <w:pPr>
        <w:pStyle w:val="normalformulaire"/>
        <w:tabs>
          <w:tab w:val="left" w:pos="8222"/>
          <w:tab w:val="right" w:pos="9781"/>
        </w:tabs>
        <w:rPr>
          <w:rFonts w:ascii="Calibri" w:hAnsi="Calibri" w:cs="Times New Roman"/>
          <w:sz w:val="20"/>
          <w:szCs w:val="20"/>
        </w:rPr>
      </w:pPr>
      <w:r w:rsidRPr="00F74FC2">
        <w:rPr>
          <w:rFonts w:ascii="Calibri" w:hAnsi="Calibri" w:cs="Times New Roman"/>
          <w:sz w:val="20"/>
          <w:szCs w:val="20"/>
        </w:rPr>
        <w:t xml:space="preserve">     - SAU : </w:t>
      </w:r>
      <w:r>
        <w:rPr>
          <w:rFonts w:ascii="Calibri" w:hAnsi="Calibri" w:cs="Times New Roman"/>
          <w:sz w:val="20"/>
          <w:szCs w:val="20"/>
        </w:rPr>
        <w:t xml:space="preserve">  __________ha</w:t>
      </w:r>
    </w:p>
    <w:p w14:paraId="25992875" w14:textId="42CD258C" w:rsidR="00E97D9F" w:rsidRPr="00365EE5" w:rsidRDefault="00E97D9F" w:rsidP="00E97D9F">
      <w:pPr>
        <w:pStyle w:val="normalformulaire"/>
        <w:tabs>
          <w:tab w:val="left" w:pos="8222"/>
          <w:tab w:val="right" w:pos="9781"/>
        </w:tabs>
        <w:rPr>
          <w:rFonts w:ascii="Calibri" w:hAnsi="Calibri" w:cs="Times New Roman"/>
          <w:sz w:val="20"/>
          <w:szCs w:val="20"/>
        </w:rPr>
      </w:pPr>
      <w:r w:rsidRPr="00F74FC2">
        <w:rPr>
          <w:rFonts w:ascii="Calibri" w:hAnsi="Calibri" w:cs="Times New Roman"/>
          <w:sz w:val="20"/>
          <w:szCs w:val="20"/>
        </w:rPr>
        <w:t xml:space="preserve">     </w:t>
      </w:r>
      <w:r w:rsidRPr="00365EE5">
        <w:rPr>
          <w:rFonts w:ascii="Calibri" w:hAnsi="Calibri" w:cs="Times New Roman"/>
          <w:sz w:val="20"/>
          <w:szCs w:val="20"/>
        </w:rPr>
        <w:t>- Situation ICPE (Installations Classées pour la Protect</w:t>
      </w:r>
      <w:r w:rsidR="006B72BF">
        <w:rPr>
          <w:rFonts w:ascii="Calibri" w:hAnsi="Calibri" w:cs="Times New Roman"/>
          <w:sz w:val="20"/>
          <w:szCs w:val="20"/>
        </w:rPr>
        <w:t xml:space="preserve">ion de l’Environnement) :   </w:t>
      </w:r>
      <w:r w:rsidR="002E4C68">
        <w:rPr>
          <w:rFonts w:ascii="Calibri" w:hAnsi="Calibri" w:cs="Times New Roman"/>
          <w:sz w:val="20"/>
          <w:szCs w:val="20"/>
        </w:rPr>
        <w:t xml:space="preserve"> </w:t>
      </w:r>
      <w:r w:rsidR="006B72BF">
        <w:rPr>
          <w:rFonts w:ascii="Calibri" w:hAnsi="Calibri" w:cs="Times New Roman"/>
          <w:sz w:val="20"/>
          <w:szCs w:val="20"/>
        </w:rPr>
        <w:t xml:space="preserve">   </w:t>
      </w:r>
      <w:r w:rsidRPr="00365EE5">
        <w:rPr>
          <w:rFonts w:ascii="Calibri" w:hAnsi="Calibri" w:cs="Times New Roman"/>
          <w:sz w:val="20"/>
          <w:szCs w:val="20"/>
        </w:rPr>
        <w:fldChar w:fldCharType="begin">
          <w:ffData>
            <w:name w:val=""/>
            <w:enabled/>
            <w:calcOnExit w:val="0"/>
            <w:checkBox>
              <w:sizeAuto/>
              <w:default w:val="0"/>
            </w:checkBox>
          </w:ffData>
        </w:fldChar>
      </w:r>
      <w:r w:rsidRPr="00365EE5">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365EE5">
        <w:rPr>
          <w:rFonts w:ascii="Calibri" w:hAnsi="Calibri" w:cs="Times New Roman"/>
          <w:sz w:val="20"/>
          <w:szCs w:val="20"/>
        </w:rPr>
        <w:fldChar w:fldCharType="end"/>
      </w:r>
      <w:r w:rsidRPr="00365EE5">
        <w:rPr>
          <w:rFonts w:ascii="Calibri" w:hAnsi="Calibri" w:cs="Times New Roman"/>
          <w:sz w:val="20"/>
          <w:szCs w:val="20"/>
        </w:rPr>
        <w:t xml:space="preserve"> soumise au RSD</w:t>
      </w:r>
    </w:p>
    <w:p w14:paraId="7FB1CE04" w14:textId="77777777" w:rsidR="00E97D9F" w:rsidRPr="003A42CD" w:rsidRDefault="00E97D9F" w:rsidP="00E97D9F">
      <w:pPr>
        <w:pStyle w:val="normalformulaire"/>
        <w:tabs>
          <w:tab w:val="left" w:pos="8222"/>
          <w:tab w:val="right" w:pos="9781"/>
        </w:tabs>
        <w:ind w:left="4253"/>
        <w:rPr>
          <w:rFonts w:ascii="Calibri" w:hAnsi="Calibri" w:cs="Times New Roman"/>
          <w:sz w:val="20"/>
          <w:szCs w:val="20"/>
        </w:rPr>
      </w:pPr>
      <w:r w:rsidRPr="00365EE5">
        <w:rPr>
          <w:rFonts w:ascii="Calibri" w:hAnsi="Calibri" w:cs="Times New Roman"/>
          <w:sz w:val="20"/>
          <w:szCs w:val="20"/>
        </w:rPr>
        <w:t xml:space="preserve">                                                           </w:t>
      </w:r>
      <w:r w:rsidRPr="003A42CD">
        <w:rPr>
          <w:rFonts w:ascii="Calibri" w:hAnsi="Calibri" w:cs="Times New Roman"/>
          <w:sz w:val="20"/>
          <w:szCs w:val="20"/>
        </w:rPr>
        <w:fldChar w:fldCharType="begin">
          <w:ffData>
            <w:name w:val=""/>
            <w:enabled/>
            <w:calcOnExit w:val="0"/>
            <w:checkBox>
              <w:sizeAuto/>
              <w:default w:val="0"/>
            </w:checkBox>
          </w:ffData>
        </w:fldChar>
      </w:r>
      <w:r w:rsidRPr="003A42CD">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3A42CD">
        <w:rPr>
          <w:rFonts w:ascii="Calibri" w:hAnsi="Calibri" w:cs="Times New Roman"/>
          <w:sz w:val="20"/>
          <w:szCs w:val="20"/>
        </w:rPr>
        <w:fldChar w:fldCharType="end"/>
      </w:r>
      <w:r w:rsidRPr="003A42CD">
        <w:rPr>
          <w:rFonts w:ascii="Calibri" w:hAnsi="Calibri" w:cs="Times New Roman"/>
          <w:sz w:val="20"/>
          <w:szCs w:val="20"/>
        </w:rPr>
        <w:t xml:space="preserve"> soumise déclaration ICPE</w:t>
      </w:r>
    </w:p>
    <w:p w14:paraId="63397486" w14:textId="77777777" w:rsidR="00E97D9F" w:rsidRPr="003A42CD" w:rsidRDefault="00E97D9F" w:rsidP="00E97D9F">
      <w:pPr>
        <w:pStyle w:val="normalformulaire"/>
        <w:tabs>
          <w:tab w:val="left" w:pos="8222"/>
          <w:tab w:val="right" w:pos="9781"/>
        </w:tabs>
        <w:ind w:left="4253"/>
        <w:rPr>
          <w:rFonts w:ascii="Calibri" w:hAnsi="Calibri" w:cs="Times New Roman"/>
          <w:sz w:val="20"/>
          <w:szCs w:val="20"/>
        </w:rPr>
      </w:pPr>
      <w:r w:rsidRPr="003A42CD">
        <w:rPr>
          <w:rFonts w:ascii="Calibri" w:hAnsi="Calibri" w:cs="Times New Roman"/>
          <w:sz w:val="20"/>
          <w:szCs w:val="20"/>
        </w:rPr>
        <w:t xml:space="preserve">                                                           </w:t>
      </w:r>
      <w:r w:rsidRPr="003A42CD">
        <w:rPr>
          <w:rFonts w:ascii="Calibri" w:hAnsi="Calibri" w:cs="Times New Roman"/>
          <w:sz w:val="20"/>
          <w:szCs w:val="20"/>
        </w:rPr>
        <w:fldChar w:fldCharType="begin">
          <w:ffData>
            <w:name w:val=""/>
            <w:enabled/>
            <w:calcOnExit w:val="0"/>
            <w:checkBox>
              <w:sizeAuto/>
              <w:default w:val="0"/>
            </w:checkBox>
          </w:ffData>
        </w:fldChar>
      </w:r>
      <w:r w:rsidRPr="003A42CD">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3A42CD">
        <w:rPr>
          <w:rFonts w:ascii="Calibri" w:hAnsi="Calibri" w:cs="Times New Roman"/>
          <w:sz w:val="20"/>
          <w:szCs w:val="20"/>
        </w:rPr>
        <w:fldChar w:fldCharType="end"/>
      </w:r>
      <w:r w:rsidRPr="003A42CD">
        <w:rPr>
          <w:rFonts w:ascii="Calibri" w:hAnsi="Calibri" w:cs="Times New Roman"/>
          <w:sz w:val="20"/>
          <w:szCs w:val="20"/>
        </w:rPr>
        <w:t xml:space="preserve"> soumise enregistrement ICPE</w:t>
      </w:r>
    </w:p>
    <w:p w14:paraId="2E38294C" w14:textId="77777777" w:rsidR="00E97D9F" w:rsidRPr="00F74FC2" w:rsidRDefault="00E97D9F" w:rsidP="00E97D9F">
      <w:pPr>
        <w:pStyle w:val="normalformulaire"/>
        <w:tabs>
          <w:tab w:val="left" w:pos="8222"/>
          <w:tab w:val="right" w:pos="9781"/>
        </w:tabs>
        <w:ind w:left="4253"/>
        <w:rPr>
          <w:rFonts w:ascii="Calibri" w:hAnsi="Calibri" w:cs="Times New Roman"/>
          <w:sz w:val="20"/>
          <w:szCs w:val="20"/>
        </w:rPr>
      </w:pPr>
      <w:r w:rsidRPr="003A42CD">
        <w:rPr>
          <w:rFonts w:ascii="Calibri" w:hAnsi="Calibri" w:cs="Times New Roman"/>
          <w:sz w:val="20"/>
          <w:szCs w:val="20"/>
        </w:rPr>
        <w:t xml:space="preserve">                                                           </w:t>
      </w:r>
      <w:r w:rsidRPr="003A42CD">
        <w:rPr>
          <w:rFonts w:ascii="Calibri" w:hAnsi="Calibri" w:cs="Times New Roman"/>
          <w:sz w:val="20"/>
          <w:szCs w:val="20"/>
        </w:rPr>
        <w:fldChar w:fldCharType="begin">
          <w:ffData>
            <w:name w:val=""/>
            <w:enabled/>
            <w:calcOnExit w:val="0"/>
            <w:checkBox>
              <w:sizeAuto/>
              <w:default w:val="0"/>
            </w:checkBox>
          </w:ffData>
        </w:fldChar>
      </w:r>
      <w:r w:rsidRPr="003A42CD">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3A42CD">
        <w:rPr>
          <w:rFonts w:ascii="Calibri" w:hAnsi="Calibri" w:cs="Times New Roman"/>
          <w:sz w:val="20"/>
          <w:szCs w:val="20"/>
        </w:rPr>
        <w:fldChar w:fldCharType="end"/>
      </w:r>
      <w:r w:rsidRPr="003A42CD">
        <w:rPr>
          <w:rFonts w:ascii="Calibri" w:hAnsi="Calibri" w:cs="Times New Roman"/>
          <w:sz w:val="20"/>
          <w:szCs w:val="20"/>
        </w:rPr>
        <w:t xml:space="preserve"> soumise autorisation ICPE</w:t>
      </w:r>
    </w:p>
    <w:p w14:paraId="3B9522AC" w14:textId="77777777" w:rsidR="00E97D9F" w:rsidRPr="00F74FC2" w:rsidRDefault="00E97D9F" w:rsidP="00E97D9F">
      <w:pPr>
        <w:pStyle w:val="normalformulaire"/>
        <w:tabs>
          <w:tab w:val="left" w:pos="8222"/>
          <w:tab w:val="right" w:pos="9781"/>
        </w:tabs>
        <w:ind w:left="4253"/>
        <w:rPr>
          <w:rFonts w:ascii="Calibri" w:hAnsi="Calibri" w:cs="Times New Roman"/>
          <w:sz w:val="20"/>
          <w:szCs w:val="20"/>
        </w:rPr>
      </w:pPr>
    </w:p>
    <w:p w14:paraId="6360070F" w14:textId="77777777" w:rsidR="00E97D9F" w:rsidRPr="00F74FC2" w:rsidRDefault="00E97D9F" w:rsidP="00E97D9F">
      <w:pPr>
        <w:autoSpaceDE w:val="0"/>
        <w:autoSpaceDN w:val="0"/>
        <w:adjustRightInd w:val="0"/>
        <w:jc w:val="both"/>
        <w:rPr>
          <w:rFonts w:ascii="Calibri" w:hAnsi="Calibri"/>
        </w:rPr>
      </w:pPr>
      <w:r>
        <w:rPr>
          <w:rFonts w:ascii="Calibri" w:hAnsi="Calibri"/>
        </w:rPr>
        <w:t>9</w:t>
      </w:r>
      <w:r w:rsidRPr="00F74FC2">
        <w:rPr>
          <w:rFonts w:ascii="Calibri" w:hAnsi="Calibri"/>
        </w:rPr>
        <w:t>. Si le projet concerne principalement une autre filière que l'orientation principale de l'exploitation, quel atelier concerne-t-il majoritairement  (Cf. annexe 1 du présent formulaire) ?</w:t>
      </w:r>
    </w:p>
    <w:p w14:paraId="75FBBDD6"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____________________________________________________________________________________________________________</w:t>
      </w:r>
    </w:p>
    <w:p w14:paraId="55AEB074" w14:textId="77777777" w:rsidR="00E97D9F" w:rsidRPr="00F74FC2" w:rsidRDefault="00E97D9F" w:rsidP="00E97D9F">
      <w:pPr>
        <w:pStyle w:val="normalformulaire"/>
        <w:tabs>
          <w:tab w:val="left" w:pos="8222"/>
          <w:tab w:val="right" w:pos="9781"/>
        </w:tabs>
        <w:rPr>
          <w:rFonts w:ascii="Calibri" w:hAnsi="Calibri" w:cs="Times New Roman"/>
          <w:sz w:val="20"/>
          <w:szCs w:val="20"/>
        </w:rPr>
      </w:pPr>
    </w:p>
    <w:p w14:paraId="29B439C5" w14:textId="77777777" w:rsidR="00E97D9F" w:rsidRPr="00F74FC2" w:rsidRDefault="00E97D9F" w:rsidP="00E97D9F">
      <w:pPr>
        <w:pStyle w:val="normalformulaire"/>
        <w:rPr>
          <w:rFonts w:ascii="Calibri" w:hAnsi="Calibri" w:cs="Times New Roman"/>
          <w:sz w:val="20"/>
          <w:szCs w:val="20"/>
        </w:rPr>
      </w:pPr>
      <w:r>
        <w:rPr>
          <w:rFonts w:ascii="Calibri" w:hAnsi="Calibri" w:cs="Times New Roman"/>
          <w:sz w:val="20"/>
          <w:szCs w:val="20"/>
        </w:rPr>
        <w:t>10</w:t>
      </w:r>
      <w:r w:rsidRPr="00F74FC2">
        <w:rPr>
          <w:rFonts w:ascii="Calibri" w:hAnsi="Calibri" w:cs="Times New Roman"/>
          <w:sz w:val="20"/>
          <w:szCs w:val="20"/>
        </w:rPr>
        <w:t xml:space="preserve">. Votre projet </w:t>
      </w:r>
      <w:r>
        <w:rPr>
          <w:rFonts w:ascii="Calibri" w:hAnsi="Calibri" w:cs="Times New Roman"/>
          <w:sz w:val="20"/>
          <w:szCs w:val="20"/>
        </w:rPr>
        <w:t>permet-il</w:t>
      </w:r>
      <w:r w:rsidRPr="00F74FC2">
        <w:rPr>
          <w:rFonts w:ascii="Calibri" w:hAnsi="Calibri" w:cs="Times New Roman"/>
          <w:sz w:val="20"/>
          <w:szCs w:val="20"/>
        </w:rPr>
        <w:t xml:space="preserve"> de créer des emplois dans votre exploitation agricole ?                                           </w:t>
      </w:r>
    </w:p>
    <w:p w14:paraId="0218F610"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oui     </w:t>
      </w:r>
    </w:p>
    <w:p w14:paraId="12A47FD5"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fldChar w:fldCharType="begin">
          <w:ffData>
            <w:name w:val=""/>
            <w:enabled/>
            <w:calcOnExit w:val="0"/>
            <w:checkBox>
              <w:sizeAuto/>
              <w:default w:val="0"/>
            </w:checkBox>
          </w:ffData>
        </w:fldChar>
      </w:r>
      <w:r w:rsidRPr="00F74FC2">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F74FC2">
        <w:rPr>
          <w:rFonts w:ascii="Calibri" w:hAnsi="Calibri" w:cs="Times New Roman"/>
          <w:sz w:val="20"/>
          <w:szCs w:val="20"/>
        </w:rPr>
        <w:fldChar w:fldCharType="end"/>
      </w:r>
      <w:r w:rsidRPr="00F74FC2">
        <w:rPr>
          <w:rFonts w:ascii="Calibri" w:hAnsi="Calibri" w:cs="Times New Roman"/>
          <w:sz w:val="20"/>
          <w:szCs w:val="20"/>
        </w:rPr>
        <w:t xml:space="preserve"> non</w:t>
      </w:r>
    </w:p>
    <w:p w14:paraId="4BC8D4D0" w14:textId="77777777" w:rsidR="00E97D9F" w:rsidRPr="00F74FC2" w:rsidRDefault="00E97D9F" w:rsidP="00E97D9F">
      <w:pPr>
        <w:pStyle w:val="normalformulaire"/>
        <w:rPr>
          <w:rFonts w:ascii="Calibri" w:hAnsi="Calibri" w:cs="Times New Roman"/>
          <w:sz w:val="20"/>
          <w:szCs w:val="20"/>
        </w:rPr>
      </w:pPr>
      <w:r w:rsidRPr="00F74FC2">
        <w:rPr>
          <w:rFonts w:ascii="Calibri" w:hAnsi="Calibri" w:cs="Times New Roman"/>
          <w:sz w:val="20"/>
          <w:szCs w:val="20"/>
        </w:rPr>
        <w:t xml:space="preserve">    </w:t>
      </w:r>
    </w:p>
    <w:p w14:paraId="72991683" w14:textId="1310397A" w:rsidR="00E97D9F" w:rsidRPr="00F27944" w:rsidRDefault="00E97D9F" w:rsidP="008907EF">
      <w:pPr>
        <w:pStyle w:val="normalformulaire"/>
        <w:numPr>
          <w:ilvl w:val="0"/>
          <w:numId w:val="15"/>
        </w:numPr>
        <w:ind w:left="567"/>
        <w:rPr>
          <w:rFonts w:ascii="Calibri" w:hAnsi="Calibri" w:cs="Calibri"/>
          <w:b/>
          <w:iCs/>
          <w:smallCaps/>
          <w:color w:val="FFFFFF"/>
          <w:sz w:val="28"/>
        </w:rPr>
      </w:pPr>
      <w:r w:rsidRPr="002601A0">
        <w:rPr>
          <w:rFonts w:ascii="Calibri" w:hAnsi="Calibri" w:cs="Times New Roman"/>
          <w:sz w:val="20"/>
          <w:szCs w:val="20"/>
          <w:u w:val="single"/>
        </w:rPr>
        <w:t>Si oui</w:t>
      </w:r>
      <w:r w:rsidRPr="002601A0">
        <w:rPr>
          <w:rFonts w:ascii="Calibri" w:hAnsi="Calibri" w:cs="Times New Roman"/>
          <w:sz w:val="20"/>
          <w:szCs w:val="20"/>
        </w:rPr>
        <w:t>, combien d’ETP (Equivalen</w:t>
      </w:r>
      <w:r w:rsidR="00526277">
        <w:rPr>
          <w:rFonts w:ascii="Calibri" w:hAnsi="Calibri" w:cs="Times New Roman"/>
          <w:sz w:val="20"/>
          <w:szCs w:val="20"/>
        </w:rPr>
        <w:t xml:space="preserve">t Temps Plein) ?        </w:t>
      </w:r>
      <w:r w:rsidRPr="002601A0">
        <w:rPr>
          <w:rFonts w:ascii="Calibri" w:hAnsi="Calibri" w:cs="Times New Roman"/>
          <w:sz w:val="20"/>
          <w:szCs w:val="20"/>
        </w:rPr>
        <w:t xml:space="preserve">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0.5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1.5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2601A0">
        <w:rPr>
          <w:rFonts w:ascii="Calibri" w:hAnsi="Calibri" w:cs="Times New Roman"/>
          <w:sz w:val="20"/>
          <w:szCs w:val="20"/>
        </w:rPr>
        <w:fldChar w:fldCharType="end"/>
      </w:r>
      <w:r w:rsidRPr="002601A0">
        <w:rPr>
          <w:rFonts w:ascii="Calibri" w:hAnsi="Calibri" w:cs="Times New Roman"/>
          <w:sz w:val="20"/>
          <w:szCs w:val="20"/>
        </w:rPr>
        <w:t xml:space="preserve"> 2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00EF0659">
        <w:rPr>
          <w:rFonts w:ascii="Calibri" w:hAnsi="Calibri" w:cs="Times New Roman"/>
          <w:sz w:val="20"/>
          <w:szCs w:val="20"/>
        </w:rPr>
      </w:r>
      <w:r w:rsidR="00EF0659">
        <w:rPr>
          <w:rFonts w:ascii="Calibri" w:hAnsi="Calibri" w:cs="Times New Roman"/>
          <w:sz w:val="20"/>
          <w:szCs w:val="20"/>
        </w:rPr>
        <w:fldChar w:fldCharType="separate"/>
      </w:r>
      <w:r w:rsidRPr="002601A0">
        <w:rPr>
          <w:rFonts w:ascii="Calibri" w:hAnsi="Calibri" w:cs="Times New Roman"/>
          <w:sz w:val="20"/>
          <w:szCs w:val="20"/>
        </w:rPr>
        <w:fldChar w:fldCharType="end"/>
      </w:r>
      <w:r>
        <w:rPr>
          <w:rFonts w:ascii="Calibri" w:hAnsi="Calibri" w:cs="Times New Roman"/>
          <w:sz w:val="20"/>
          <w:szCs w:val="20"/>
        </w:rPr>
        <w:t xml:space="preserve"> plus de 2</w:t>
      </w:r>
    </w:p>
    <w:p w14:paraId="29859C6E" w14:textId="77777777" w:rsidR="00F27944" w:rsidRPr="002601A0" w:rsidRDefault="00F27944" w:rsidP="008907EF">
      <w:pPr>
        <w:pStyle w:val="normalformulaire"/>
        <w:numPr>
          <w:ilvl w:val="0"/>
          <w:numId w:val="15"/>
        </w:numPr>
        <w:ind w:left="567"/>
        <w:rPr>
          <w:rFonts w:ascii="Calibri" w:hAnsi="Calibri" w:cs="Calibri"/>
          <w:b/>
          <w:iCs/>
          <w:smallCaps/>
          <w:color w:val="FFFFFF"/>
          <w:sz w:val="28"/>
        </w:rPr>
      </w:pPr>
    </w:p>
    <w:p w14:paraId="3A01CC44" w14:textId="77777777" w:rsidR="007203E5" w:rsidRDefault="007203E5">
      <w:pPr>
        <w:rPr>
          <w:rFonts w:ascii="Calibri" w:hAnsi="Calibri" w:cs="Calibri"/>
          <w:b/>
          <w:iCs/>
          <w:smallCaps/>
          <w:sz w:val="28"/>
          <w:szCs w:val="16"/>
          <w:highlight w:val="cyan"/>
        </w:rPr>
      </w:pPr>
    </w:p>
    <w:p w14:paraId="7151F08B" w14:textId="77777777" w:rsidR="007203E5" w:rsidRDefault="007203E5">
      <w:pPr>
        <w:rPr>
          <w:rFonts w:ascii="Calibri" w:hAnsi="Calibri" w:cs="Calibri"/>
          <w:b/>
          <w:iCs/>
          <w:smallCaps/>
          <w:sz w:val="28"/>
          <w:szCs w:val="16"/>
          <w:highlight w:val="cyan"/>
        </w:rPr>
      </w:pPr>
    </w:p>
    <w:p w14:paraId="6F860419" w14:textId="77777777" w:rsidR="007203E5" w:rsidRDefault="007203E5">
      <w:pPr>
        <w:rPr>
          <w:rFonts w:ascii="Calibri" w:hAnsi="Calibri" w:cs="Calibri"/>
          <w:b/>
          <w:iCs/>
          <w:smallCaps/>
          <w:sz w:val="28"/>
          <w:szCs w:val="16"/>
          <w:highlight w:val="cyan"/>
        </w:rPr>
      </w:pPr>
    </w:p>
    <w:p w14:paraId="035819D0" w14:textId="77777777" w:rsidR="007203E5" w:rsidRDefault="007203E5">
      <w:pPr>
        <w:rPr>
          <w:rFonts w:ascii="Calibri" w:hAnsi="Calibri" w:cs="Calibri"/>
          <w:b/>
          <w:iCs/>
          <w:smallCaps/>
          <w:sz w:val="28"/>
          <w:szCs w:val="16"/>
          <w:highlight w:val="cyan"/>
        </w:rPr>
      </w:pPr>
    </w:p>
    <w:p w14:paraId="65E2F53C" w14:textId="77777777" w:rsidR="007203E5" w:rsidRDefault="007203E5">
      <w:pPr>
        <w:rPr>
          <w:rFonts w:ascii="Calibri" w:hAnsi="Calibri" w:cs="Calibri"/>
          <w:b/>
          <w:iCs/>
          <w:smallCaps/>
          <w:sz w:val="28"/>
          <w:szCs w:val="16"/>
          <w:highlight w:val="cyan"/>
        </w:rPr>
      </w:pPr>
    </w:p>
    <w:p w14:paraId="7F1B06C3" w14:textId="77777777" w:rsidR="007203E5" w:rsidRDefault="007203E5">
      <w:pPr>
        <w:rPr>
          <w:rFonts w:ascii="Calibri" w:hAnsi="Calibri" w:cs="Calibri"/>
          <w:b/>
          <w:iCs/>
          <w:smallCaps/>
          <w:sz w:val="28"/>
          <w:szCs w:val="16"/>
          <w:highlight w:val="cyan"/>
        </w:rPr>
      </w:pPr>
    </w:p>
    <w:p w14:paraId="134B593C" w14:textId="77777777" w:rsidR="007203E5" w:rsidRDefault="007203E5">
      <w:pPr>
        <w:rPr>
          <w:rFonts w:ascii="Calibri" w:hAnsi="Calibri" w:cs="Calibri"/>
          <w:b/>
          <w:iCs/>
          <w:smallCaps/>
          <w:sz w:val="28"/>
          <w:szCs w:val="16"/>
          <w:highlight w:val="cyan"/>
        </w:rPr>
      </w:pPr>
    </w:p>
    <w:p w14:paraId="76018F74" w14:textId="77777777" w:rsidR="00976EA2" w:rsidRDefault="00976EA2">
      <w:pPr>
        <w:rPr>
          <w:rFonts w:ascii="Calibri" w:hAnsi="Calibri" w:cs="Calibri"/>
          <w:b/>
          <w:iCs/>
          <w:smallCaps/>
          <w:sz w:val="28"/>
          <w:szCs w:val="16"/>
          <w:highlight w:val="cyan"/>
        </w:rPr>
      </w:pPr>
      <w:r>
        <w:rPr>
          <w:rFonts w:ascii="Calibri" w:hAnsi="Calibri" w:cs="Calibri"/>
          <w:b/>
          <w:iCs/>
          <w:smallCaps/>
          <w:sz w:val="28"/>
          <w:szCs w:val="16"/>
          <w:highlight w:val="cyan"/>
        </w:rPr>
        <w:br w:type="page"/>
      </w:r>
    </w:p>
    <w:p w14:paraId="40A9F020" w14:textId="77777777" w:rsidR="00262F0B" w:rsidRDefault="00262F0B">
      <w:pPr>
        <w:rPr>
          <w:rFonts w:ascii="Calibri" w:hAnsi="Calibri" w:cs="Calibri"/>
          <w:b/>
          <w:iCs/>
          <w:smallCaps/>
          <w:sz w:val="28"/>
          <w:szCs w:val="16"/>
          <w:highlight w:val="cyan"/>
        </w:rPr>
      </w:pPr>
    </w:p>
    <w:p w14:paraId="526DC414" w14:textId="4B138AEC" w:rsidR="00976EA2" w:rsidRPr="00696EA5" w:rsidRDefault="00A0065A" w:rsidP="0029742F">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t xml:space="preserve">4 </w:t>
      </w:r>
      <w:r w:rsidR="00976EA2">
        <w:rPr>
          <w:rFonts w:ascii="Calibri" w:hAnsi="Calibri" w:cs="Calibri"/>
          <w:b/>
          <w:iCs/>
          <w:smallCaps/>
          <w:color w:val="FFFFFF"/>
          <w:sz w:val="28"/>
          <w:szCs w:val="16"/>
        </w:rPr>
        <w:t>- Identification du projet</w:t>
      </w:r>
    </w:p>
    <w:p w14:paraId="580825E8" w14:textId="77777777" w:rsidR="00976EA2" w:rsidRPr="007F2941" w:rsidRDefault="00976EA2" w:rsidP="00976EA2">
      <w:pPr>
        <w:tabs>
          <w:tab w:val="left" w:pos="1380"/>
          <w:tab w:val="center" w:pos="4762"/>
        </w:tabs>
        <w:jc w:val="both"/>
        <w:rPr>
          <w:rFonts w:ascii="Calibri" w:hAnsi="Calibri" w:cs="Calibri"/>
          <w:highlight w:val="yellow"/>
        </w:rPr>
      </w:pPr>
    </w:p>
    <w:p w14:paraId="4BA30BAC" w14:textId="77777777" w:rsidR="00976EA2" w:rsidRDefault="00976EA2" w:rsidP="00976EA2">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b/>
          <w:sz w:val="20"/>
          <w:szCs w:val="20"/>
        </w:rPr>
      </w:pPr>
      <w:r w:rsidRPr="00FD77CA">
        <w:rPr>
          <w:rFonts w:ascii="Calibri" w:hAnsi="Calibri"/>
          <w:b/>
          <w:sz w:val="20"/>
          <w:szCs w:val="20"/>
        </w:rPr>
        <w:t>Précisions de l’adresse du projet (travaux/investissements) :</w:t>
      </w:r>
      <w:r>
        <w:rPr>
          <w:rFonts w:ascii="Calibri" w:hAnsi="Calibri" w:cs="Calibri"/>
          <w:iCs/>
        </w:rPr>
        <w:t xml:space="preserve"> </w:t>
      </w:r>
      <w:r>
        <w:rPr>
          <w:rFonts w:ascii="Calibri" w:hAnsi="Calibri" w:cs="Calibri"/>
          <w:iCs/>
        </w:rPr>
        <w:tab/>
      </w:r>
      <w:r w:rsidRPr="007F2941">
        <w:rPr>
          <w:rFonts w:ascii="Calibri" w:hAnsi="Calibri"/>
          <w:color w:val="999999"/>
          <w:kern w:val="3"/>
        </w:rPr>
        <w:t xml:space="preserve"> </w:t>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 du demandeur</w:t>
      </w:r>
    </w:p>
    <w:p w14:paraId="4903AFE2" w14:textId="77777777" w:rsidR="006C0348" w:rsidRPr="006C0348" w:rsidRDefault="006C0348" w:rsidP="006C0348">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i/>
          <w:sz w:val="20"/>
          <w:szCs w:val="20"/>
        </w:rPr>
      </w:pPr>
      <w:r w:rsidRPr="006C0348">
        <w:rPr>
          <w:rFonts w:ascii="Calibri" w:hAnsi="Calibri"/>
          <w:i/>
          <w:sz w:val="20"/>
          <w:szCs w:val="20"/>
        </w:rPr>
        <w:t>S’il s’agit d’un matériel mobile, indiquez le siège d’exploitation.</w:t>
      </w:r>
    </w:p>
    <w:p w14:paraId="2D7F483F" w14:textId="77777777"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Pr>
          <w:rFonts w:ascii="Calibri" w:hAnsi="Calibri" w:cs="Calibri"/>
          <w:kern w:val="3"/>
        </w:rPr>
        <w:t>N° - Libellé de la voie : _________________________________________________________________________________________</w:t>
      </w:r>
    </w:p>
    <w:p w14:paraId="070355E2" w14:textId="77777777"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Pr>
          <w:rFonts w:ascii="Calibri" w:hAnsi="Calibri" w:cs="Calibri"/>
          <w:kern w:val="3"/>
        </w:rPr>
        <w:t>_______________________________________________________________________________________</w:t>
      </w:r>
    </w:p>
    <w:p w14:paraId="26026D09" w14:textId="77777777" w:rsidR="00976EA2" w:rsidRPr="00D74DEE" w:rsidRDefault="00976EA2" w:rsidP="00976EA2">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___________________________________</w:t>
      </w:r>
      <w:r>
        <w:rPr>
          <w:rFonts w:ascii="Tahoma" w:hAnsi="Tahoma" w:cs="Tahoma"/>
          <w:kern w:val="3"/>
        </w:rPr>
        <w:t>_________</w:t>
      </w:r>
      <w:r w:rsidRPr="00D74DEE">
        <w:rPr>
          <w:rFonts w:ascii="Tahoma" w:hAnsi="Tahoma" w:cs="Tahoma"/>
          <w:kern w:val="3"/>
        </w:rPr>
        <w:t>____</w:t>
      </w:r>
      <w:r>
        <w:rPr>
          <w:rFonts w:ascii="Tahoma" w:hAnsi="Tahoma" w:cs="Tahoma"/>
          <w:kern w:val="3"/>
        </w:rPr>
        <w:t>_______________</w:t>
      </w:r>
    </w:p>
    <w:p w14:paraId="461DB302" w14:textId="77777777" w:rsidR="00976EA2" w:rsidRDefault="00976EA2" w:rsidP="00976EA2">
      <w:pPr>
        <w:pStyle w:val="normalformulaire"/>
        <w:tabs>
          <w:tab w:val="left" w:pos="8222"/>
          <w:tab w:val="right" w:pos="9781"/>
        </w:tabs>
        <w:rPr>
          <w:rFonts w:ascii="Calibri" w:hAnsi="Calibri"/>
          <w:sz w:val="20"/>
          <w:szCs w:val="20"/>
        </w:rPr>
      </w:pPr>
    </w:p>
    <w:p w14:paraId="60D320AF" w14:textId="77777777" w:rsidR="00976EA2" w:rsidRDefault="00976EA2" w:rsidP="00976EA2">
      <w:pPr>
        <w:tabs>
          <w:tab w:val="left" w:pos="142"/>
        </w:tabs>
        <w:ind w:right="204"/>
        <w:jc w:val="both"/>
        <w:rPr>
          <w:rFonts w:ascii="Calibri" w:hAnsi="Calibri" w:cs="Calibri"/>
          <w:kern w:val="3"/>
        </w:rPr>
      </w:pPr>
    </w:p>
    <w:p w14:paraId="1E99C10D" w14:textId="77777777" w:rsidR="00976EA2" w:rsidRPr="007F2941" w:rsidRDefault="00976EA2" w:rsidP="00976EA2">
      <w:pPr>
        <w:tabs>
          <w:tab w:val="left" w:pos="142"/>
        </w:tabs>
        <w:ind w:right="204"/>
        <w:jc w:val="both"/>
        <w:rPr>
          <w:rFonts w:ascii="Calibri" w:hAnsi="Calibri" w:cs="Calibri"/>
          <w:kern w:val="3"/>
        </w:rPr>
      </w:pPr>
      <w:r>
        <w:rPr>
          <w:rFonts w:ascii="Calibri" w:hAnsi="Calibri" w:cs="Calibri"/>
          <w:kern w:val="3"/>
        </w:rPr>
        <w:t xml:space="preserve">- </w:t>
      </w:r>
      <w:r w:rsidRPr="007F2941">
        <w:rPr>
          <w:rFonts w:ascii="Calibri" w:hAnsi="Calibri" w:cs="Calibri"/>
          <w:kern w:val="3"/>
        </w:rPr>
        <w:t>Période prévisionnelle d</w:t>
      </w:r>
      <w:r>
        <w:rPr>
          <w:rFonts w:ascii="Calibri" w:hAnsi="Calibri" w:cs="Calibri"/>
          <w:kern w:val="3"/>
        </w:rPr>
        <w:t>e réalisation d</w:t>
      </w:r>
      <w:r w:rsidRPr="007F2941">
        <w:rPr>
          <w:rFonts w:ascii="Calibri" w:hAnsi="Calibri" w:cs="Calibri"/>
          <w:kern w:val="3"/>
        </w:rPr>
        <w:t>u projet</w:t>
      </w:r>
      <w:r>
        <w:rPr>
          <w:rFonts w:ascii="Calibri" w:hAnsi="Calibri" w:cs="Calibri"/>
          <w:kern w:val="3"/>
        </w:rPr>
        <w:t xml:space="preserve"> </w:t>
      </w:r>
      <w:r w:rsidRPr="007F2941">
        <w:rPr>
          <w:rFonts w:ascii="Calibri" w:hAnsi="Calibri" w:cs="Calibri"/>
          <w:kern w:val="3"/>
        </w:rPr>
        <w:t xml:space="preserve">: </w:t>
      </w:r>
    </w:p>
    <w:p w14:paraId="0B8FE3A5" w14:textId="77777777" w:rsidR="00976EA2" w:rsidRPr="007F2941" w:rsidRDefault="00976EA2" w:rsidP="00976EA2">
      <w:pPr>
        <w:tabs>
          <w:tab w:val="left" w:pos="142"/>
        </w:tabs>
        <w:ind w:right="204"/>
        <w:jc w:val="center"/>
        <w:rPr>
          <w:rFonts w:ascii="Calibri" w:hAnsi="Calibri" w:cs="Tahoma"/>
          <w:color w:val="999999"/>
        </w:rPr>
      </w:pPr>
      <w:r w:rsidRPr="007F2941">
        <w:rPr>
          <w:rFonts w:ascii="Calibri" w:hAnsi="Calibri" w:cs="Calibri"/>
          <w:kern w:val="3"/>
        </w:rPr>
        <w:t>du</w:t>
      </w:r>
      <w:r w:rsidRPr="007F2941">
        <w:rPr>
          <w:rFonts w:ascii="Calibri" w:hAnsi="Calibri" w:cs="Tahoma"/>
          <w:color w:val="999999"/>
          <w:kern w:val="3"/>
        </w:rPr>
        <w:t xml:space="preserve"> </w:t>
      </w:r>
      <w:r w:rsidRPr="007F2941">
        <w:rPr>
          <w:rFonts w:ascii="Calibri" w:hAnsi="Calibri" w:cs="Tahoma"/>
          <w:color w:val="999999"/>
        </w:rPr>
        <w:t>|__|__| / |__||__| / |__||__|__||__|</w:t>
      </w:r>
      <w:r w:rsidRPr="007F2941">
        <w:rPr>
          <w:rFonts w:ascii="Calibri" w:hAnsi="Calibri" w:cs="Tahoma"/>
          <w:kern w:val="3"/>
        </w:rPr>
        <w:t xml:space="preserve"> </w:t>
      </w:r>
      <w:r w:rsidRPr="007F2941">
        <w:rPr>
          <w:rFonts w:ascii="Calibri" w:hAnsi="Calibri" w:cs="Calibri"/>
          <w:kern w:val="3"/>
        </w:rPr>
        <w:t>au</w:t>
      </w:r>
      <w:r w:rsidRPr="007F2941">
        <w:rPr>
          <w:rFonts w:ascii="Calibri" w:hAnsi="Calibri" w:cs="Tahoma"/>
          <w:color w:val="999999"/>
          <w:kern w:val="3"/>
        </w:rPr>
        <w:t xml:space="preserve"> </w:t>
      </w:r>
      <w:r w:rsidRPr="007F2941">
        <w:rPr>
          <w:rFonts w:ascii="Calibri" w:hAnsi="Calibri" w:cs="Tahoma"/>
          <w:color w:val="999999"/>
        </w:rPr>
        <w:t>|__|__| / |__||__| / |__||__|__||__|</w:t>
      </w:r>
    </w:p>
    <w:p w14:paraId="2A1CF534" w14:textId="77777777" w:rsidR="00976EA2" w:rsidRDefault="00976EA2" w:rsidP="00976EA2">
      <w:pPr>
        <w:rPr>
          <w:rFonts w:ascii="Calibri" w:hAnsi="Calibri" w:cs="Calibri"/>
          <w:b/>
          <w:smallCaps/>
          <w:sz w:val="22"/>
          <w:szCs w:val="18"/>
          <w:u w:val="single"/>
        </w:rPr>
      </w:pPr>
    </w:p>
    <w:p w14:paraId="33F79193" w14:textId="77777777" w:rsidR="00976EA2" w:rsidRPr="00BE4292" w:rsidRDefault="00976EA2" w:rsidP="00976EA2">
      <w:pPr>
        <w:rPr>
          <w:rFonts w:ascii="Calibri" w:hAnsi="Calibri" w:cs="Calibri"/>
          <w:b/>
          <w:smallCaps/>
          <w:sz w:val="22"/>
          <w:u w:val="single"/>
        </w:rPr>
      </w:pPr>
      <w:r w:rsidRPr="00BE4292">
        <w:rPr>
          <w:rFonts w:ascii="Calibri" w:hAnsi="Calibri" w:cs="Calibri"/>
          <w:b/>
          <w:smallCaps/>
          <w:sz w:val="22"/>
          <w:u w:val="single"/>
        </w:rPr>
        <w:t>Description détaillée du projet</w:t>
      </w:r>
      <w:r w:rsidR="006C0348">
        <w:rPr>
          <w:rFonts w:ascii="Calibri" w:hAnsi="Calibri" w:cs="Calibri"/>
          <w:b/>
          <w:smallCaps/>
          <w:sz w:val="22"/>
          <w:u w:val="single"/>
        </w:rPr>
        <w:t xml:space="preserve"> </w:t>
      </w:r>
      <w:r w:rsidR="006C0348" w:rsidRPr="006C0348">
        <w:rPr>
          <w:rFonts w:ascii="Calibri" w:hAnsi="Calibri" w:cs="Calibri"/>
          <w:smallCaps/>
          <w:sz w:val="22"/>
          <w:u w:val="single"/>
        </w:rPr>
        <w:t>(</w:t>
      </w:r>
      <w:r w:rsidR="006C0348" w:rsidRPr="006C0348">
        <w:rPr>
          <w:rFonts w:ascii="Calibri" w:hAnsi="Calibri" w:cs="Tahoma"/>
          <w:bCs/>
        </w:rPr>
        <w:t>ou rédigez une note explicative à joindre à la demande)</w:t>
      </w:r>
    </w:p>
    <w:p w14:paraId="3B988B65" w14:textId="77777777" w:rsidR="00976EA2" w:rsidRPr="00507776" w:rsidRDefault="00976EA2" w:rsidP="00976EA2">
      <w:pPr>
        <w:rPr>
          <w:rFonts w:ascii="Calibri" w:hAnsi="Calibri" w:cs="Calibri"/>
          <w:b/>
          <w:smallCaps/>
          <w:sz w:val="8"/>
          <w:u w:val="single"/>
        </w:rPr>
      </w:pPr>
    </w:p>
    <w:tbl>
      <w:tblPr>
        <w:tblW w:w="10773" w:type="dxa"/>
        <w:tblInd w:w="108" w:type="dxa"/>
        <w:tblBorders>
          <w:top w:val="single" w:sz="4" w:space="0" w:color="A6A6A6"/>
          <w:left w:val="single" w:sz="4" w:space="0" w:color="A6A6A6"/>
          <w:bottom w:val="single" w:sz="4" w:space="0" w:color="A6A6A6"/>
          <w:right w:val="single" w:sz="4" w:space="0" w:color="A6A6A6"/>
        </w:tblBorders>
        <w:tblLook w:val="00A0" w:firstRow="1" w:lastRow="0" w:firstColumn="1" w:lastColumn="0" w:noHBand="0" w:noVBand="0"/>
      </w:tblPr>
      <w:tblGrid>
        <w:gridCol w:w="10773"/>
      </w:tblGrid>
      <w:tr w:rsidR="00976EA2" w14:paraId="69FA05AB" w14:textId="77777777" w:rsidTr="002601A0">
        <w:trPr>
          <w:trHeight w:val="3040"/>
        </w:trPr>
        <w:tc>
          <w:tcPr>
            <w:tcW w:w="10773" w:type="dxa"/>
            <w:tcBorders>
              <w:top w:val="single" w:sz="4" w:space="0" w:color="A6A6A6"/>
              <w:bottom w:val="single" w:sz="4" w:space="0" w:color="A6A6A6"/>
            </w:tcBorders>
          </w:tcPr>
          <w:p w14:paraId="6628771C" w14:textId="77777777" w:rsidR="00976EA2" w:rsidRDefault="00976EA2" w:rsidP="002601A0">
            <w:pPr>
              <w:rPr>
                <w:rFonts w:ascii="Calibri" w:hAnsi="Calibri" w:cs="Calibri"/>
                <w:szCs w:val="32"/>
              </w:rPr>
            </w:pPr>
          </w:p>
          <w:p w14:paraId="396E49B6" w14:textId="77777777" w:rsidR="00976EA2" w:rsidRDefault="00976EA2" w:rsidP="002601A0">
            <w:pPr>
              <w:rPr>
                <w:rFonts w:ascii="Calibri" w:hAnsi="Calibri" w:cs="Calibri"/>
                <w:szCs w:val="32"/>
              </w:rPr>
            </w:pPr>
          </w:p>
          <w:p w14:paraId="570E8B1B" w14:textId="77777777" w:rsidR="00976EA2" w:rsidRDefault="00976EA2" w:rsidP="002601A0">
            <w:pPr>
              <w:rPr>
                <w:rFonts w:ascii="Calibri" w:hAnsi="Calibri" w:cs="Calibri"/>
                <w:szCs w:val="32"/>
              </w:rPr>
            </w:pPr>
          </w:p>
          <w:p w14:paraId="63FB694B" w14:textId="77777777" w:rsidR="00976EA2" w:rsidRDefault="00976EA2" w:rsidP="002601A0">
            <w:pPr>
              <w:rPr>
                <w:rFonts w:ascii="Calibri" w:hAnsi="Calibri" w:cs="Calibri"/>
                <w:szCs w:val="32"/>
              </w:rPr>
            </w:pPr>
          </w:p>
          <w:p w14:paraId="3F033DF5" w14:textId="77777777" w:rsidR="00976EA2" w:rsidRDefault="00976EA2" w:rsidP="002601A0">
            <w:pPr>
              <w:rPr>
                <w:rFonts w:ascii="Calibri" w:hAnsi="Calibri" w:cs="Calibri"/>
                <w:szCs w:val="32"/>
              </w:rPr>
            </w:pPr>
          </w:p>
          <w:p w14:paraId="7A6CC66D" w14:textId="77777777" w:rsidR="00976EA2" w:rsidRDefault="00976EA2" w:rsidP="002601A0">
            <w:pPr>
              <w:rPr>
                <w:rFonts w:ascii="Calibri" w:hAnsi="Calibri" w:cs="Calibri"/>
                <w:szCs w:val="32"/>
              </w:rPr>
            </w:pPr>
          </w:p>
          <w:p w14:paraId="3A054F6A" w14:textId="77777777" w:rsidR="00976EA2" w:rsidRDefault="00976EA2" w:rsidP="002601A0">
            <w:pPr>
              <w:rPr>
                <w:rFonts w:ascii="Calibri" w:hAnsi="Calibri" w:cs="Calibri"/>
                <w:szCs w:val="32"/>
              </w:rPr>
            </w:pPr>
          </w:p>
          <w:p w14:paraId="78C46D3F" w14:textId="77777777" w:rsidR="00976EA2" w:rsidRDefault="00976EA2" w:rsidP="002601A0">
            <w:pPr>
              <w:rPr>
                <w:rFonts w:ascii="Calibri" w:hAnsi="Calibri" w:cs="Calibri"/>
                <w:szCs w:val="32"/>
              </w:rPr>
            </w:pPr>
          </w:p>
          <w:p w14:paraId="229FFEA1" w14:textId="77777777" w:rsidR="00976EA2" w:rsidRDefault="00976EA2" w:rsidP="002601A0">
            <w:pPr>
              <w:rPr>
                <w:rFonts w:ascii="Calibri" w:hAnsi="Calibri" w:cs="Calibri"/>
                <w:szCs w:val="32"/>
              </w:rPr>
            </w:pPr>
          </w:p>
          <w:p w14:paraId="6EF819F6" w14:textId="77777777" w:rsidR="00976EA2" w:rsidRDefault="00976EA2" w:rsidP="002601A0">
            <w:pPr>
              <w:rPr>
                <w:rFonts w:ascii="Calibri" w:hAnsi="Calibri" w:cs="Calibri"/>
                <w:szCs w:val="32"/>
              </w:rPr>
            </w:pPr>
          </w:p>
          <w:p w14:paraId="3F08EA67" w14:textId="77777777" w:rsidR="00976EA2" w:rsidRDefault="00976EA2" w:rsidP="002601A0">
            <w:pPr>
              <w:rPr>
                <w:rFonts w:ascii="Calibri" w:hAnsi="Calibri" w:cs="Calibri"/>
                <w:szCs w:val="32"/>
              </w:rPr>
            </w:pPr>
          </w:p>
          <w:p w14:paraId="54154AF5" w14:textId="77777777" w:rsidR="00976EA2" w:rsidRDefault="00976EA2" w:rsidP="002601A0">
            <w:pPr>
              <w:rPr>
                <w:rFonts w:ascii="Calibri" w:hAnsi="Calibri" w:cs="Calibri"/>
                <w:szCs w:val="32"/>
              </w:rPr>
            </w:pPr>
          </w:p>
          <w:p w14:paraId="4FE9752A" w14:textId="77777777" w:rsidR="00976EA2" w:rsidRDefault="00976EA2" w:rsidP="002601A0">
            <w:pPr>
              <w:rPr>
                <w:rFonts w:ascii="Calibri" w:hAnsi="Calibri" w:cs="Calibri"/>
                <w:szCs w:val="32"/>
              </w:rPr>
            </w:pPr>
          </w:p>
          <w:p w14:paraId="4A40B622" w14:textId="77777777" w:rsidR="00976EA2" w:rsidRDefault="00976EA2" w:rsidP="002601A0">
            <w:pPr>
              <w:rPr>
                <w:rFonts w:ascii="Calibri" w:hAnsi="Calibri" w:cs="Calibri"/>
                <w:szCs w:val="32"/>
              </w:rPr>
            </w:pPr>
          </w:p>
          <w:p w14:paraId="2F980314" w14:textId="77777777" w:rsidR="00976EA2" w:rsidRDefault="00976EA2" w:rsidP="002601A0">
            <w:pPr>
              <w:rPr>
                <w:rFonts w:ascii="Calibri" w:hAnsi="Calibri" w:cs="Calibri"/>
                <w:szCs w:val="32"/>
              </w:rPr>
            </w:pPr>
          </w:p>
          <w:p w14:paraId="75BAF01A" w14:textId="77777777" w:rsidR="00976EA2" w:rsidRDefault="00976EA2" w:rsidP="002601A0">
            <w:pPr>
              <w:rPr>
                <w:rFonts w:ascii="Calibri" w:hAnsi="Calibri" w:cs="Calibri"/>
                <w:szCs w:val="32"/>
              </w:rPr>
            </w:pPr>
          </w:p>
          <w:p w14:paraId="0BE8338D" w14:textId="77777777" w:rsidR="00413E1A" w:rsidRDefault="00413E1A" w:rsidP="002601A0">
            <w:pPr>
              <w:rPr>
                <w:rFonts w:ascii="Calibri" w:hAnsi="Calibri" w:cs="Calibri"/>
                <w:szCs w:val="32"/>
              </w:rPr>
            </w:pPr>
          </w:p>
          <w:p w14:paraId="660E4C69" w14:textId="77777777" w:rsidR="00413E1A" w:rsidRDefault="00413E1A" w:rsidP="002601A0">
            <w:pPr>
              <w:rPr>
                <w:rFonts w:ascii="Calibri" w:hAnsi="Calibri" w:cs="Calibri"/>
                <w:szCs w:val="32"/>
              </w:rPr>
            </w:pPr>
          </w:p>
          <w:p w14:paraId="4D964E15" w14:textId="77777777" w:rsidR="00413E1A" w:rsidRDefault="00413E1A" w:rsidP="002601A0">
            <w:pPr>
              <w:rPr>
                <w:rFonts w:ascii="Calibri" w:hAnsi="Calibri" w:cs="Calibri"/>
                <w:szCs w:val="32"/>
              </w:rPr>
            </w:pPr>
          </w:p>
          <w:p w14:paraId="1A3E51B9" w14:textId="77777777" w:rsidR="00413E1A" w:rsidRDefault="00413E1A" w:rsidP="002601A0">
            <w:pPr>
              <w:rPr>
                <w:rFonts w:ascii="Calibri" w:hAnsi="Calibri" w:cs="Calibri"/>
                <w:szCs w:val="32"/>
              </w:rPr>
            </w:pPr>
          </w:p>
          <w:p w14:paraId="63D1F4BB" w14:textId="77777777" w:rsidR="00413E1A" w:rsidRDefault="00413E1A" w:rsidP="002601A0">
            <w:pPr>
              <w:rPr>
                <w:rFonts w:ascii="Calibri" w:hAnsi="Calibri" w:cs="Calibri"/>
                <w:szCs w:val="32"/>
              </w:rPr>
            </w:pPr>
          </w:p>
          <w:p w14:paraId="08A69190" w14:textId="77777777" w:rsidR="00413E1A" w:rsidRDefault="00413E1A" w:rsidP="002601A0">
            <w:pPr>
              <w:rPr>
                <w:rFonts w:ascii="Calibri" w:hAnsi="Calibri" w:cs="Calibri"/>
                <w:szCs w:val="32"/>
              </w:rPr>
            </w:pPr>
          </w:p>
          <w:p w14:paraId="792AFCCD" w14:textId="77777777" w:rsidR="00413E1A" w:rsidRDefault="00413E1A" w:rsidP="002601A0">
            <w:pPr>
              <w:rPr>
                <w:rFonts w:ascii="Calibri" w:hAnsi="Calibri" w:cs="Calibri"/>
                <w:szCs w:val="32"/>
              </w:rPr>
            </w:pPr>
          </w:p>
          <w:p w14:paraId="01314D39" w14:textId="77777777" w:rsidR="00413E1A" w:rsidRDefault="00413E1A" w:rsidP="002601A0">
            <w:pPr>
              <w:rPr>
                <w:rFonts w:ascii="Calibri" w:hAnsi="Calibri" w:cs="Calibri"/>
                <w:szCs w:val="32"/>
              </w:rPr>
            </w:pPr>
          </w:p>
          <w:p w14:paraId="5B6C23DA" w14:textId="77777777" w:rsidR="00413E1A" w:rsidRDefault="00413E1A" w:rsidP="002601A0">
            <w:pPr>
              <w:rPr>
                <w:rFonts w:ascii="Calibri" w:hAnsi="Calibri" w:cs="Calibri"/>
                <w:szCs w:val="32"/>
              </w:rPr>
            </w:pPr>
          </w:p>
          <w:p w14:paraId="5EA8391D" w14:textId="77777777" w:rsidR="00413E1A" w:rsidRDefault="00413E1A" w:rsidP="002601A0">
            <w:pPr>
              <w:rPr>
                <w:rFonts w:ascii="Calibri" w:hAnsi="Calibri" w:cs="Calibri"/>
                <w:szCs w:val="32"/>
              </w:rPr>
            </w:pPr>
          </w:p>
          <w:p w14:paraId="76A3E772" w14:textId="77777777" w:rsidR="00413E1A" w:rsidRDefault="00413E1A" w:rsidP="002601A0">
            <w:pPr>
              <w:rPr>
                <w:rFonts w:ascii="Calibri" w:hAnsi="Calibri" w:cs="Calibri"/>
                <w:szCs w:val="32"/>
              </w:rPr>
            </w:pPr>
          </w:p>
          <w:p w14:paraId="08F2FF6C" w14:textId="77777777" w:rsidR="00413E1A" w:rsidRDefault="00413E1A" w:rsidP="002601A0">
            <w:pPr>
              <w:rPr>
                <w:rFonts w:ascii="Calibri" w:hAnsi="Calibri" w:cs="Calibri"/>
                <w:szCs w:val="32"/>
              </w:rPr>
            </w:pPr>
          </w:p>
          <w:p w14:paraId="6D3D8136" w14:textId="77777777" w:rsidR="00413E1A" w:rsidRDefault="00413E1A" w:rsidP="002601A0">
            <w:pPr>
              <w:rPr>
                <w:rFonts w:ascii="Calibri" w:hAnsi="Calibri" w:cs="Calibri"/>
                <w:szCs w:val="32"/>
              </w:rPr>
            </w:pPr>
          </w:p>
          <w:p w14:paraId="6B92F08C" w14:textId="77777777" w:rsidR="00413E1A" w:rsidRDefault="00413E1A" w:rsidP="002601A0">
            <w:pPr>
              <w:rPr>
                <w:rFonts w:ascii="Calibri" w:hAnsi="Calibri" w:cs="Calibri"/>
                <w:szCs w:val="32"/>
              </w:rPr>
            </w:pPr>
          </w:p>
          <w:p w14:paraId="7F23157B" w14:textId="77777777" w:rsidR="00413E1A" w:rsidRDefault="00413E1A" w:rsidP="002601A0">
            <w:pPr>
              <w:rPr>
                <w:rFonts w:ascii="Calibri" w:hAnsi="Calibri" w:cs="Calibri"/>
                <w:szCs w:val="32"/>
              </w:rPr>
            </w:pPr>
          </w:p>
          <w:p w14:paraId="7FFBFBCD" w14:textId="77777777" w:rsidR="00413E1A" w:rsidRDefault="00413E1A" w:rsidP="002601A0">
            <w:pPr>
              <w:rPr>
                <w:rFonts w:ascii="Calibri" w:hAnsi="Calibri" w:cs="Calibri"/>
                <w:szCs w:val="32"/>
              </w:rPr>
            </w:pPr>
          </w:p>
          <w:p w14:paraId="00F7EBE0" w14:textId="77777777" w:rsidR="00413E1A" w:rsidRDefault="00413E1A" w:rsidP="002601A0">
            <w:pPr>
              <w:rPr>
                <w:rFonts w:ascii="Calibri" w:hAnsi="Calibri" w:cs="Calibri"/>
                <w:szCs w:val="32"/>
              </w:rPr>
            </w:pPr>
          </w:p>
          <w:p w14:paraId="1F9A0D7C" w14:textId="77777777" w:rsidR="00976EA2" w:rsidRDefault="00976EA2" w:rsidP="002601A0">
            <w:pPr>
              <w:rPr>
                <w:rFonts w:ascii="Calibri" w:hAnsi="Calibri" w:cs="Calibri"/>
                <w:szCs w:val="32"/>
              </w:rPr>
            </w:pPr>
          </w:p>
          <w:p w14:paraId="74040138" w14:textId="77777777" w:rsidR="00976EA2" w:rsidRDefault="00976EA2" w:rsidP="002601A0">
            <w:pPr>
              <w:rPr>
                <w:rFonts w:ascii="Calibri" w:hAnsi="Calibri" w:cs="Calibri"/>
                <w:szCs w:val="32"/>
              </w:rPr>
            </w:pPr>
          </w:p>
          <w:p w14:paraId="58AFC3DE" w14:textId="77777777" w:rsidR="00976EA2" w:rsidRPr="00D02324" w:rsidRDefault="00976EA2" w:rsidP="002601A0">
            <w:pPr>
              <w:rPr>
                <w:rFonts w:ascii="Calibri" w:hAnsi="Calibri" w:cs="Calibri"/>
                <w:szCs w:val="32"/>
              </w:rPr>
            </w:pPr>
          </w:p>
        </w:tc>
      </w:tr>
    </w:tbl>
    <w:p w14:paraId="37B87226" w14:textId="77777777" w:rsidR="00976EA2" w:rsidRDefault="00976EA2" w:rsidP="00976EA2">
      <w:pPr>
        <w:pStyle w:val="Corpsdetexte3"/>
        <w:tabs>
          <w:tab w:val="left" w:pos="284"/>
          <w:tab w:val="left" w:pos="8647"/>
          <w:tab w:val="left" w:pos="9356"/>
        </w:tabs>
        <w:spacing w:line="276" w:lineRule="auto"/>
        <w:rPr>
          <w:rFonts w:ascii="Calibri" w:hAnsi="Calibri" w:cs="Tahoma"/>
          <w:b/>
          <w:sz w:val="22"/>
          <w:szCs w:val="22"/>
        </w:rPr>
      </w:pPr>
    </w:p>
    <w:p w14:paraId="51489D49" w14:textId="77777777" w:rsidR="00A0065A" w:rsidRDefault="00A0065A" w:rsidP="00976EA2">
      <w:pPr>
        <w:pStyle w:val="Corpsdetexte3"/>
        <w:tabs>
          <w:tab w:val="left" w:pos="284"/>
          <w:tab w:val="left" w:pos="8647"/>
          <w:tab w:val="left" w:pos="9356"/>
        </w:tabs>
        <w:spacing w:line="276" w:lineRule="auto"/>
        <w:rPr>
          <w:rFonts w:ascii="Calibri" w:hAnsi="Calibri" w:cs="Tahoma"/>
          <w:b/>
          <w:sz w:val="22"/>
          <w:szCs w:val="22"/>
        </w:rPr>
      </w:pPr>
    </w:p>
    <w:p w14:paraId="39FFED67" w14:textId="00654578" w:rsidR="00976EA2" w:rsidRPr="003A42CD" w:rsidRDefault="00A40134" w:rsidP="00976EA2">
      <w:pPr>
        <w:rPr>
          <w:rFonts w:ascii="Calibri" w:hAnsi="Calibri" w:cs="Calibri"/>
          <w:b/>
          <w:smallCaps/>
          <w:sz w:val="22"/>
          <w:u w:val="single"/>
        </w:rPr>
      </w:pPr>
      <w:r w:rsidRPr="008B5EAB">
        <w:rPr>
          <w:rFonts w:ascii="Calibri" w:hAnsi="Calibri" w:cs="Calibri"/>
          <w:b/>
          <w:smallCaps/>
          <w:sz w:val="22"/>
          <w:u w:val="single"/>
        </w:rPr>
        <w:t>1/</w:t>
      </w:r>
      <w:r w:rsidR="002601A0" w:rsidRPr="008B5EAB">
        <w:rPr>
          <w:rFonts w:ascii="Calibri" w:hAnsi="Calibri" w:cs="Calibri"/>
          <w:b/>
          <w:smallCaps/>
          <w:sz w:val="22"/>
          <w:u w:val="single"/>
        </w:rPr>
        <w:t>filière</w:t>
      </w:r>
      <w:r w:rsidR="00976EA2" w:rsidRPr="008B5EAB">
        <w:rPr>
          <w:rFonts w:ascii="Calibri" w:hAnsi="Calibri" w:cs="Calibri"/>
          <w:b/>
          <w:smallCaps/>
          <w:sz w:val="22"/>
          <w:u w:val="single"/>
        </w:rPr>
        <w:t>(s) d’investissements concerné</w:t>
      </w:r>
      <w:r w:rsidR="003A42CD" w:rsidRPr="008B5EAB">
        <w:rPr>
          <w:rFonts w:ascii="Calibri" w:hAnsi="Calibri" w:cs="Calibri"/>
          <w:b/>
          <w:smallCaps/>
          <w:sz w:val="22"/>
          <w:u w:val="single"/>
        </w:rPr>
        <w:t>e</w:t>
      </w:r>
      <w:r w:rsidR="00976EA2" w:rsidRPr="008B5EAB">
        <w:rPr>
          <w:rFonts w:ascii="Calibri" w:hAnsi="Calibri" w:cs="Calibri"/>
          <w:b/>
          <w:smallCaps/>
          <w:sz w:val="22"/>
          <w:u w:val="single"/>
        </w:rPr>
        <w:t>(s) par votre projet</w:t>
      </w:r>
    </w:p>
    <w:p w14:paraId="2A435AD7" w14:textId="77777777" w:rsidR="00976EA2" w:rsidRPr="003A42CD" w:rsidRDefault="00976EA2" w:rsidP="00976EA2">
      <w:pPr>
        <w:pStyle w:val="normalformulaire"/>
        <w:tabs>
          <w:tab w:val="left" w:pos="540"/>
          <w:tab w:val="right" w:pos="6237"/>
          <w:tab w:val="left" w:pos="6379"/>
          <w:tab w:val="left" w:pos="8505"/>
          <w:tab w:val="right" w:pos="10772"/>
        </w:tabs>
        <w:rPr>
          <w:rFonts w:ascii="Calibri" w:hAnsi="Calibri"/>
          <w:sz w:val="20"/>
          <w:szCs w:val="20"/>
        </w:rPr>
      </w:pPr>
      <w:r w:rsidRPr="003A42CD">
        <w:rPr>
          <w:rFonts w:ascii="Calibri" w:hAnsi="Calibri" w:cs="Calibri"/>
          <w:sz w:val="20"/>
        </w:rPr>
        <w:t xml:space="preserve">                            </w:t>
      </w:r>
      <w:r w:rsidRPr="003A42CD">
        <w:rPr>
          <w:rFonts w:ascii="Calibri" w:hAnsi="Calibri" w:cs="Calibri"/>
        </w:rPr>
        <w:t xml:space="preserve">  </w:t>
      </w:r>
      <w:r w:rsidRPr="003A42CD">
        <w:rPr>
          <w:rFonts w:ascii="Calibri" w:hAnsi="Calibri"/>
          <w:sz w:val="20"/>
          <w:szCs w:val="20"/>
        </w:rPr>
        <w:tab/>
      </w:r>
      <w:r w:rsidRPr="003A42CD">
        <w:rPr>
          <w:rFonts w:ascii="Calibri" w:hAnsi="Calibri"/>
          <w:sz w:val="20"/>
          <w:szCs w:val="20"/>
        </w:rPr>
        <w:tab/>
      </w:r>
      <w:r w:rsidRPr="003A42CD">
        <w:rPr>
          <w:rFonts w:ascii="Calibri" w:hAnsi="Calibri"/>
          <w:sz w:val="20"/>
          <w:szCs w:val="20"/>
        </w:rPr>
        <w:tab/>
      </w:r>
      <w:r w:rsidRPr="003A42CD">
        <w:rPr>
          <w:rFonts w:ascii="Calibri" w:hAnsi="Calibri"/>
          <w:sz w:val="20"/>
          <w:szCs w:val="20"/>
        </w:rPr>
        <w:tab/>
      </w:r>
    </w:p>
    <w:p w14:paraId="7500BC73" w14:textId="77777777" w:rsidR="00976EA2" w:rsidRPr="003A42CD" w:rsidRDefault="00F77F07" w:rsidP="00976EA2">
      <w:pPr>
        <w:pStyle w:val="normalformulaire"/>
        <w:tabs>
          <w:tab w:val="left" w:pos="540"/>
          <w:tab w:val="left" w:pos="6379"/>
          <w:tab w:val="left" w:pos="8505"/>
          <w:tab w:val="right" w:pos="10772"/>
        </w:tabs>
        <w:rPr>
          <w:rFonts w:ascii="Calibri" w:hAnsi="Calibri" w:cs="Calibri"/>
        </w:rPr>
      </w:pPr>
      <w:r w:rsidRPr="003A42CD">
        <w:rPr>
          <w:rFonts w:ascii="Calibri" w:hAnsi="Calibri" w:cs="Calibri"/>
          <w:sz w:val="20"/>
          <w:szCs w:val="20"/>
        </w:rPr>
        <w:fldChar w:fldCharType="begin">
          <w:ffData>
            <w:name w:val=""/>
            <w:enabled/>
            <w:calcOnExit w:val="0"/>
            <w:checkBox>
              <w:sizeAuto/>
              <w:default w:val="0"/>
            </w:checkBox>
          </w:ffData>
        </w:fldChar>
      </w:r>
      <w:r w:rsidRPr="003A42CD">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3A42CD">
        <w:rPr>
          <w:rFonts w:ascii="Calibri" w:hAnsi="Calibri" w:cs="Calibri"/>
          <w:sz w:val="20"/>
          <w:szCs w:val="20"/>
        </w:rPr>
        <w:fldChar w:fldCharType="end"/>
      </w:r>
      <w:r w:rsidR="00976EA2" w:rsidRPr="003A42CD">
        <w:rPr>
          <w:rFonts w:ascii="Calibri" w:hAnsi="Calibri" w:cs="Calibri"/>
        </w:rPr>
        <w:t xml:space="preserve"> </w:t>
      </w:r>
      <w:r w:rsidR="00976EA2" w:rsidRPr="003A42CD">
        <w:rPr>
          <w:rFonts w:ascii="Calibri" w:hAnsi="Calibri" w:cs="Calibri"/>
          <w:sz w:val="20"/>
        </w:rPr>
        <w:t>Volailles de chair</w:t>
      </w:r>
      <w:r w:rsidR="00976EA2" w:rsidRPr="003A42CD">
        <w:rPr>
          <w:rFonts w:ascii="Calibri" w:hAnsi="Calibri" w:cs="Calibri"/>
        </w:rPr>
        <w:t xml:space="preserve"> </w:t>
      </w:r>
    </w:p>
    <w:p w14:paraId="384A7985" w14:textId="77777777" w:rsidR="002601A0" w:rsidRPr="003A42CD" w:rsidRDefault="00F77F07" w:rsidP="00976EA2">
      <w:pPr>
        <w:pStyle w:val="normalformulaire"/>
        <w:tabs>
          <w:tab w:val="left" w:pos="540"/>
          <w:tab w:val="left" w:pos="6379"/>
          <w:tab w:val="left" w:pos="8505"/>
          <w:tab w:val="right" w:pos="10772"/>
        </w:tabs>
        <w:rPr>
          <w:rFonts w:ascii="Calibri" w:hAnsi="Calibri" w:cs="Calibri"/>
          <w:sz w:val="20"/>
        </w:rPr>
      </w:pPr>
      <w:r w:rsidRPr="003A42CD">
        <w:rPr>
          <w:rFonts w:ascii="Calibri" w:hAnsi="Calibri" w:cs="Calibri"/>
          <w:sz w:val="20"/>
          <w:szCs w:val="20"/>
        </w:rPr>
        <w:fldChar w:fldCharType="begin">
          <w:ffData>
            <w:name w:val=""/>
            <w:enabled/>
            <w:calcOnExit w:val="0"/>
            <w:checkBox>
              <w:sizeAuto/>
              <w:default w:val="0"/>
            </w:checkBox>
          </w:ffData>
        </w:fldChar>
      </w:r>
      <w:r w:rsidRPr="003A42CD">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3A42CD">
        <w:rPr>
          <w:rFonts w:ascii="Calibri" w:hAnsi="Calibri" w:cs="Calibri"/>
          <w:sz w:val="20"/>
          <w:szCs w:val="20"/>
        </w:rPr>
        <w:fldChar w:fldCharType="end"/>
      </w:r>
      <w:r w:rsidR="00976EA2" w:rsidRPr="003A42CD">
        <w:rPr>
          <w:rFonts w:ascii="Calibri" w:hAnsi="Calibri" w:cs="Calibri"/>
        </w:rPr>
        <w:t xml:space="preserve"> </w:t>
      </w:r>
      <w:r w:rsidR="00976EA2" w:rsidRPr="003A42CD">
        <w:rPr>
          <w:rFonts w:ascii="Calibri" w:hAnsi="Calibri" w:cs="Calibri"/>
          <w:sz w:val="20"/>
        </w:rPr>
        <w:t xml:space="preserve">Palmipèdes gras </w:t>
      </w:r>
    </w:p>
    <w:p w14:paraId="1C24B2F8" w14:textId="77777777" w:rsidR="00976EA2" w:rsidRPr="005847A0" w:rsidRDefault="002601A0" w:rsidP="002601A0">
      <w:pPr>
        <w:pStyle w:val="normalformulaire"/>
        <w:tabs>
          <w:tab w:val="left" w:pos="1985"/>
          <w:tab w:val="left" w:pos="9356"/>
        </w:tabs>
        <w:rPr>
          <w:rFonts w:ascii="Calibri" w:hAnsi="Calibri"/>
          <w:sz w:val="20"/>
          <w:szCs w:val="20"/>
        </w:rPr>
      </w:pPr>
      <w:r w:rsidRPr="003A42CD">
        <w:rPr>
          <w:rFonts w:ascii="Calibri" w:hAnsi="Calibri" w:cs="Calibri"/>
          <w:sz w:val="20"/>
          <w:szCs w:val="20"/>
        </w:rPr>
        <w:fldChar w:fldCharType="begin">
          <w:ffData>
            <w:name w:val=""/>
            <w:enabled/>
            <w:calcOnExit w:val="0"/>
            <w:checkBox>
              <w:sizeAuto/>
              <w:default w:val="0"/>
            </w:checkBox>
          </w:ffData>
        </w:fldChar>
      </w:r>
      <w:r w:rsidRPr="003A42CD">
        <w:rPr>
          <w:rFonts w:ascii="Calibri" w:hAnsi="Calibri" w:cs="Calibri"/>
          <w:sz w:val="20"/>
          <w:szCs w:val="20"/>
        </w:rPr>
        <w:instrText xml:space="preserve"> FORMCHECKBOX </w:instrText>
      </w:r>
      <w:r w:rsidR="00EF0659">
        <w:rPr>
          <w:rFonts w:ascii="Calibri" w:hAnsi="Calibri" w:cs="Calibri"/>
          <w:sz w:val="20"/>
          <w:szCs w:val="20"/>
        </w:rPr>
      </w:r>
      <w:r w:rsidR="00EF0659">
        <w:rPr>
          <w:rFonts w:ascii="Calibri" w:hAnsi="Calibri" w:cs="Calibri"/>
          <w:sz w:val="20"/>
          <w:szCs w:val="20"/>
        </w:rPr>
        <w:fldChar w:fldCharType="separate"/>
      </w:r>
      <w:r w:rsidRPr="003A42CD">
        <w:rPr>
          <w:rFonts w:ascii="Calibri" w:hAnsi="Calibri" w:cs="Calibri"/>
          <w:sz w:val="20"/>
          <w:szCs w:val="20"/>
        </w:rPr>
        <w:fldChar w:fldCharType="end"/>
      </w:r>
      <w:r w:rsidRPr="003A42CD">
        <w:rPr>
          <w:rFonts w:ascii="Calibri" w:hAnsi="Calibri" w:cs="Calibri"/>
          <w:sz w:val="20"/>
          <w:szCs w:val="20"/>
        </w:rPr>
        <w:t xml:space="preserve"> </w:t>
      </w:r>
      <w:r w:rsidRPr="003A42CD">
        <w:rPr>
          <w:rFonts w:ascii="Calibri" w:hAnsi="Calibri"/>
          <w:sz w:val="20"/>
          <w:szCs w:val="20"/>
        </w:rPr>
        <w:t>Autres : ____________________________________________________________________________________________</w:t>
      </w:r>
      <w:r w:rsidR="00976EA2">
        <w:rPr>
          <w:rFonts w:ascii="Calibri" w:hAnsi="Calibri"/>
          <w:sz w:val="20"/>
          <w:szCs w:val="20"/>
        </w:rPr>
        <w:tab/>
      </w:r>
    </w:p>
    <w:p w14:paraId="46F28ACB" w14:textId="77777777" w:rsidR="00976EA2" w:rsidRDefault="00976EA2" w:rsidP="00976EA2">
      <w:pPr>
        <w:pStyle w:val="normalformulaire"/>
        <w:tabs>
          <w:tab w:val="left" w:pos="540"/>
          <w:tab w:val="left" w:pos="6379"/>
          <w:tab w:val="left" w:pos="8505"/>
          <w:tab w:val="right" w:pos="10772"/>
        </w:tabs>
        <w:rPr>
          <w:rFonts w:ascii="Calibri" w:hAnsi="Calibri"/>
          <w:sz w:val="20"/>
          <w:szCs w:val="20"/>
        </w:rPr>
      </w:pPr>
    </w:p>
    <w:p w14:paraId="7B6605BC" w14:textId="77777777" w:rsidR="000D2AD1" w:rsidRPr="000D2AD1" w:rsidRDefault="000D2AD1" w:rsidP="00976EA2">
      <w:pPr>
        <w:pStyle w:val="normalformulaire"/>
        <w:tabs>
          <w:tab w:val="left" w:pos="540"/>
          <w:tab w:val="left" w:pos="6379"/>
          <w:tab w:val="left" w:pos="8505"/>
          <w:tab w:val="right" w:pos="10772"/>
        </w:tabs>
        <w:ind w:left="709"/>
        <w:rPr>
          <w:rFonts w:ascii="Calibri" w:hAnsi="Calibri"/>
          <w:color w:val="FF0000"/>
          <w:sz w:val="20"/>
          <w:szCs w:val="20"/>
        </w:rPr>
      </w:pPr>
    </w:p>
    <w:p w14:paraId="315882D7" w14:textId="1CF32180" w:rsidR="00AC2C3D" w:rsidRDefault="00D80AFD" w:rsidP="00976EA2">
      <w:pPr>
        <w:rPr>
          <w:rFonts w:ascii="Calibri" w:hAnsi="Calibri" w:cs="Calibri"/>
          <w:b/>
          <w:smallCaps/>
          <w:sz w:val="22"/>
          <w:u w:val="single"/>
        </w:rPr>
      </w:pPr>
      <w:r>
        <w:rPr>
          <w:rFonts w:ascii="Calibri" w:hAnsi="Calibri" w:cs="Calibri"/>
          <w:b/>
          <w:smallCaps/>
          <w:sz w:val="22"/>
          <w:u w:val="single"/>
        </w:rPr>
        <w:t>2</w:t>
      </w:r>
      <w:r w:rsidR="00A40134">
        <w:rPr>
          <w:rFonts w:ascii="Calibri" w:hAnsi="Calibri" w:cs="Calibri"/>
          <w:b/>
          <w:smallCaps/>
          <w:sz w:val="22"/>
          <w:u w:val="single"/>
        </w:rPr>
        <w:t>/</w:t>
      </w:r>
      <w:r w:rsidR="00976EA2" w:rsidRPr="00BE4292">
        <w:rPr>
          <w:rFonts w:ascii="Calibri" w:hAnsi="Calibri" w:cs="Calibri"/>
          <w:b/>
          <w:smallCaps/>
          <w:sz w:val="22"/>
          <w:u w:val="single"/>
        </w:rPr>
        <w:t>catégories d’investissements concernées par votre projet</w:t>
      </w:r>
    </w:p>
    <w:p w14:paraId="1E1991CF" w14:textId="1FB45ACF" w:rsidR="00976EA2" w:rsidRPr="002E4C68" w:rsidRDefault="00526277" w:rsidP="00976EA2">
      <w:pPr>
        <w:rPr>
          <w:rFonts w:ascii="Calibri" w:hAnsi="Calibri" w:cs="Calibri"/>
          <w:b/>
        </w:rPr>
      </w:pPr>
      <w:r w:rsidRPr="00AC2C3D">
        <w:rPr>
          <w:rFonts w:ascii="Calibri" w:hAnsi="Calibri" w:cs="Calibri"/>
          <w:b/>
        </w:rPr>
        <w:t xml:space="preserve"> (</w:t>
      </w:r>
      <w:r w:rsidRPr="002E4C68">
        <w:rPr>
          <w:rFonts w:ascii="Calibri" w:hAnsi="Calibri" w:cs="Calibri"/>
          <w:b/>
        </w:rPr>
        <w:t>cf. annexe 1</w:t>
      </w:r>
      <w:r w:rsidR="00AC2C3D" w:rsidRPr="002E4C68">
        <w:rPr>
          <w:rFonts w:ascii="Calibri" w:hAnsi="Calibri" w:cs="Calibri"/>
          <w:b/>
        </w:rPr>
        <w:t xml:space="preserve">  </w:t>
      </w:r>
      <w:r w:rsidRPr="002E4C68">
        <w:rPr>
          <w:rFonts w:ascii="Calibri" w:hAnsi="Calibri" w:cs="Calibri"/>
          <w:b/>
        </w:rPr>
        <w:t>de l’appel à projets/candidatures</w:t>
      </w:r>
      <w:r w:rsidR="00AC2C3D" w:rsidRPr="002E4C68">
        <w:rPr>
          <w:rFonts w:ascii="Calibri" w:hAnsi="Calibri" w:cs="Calibri"/>
          <w:b/>
        </w:rPr>
        <w:t>, intitulé « liste des investissements »</w:t>
      </w:r>
      <w:r w:rsidRPr="002E4C68">
        <w:rPr>
          <w:rFonts w:ascii="Calibri" w:hAnsi="Calibri" w:cs="Calibri"/>
          <w:b/>
        </w:rPr>
        <w:t>)</w:t>
      </w:r>
    </w:p>
    <w:p w14:paraId="55FB6A2B" w14:textId="77777777" w:rsidR="00976EA2" w:rsidRPr="002E4C68" w:rsidRDefault="00976EA2" w:rsidP="00976EA2">
      <w:pPr>
        <w:pStyle w:val="Corpsdetexte3"/>
        <w:tabs>
          <w:tab w:val="left" w:pos="284"/>
          <w:tab w:val="left" w:pos="8647"/>
          <w:tab w:val="left" w:pos="9356"/>
        </w:tabs>
        <w:spacing w:line="276" w:lineRule="auto"/>
        <w:rPr>
          <w:rFonts w:ascii="Calibri" w:hAnsi="Calibri" w:cs="Tahoma"/>
          <w:b/>
          <w:sz w:val="22"/>
          <w:szCs w:val="22"/>
        </w:rPr>
      </w:pPr>
    </w:p>
    <w:tbl>
      <w:tblPr>
        <w:tblW w:w="10505" w:type="dxa"/>
        <w:tblInd w:w="55" w:type="dxa"/>
        <w:tblCellMar>
          <w:left w:w="70" w:type="dxa"/>
          <w:right w:w="70" w:type="dxa"/>
        </w:tblCellMar>
        <w:tblLook w:val="00A0" w:firstRow="1" w:lastRow="0" w:firstColumn="1" w:lastColumn="0" w:noHBand="0" w:noVBand="0"/>
      </w:tblPr>
      <w:tblGrid>
        <w:gridCol w:w="2142"/>
        <w:gridCol w:w="7087"/>
        <w:gridCol w:w="1276"/>
      </w:tblGrid>
      <w:tr w:rsidR="005D0E19" w:rsidRPr="002E4C68" w14:paraId="7235CA04" w14:textId="77777777" w:rsidTr="002E4C68">
        <w:trPr>
          <w:trHeight w:val="20"/>
        </w:trPr>
        <w:tc>
          <w:tcPr>
            <w:tcW w:w="2142" w:type="dxa"/>
            <w:tcBorders>
              <w:top w:val="single" w:sz="4" w:space="0" w:color="auto"/>
              <w:left w:val="single" w:sz="4" w:space="0" w:color="auto"/>
              <w:bottom w:val="single" w:sz="4" w:space="0" w:color="auto"/>
              <w:right w:val="single" w:sz="4" w:space="0" w:color="auto"/>
            </w:tcBorders>
            <w:vAlign w:val="center"/>
          </w:tcPr>
          <w:p w14:paraId="374F39D9" w14:textId="77777777" w:rsidR="005D0E19" w:rsidRPr="002E4C68" w:rsidRDefault="005D0E19" w:rsidP="002E4C68">
            <w:pPr>
              <w:rPr>
                <w:rFonts w:ascii="Calibri" w:hAnsi="Calibri" w:cs="Arial"/>
                <w:bCs/>
                <w:color w:val="000000"/>
              </w:rPr>
            </w:pPr>
            <w:r w:rsidRPr="002E4C68">
              <w:rPr>
                <w:rFonts w:ascii="Calibri" w:hAnsi="Calibri" w:cs="Arial"/>
                <w:bCs/>
                <w:color w:val="000000"/>
              </w:rPr>
              <w:t>Catégorie 1</w:t>
            </w:r>
          </w:p>
        </w:tc>
        <w:tc>
          <w:tcPr>
            <w:tcW w:w="7087" w:type="dxa"/>
            <w:tcBorders>
              <w:top w:val="single" w:sz="4" w:space="0" w:color="auto"/>
              <w:left w:val="nil"/>
              <w:bottom w:val="single" w:sz="4" w:space="0" w:color="auto"/>
              <w:right w:val="nil"/>
            </w:tcBorders>
            <w:vAlign w:val="center"/>
          </w:tcPr>
          <w:p w14:paraId="756B1C82" w14:textId="77777777" w:rsidR="005D0E19" w:rsidRPr="002E4C68" w:rsidRDefault="005D0E19" w:rsidP="002E4C68">
            <w:pPr>
              <w:rPr>
                <w:rFonts w:ascii="Calibri" w:hAnsi="Calibri" w:cs="Arial"/>
                <w:color w:val="000000"/>
              </w:rPr>
            </w:pPr>
            <w:r w:rsidRPr="002E4C68">
              <w:rPr>
                <w:rFonts w:ascii="Arial" w:eastAsia="Calibri" w:hAnsi="Arial" w:cs="Arial"/>
                <w:sz w:val="16"/>
              </w:rPr>
              <w:t>ENJEU DE MODERNISATION DES BATIMENTS D’ELEVAGE</w:t>
            </w:r>
          </w:p>
        </w:tc>
        <w:tc>
          <w:tcPr>
            <w:tcW w:w="1276" w:type="dxa"/>
            <w:tcBorders>
              <w:top w:val="single" w:sz="4" w:space="0" w:color="auto"/>
              <w:left w:val="single" w:sz="4" w:space="0" w:color="auto"/>
              <w:bottom w:val="single" w:sz="4" w:space="0" w:color="auto"/>
              <w:right w:val="single" w:sz="4" w:space="0" w:color="auto"/>
            </w:tcBorders>
            <w:noWrap/>
            <w:vAlign w:val="center"/>
          </w:tcPr>
          <w:p w14:paraId="2931AFE6" w14:textId="77777777" w:rsidR="005D0E19" w:rsidRPr="002E4C68" w:rsidRDefault="005D0E19" w:rsidP="002E4C68">
            <w:pPr>
              <w:jc w:val="center"/>
              <w:rPr>
                <w:rFonts w:ascii="Wingdings" w:hAnsi="Wingdings"/>
                <w:color w:val="000000"/>
                <w:sz w:val="24"/>
                <w:szCs w:val="24"/>
              </w:rPr>
            </w:pPr>
            <w:r w:rsidRPr="002E4C68">
              <w:rPr>
                <w:rFonts w:ascii="Calibri" w:hAnsi="Calibri" w:cs="Calibri"/>
              </w:rPr>
              <w:fldChar w:fldCharType="begin">
                <w:ffData>
                  <w:name w:val="CaseACocher1"/>
                  <w:enabled/>
                  <w:calcOnExit w:val="0"/>
                  <w:checkBox>
                    <w:sizeAuto/>
                    <w:default w:val="0"/>
                  </w:checkBox>
                </w:ffData>
              </w:fldChar>
            </w:r>
            <w:r w:rsidRPr="002E4C68">
              <w:rPr>
                <w:rFonts w:ascii="Calibri" w:hAnsi="Calibri" w:cs="Calibri"/>
                <w:lang w:val="en-US"/>
              </w:rPr>
              <w:instrText xml:space="preserve"> FORMCHECKBOX </w:instrText>
            </w:r>
            <w:r w:rsidR="00EF0659">
              <w:rPr>
                <w:rFonts w:ascii="Calibri" w:hAnsi="Calibri" w:cs="Calibri"/>
              </w:rPr>
            </w:r>
            <w:r w:rsidR="00EF0659">
              <w:rPr>
                <w:rFonts w:ascii="Calibri" w:hAnsi="Calibri" w:cs="Calibri"/>
              </w:rPr>
              <w:fldChar w:fldCharType="separate"/>
            </w:r>
            <w:r w:rsidRPr="002E4C68">
              <w:rPr>
                <w:rFonts w:ascii="Calibri" w:hAnsi="Calibri" w:cs="Calibri"/>
              </w:rPr>
              <w:fldChar w:fldCharType="end"/>
            </w:r>
          </w:p>
        </w:tc>
      </w:tr>
      <w:tr w:rsidR="005D0E19" w:rsidRPr="002E4C68" w14:paraId="27304645" w14:textId="77777777" w:rsidTr="002E4C68">
        <w:trPr>
          <w:trHeight w:val="20"/>
        </w:trPr>
        <w:tc>
          <w:tcPr>
            <w:tcW w:w="2142" w:type="dxa"/>
            <w:tcBorders>
              <w:top w:val="single" w:sz="4" w:space="0" w:color="auto"/>
              <w:left w:val="single" w:sz="4" w:space="0" w:color="auto"/>
              <w:bottom w:val="single" w:sz="4" w:space="0" w:color="auto"/>
              <w:right w:val="single" w:sz="4" w:space="0" w:color="auto"/>
            </w:tcBorders>
            <w:vAlign w:val="center"/>
          </w:tcPr>
          <w:p w14:paraId="1493F5E4" w14:textId="77777777" w:rsidR="005D0E19" w:rsidRPr="002E4C68" w:rsidRDefault="005D0E19" w:rsidP="002E4C68">
            <w:pPr>
              <w:rPr>
                <w:rFonts w:ascii="Calibri" w:hAnsi="Calibri" w:cs="Arial"/>
                <w:bCs/>
                <w:color w:val="000000"/>
              </w:rPr>
            </w:pPr>
            <w:r w:rsidRPr="002E4C68">
              <w:rPr>
                <w:rFonts w:ascii="Calibri" w:hAnsi="Calibri" w:cs="Arial"/>
                <w:bCs/>
                <w:color w:val="000000"/>
              </w:rPr>
              <w:t>Catégorie 2</w:t>
            </w:r>
          </w:p>
        </w:tc>
        <w:tc>
          <w:tcPr>
            <w:tcW w:w="7087" w:type="dxa"/>
            <w:tcBorders>
              <w:top w:val="single" w:sz="4" w:space="0" w:color="auto"/>
              <w:left w:val="nil"/>
              <w:bottom w:val="single" w:sz="4" w:space="0" w:color="auto"/>
              <w:right w:val="nil"/>
            </w:tcBorders>
            <w:vAlign w:val="center"/>
          </w:tcPr>
          <w:p w14:paraId="0B4CD7AA" w14:textId="77777777" w:rsidR="005D0E19" w:rsidRPr="002E4C68" w:rsidRDefault="005D0E19" w:rsidP="002E4C68">
            <w:pPr>
              <w:rPr>
                <w:rFonts w:ascii="Arial" w:eastAsia="Calibri" w:hAnsi="Arial" w:cs="Arial"/>
                <w:sz w:val="16"/>
              </w:rPr>
            </w:pPr>
            <w:r w:rsidRPr="002E4C68">
              <w:rPr>
                <w:rFonts w:ascii="Arial" w:eastAsia="Calibri" w:hAnsi="Arial" w:cs="Arial"/>
                <w:sz w:val="16"/>
              </w:rPr>
              <w:t>ENJEU EFFLUENTS D’ELEVAGE</w:t>
            </w:r>
          </w:p>
        </w:tc>
        <w:tc>
          <w:tcPr>
            <w:tcW w:w="1276" w:type="dxa"/>
            <w:tcBorders>
              <w:top w:val="single" w:sz="4" w:space="0" w:color="auto"/>
              <w:left w:val="single" w:sz="4" w:space="0" w:color="auto"/>
              <w:bottom w:val="single" w:sz="4" w:space="0" w:color="auto"/>
              <w:right w:val="single" w:sz="4" w:space="0" w:color="auto"/>
            </w:tcBorders>
            <w:noWrap/>
            <w:vAlign w:val="center"/>
          </w:tcPr>
          <w:p w14:paraId="1DFA5234" w14:textId="77777777" w:rsidR="005D0E19" w:rsidRPr="002E4C68" w:rsidRDefault="005D0E19" w:rsidP="002E4C68">
            <w:pPr>
              <w:jc w:val="center"/>
              <w:rPr>
                <w:rFonts w:ascii="Calibri" w:hAnsi="Calibri" w:cs="Calibri"/>
              </w:rPr>
            </w:pPr>
            <w:r w:rsidRPr="002E4C68">
              <w:rPr>
                <w:rFonts w:ascii="Calibri" w:hAnsi="Calibri" w:cs="Calibri"/>
              </w:rPr>
              <w:fldChar w:fldCharType="begin">
                <w:ffData>
                  <w:name w:val="CaseACocher1"/>
                  <w:enabled/>
                  <w:calcOnExit w:val="0"/>
                  <w:checkBox>
                    <w:sizeAuto/>
                    <w:default w:val="0"/>
                  </w:checkBox>
                </w:ffData>
              </w:fldChar>
            </w:r>
            <w:r w:rsidRPr="002E4C68">
              <w:rPr>
                <w:rFonts w:ascii="Calibri" w:hAnsi="Calibri" w:cs="Calibri"/>
                <w:lang w:val="en-US"/>
              </w:rPr>
              <w:instrText xml:space="preserve"> FORMCHECKBOX </w:instrText>
            </w:r>
            <w:r w:rsidR="00EF0659">
              <w:rPr>
                <w:rFonts w:ascii="Calibri" w:hAnsi="Calibri" w:cs="Calibri"/>
              </w:rPr>
            </w:r>
            <w:r w:rsidR="00EF0659">
              <w:rPr>
                <w:rFonts w:ascii="Calibri" w:hAnsi="Calibri" w:cs="Calibri"/>
              </w:rPr>
              <w:fldChar w:fldCharType="separate"/>
            </w:r>
            <w:r w:rsidRPr="002E4C68">
              <w:rPr>
                <w:rFonts w:ascii="Calibri" w:hAnsi="Calibri" w:cs="Calibri"/>
              </w:rPr>
              <w:fldChar w:fldCharType="end"/>
            </w:r>
          </w:p>
        </w:tc>
      </w:tr>
      <w:tr w:rsidR="005D0E19" w:rsidRPr="002E4C68" w14:paraId="5D05BE1B" w14:textId="77777777" w:rsidTr="002E4C68">
        <w:trPr>
          <w:trHeight w:val="20"/>
        </w:trPr>
        <w:tc>
          <w:tcPr>
            <w:tcW w:w="2142" w:type="dxa"/>
            <w:tcBorders>
              <w:top w:val="nil"/>
              <w:left w:val="single" w:sz="4" w:space="0" w:color="auto"/>
              <w:bottom w:val="single" w:sz="4" w:space="0" w:color="auto"/>
              <w:right w:val="single" w:sz="4" w:space="0" w:color="auto"/>
            </w:tcBorders>
            <w:vAlign w:val="center"/>
          </w:tcPr>
          <w:p w14:paraId="02049372" w14:textId="77777777" w:rsidR="005D0E19" w:rsidRPr="002E4C68" w:rsidRDefault="005D0E19" w:rsidP="002E4C68">
            <w:pPr>
              <w:rPr>
                <w:rFonts w:ascii="Calibri" w:hAnsi="Calibri" w:cs="Arial"/>
                <w:bCs/>
                <w:color w:val="000000"/>
              </w:rPr>
            </w:pPr>
            <w:r w:rsidRPr="002E4C68">
              <w:rPr>
                <w:rFonts w:ascii="Calibri" w:hAnsi="Calibri" w:cs="Arial"/>
                <w:bCs/>
                <w:color w:val="000000"/>
              </w:rPr>
              <w:t>Catégorie 3</w:t>
            </w:r>
          </w:p>
        </w:tc>
        <w:tc>
          <w:tcPr>
            <w:tcW w:w="7087" w:type="dxa"/>
            <w:tcBorders>
              <w:top w:val="nil"/>
              <w:left w:val="nil"/>
              <w:bottom w:val="single" w:sz="4" w:space="0" w:color="auto"/>
              <w:right w:val="nil"/>
            </w:tcBorders>
            <w:vAlign w:val="center"/>
          </w:tcPr>
          <w:p w14:paraId="04992FBE" w14:textId="77777777" w:rsidR="005D0E19" w:rsidRPr="002E4C68" w:rsidRDefault="005D0E19" w:rsidP="002E4C68">
            <w:pPr>
              <w:rPr>
                <w:rFonts w:ascii="Calibri" w:hAnsi="Calibri" w:cs="Arial"/>
                <w:color w:val="000000"/>
              </w:rPr>
            </w:pPr>
            <w:r w:rsidRPr="002E4C68">
              <w:rPr>
                <w:rFonts w:ascii="Arial" w:eastAsia="Calibri" w:hAnsi="Arial" w:cs="Arial"/>
                <w:sz w:val="16"/>
              </w:rPr>
              <w:t xml:space="preserve">ENJEU QUALITE SANITAIRE </w:t>
            </w:r>
          </w:p>
        </w:tc>
        <w:tc>
          <w:tcPr>
            <w:tcW w:w="1276" w:type="dxa"/>
            <w:tcBorders>
              <w:top w:val="nil"/>
              <w:left w:val="single" w:sz="4" w:space="0" w:color="auto"/>
              <w:bottom w:val="single" w:sz="4" w:space="0" w:color="auto"/>
              <w:right w:val="single" w:sz="4" w:space="0" w:color="auto"/>
            </w:tcBorders>
            <w:noWrap/>
            <w:vAlign w:val="center"/>
          </w:tcPr>
          <w:p w14:paraId="03C94FC4" w14:textId="77777777" w:rsidR="005D0E19" w:rsidRPr="002E4C68" w:rsidRDefault="005D0E19" w:rsidP="002E4C68">
            <w:pPr>
              <w:jc w:val="center"/>
              <w:rPr>
                <w:rFonts w:ascii="Wingdings" w:hAnsi="Wingdings"/>
                <w:color w:val="000000"/>
                <w:sz w:val="24"/>
                <w:szCs w:val="24"/>
              </w:rPr>
            </w:pPr>
            <w:r w:rsidRPr="002E4C68">
              <w:rPr>
                <w:rFonts w:ascii="Calibri" w:hAnsi="Calibri" w:cs="Calibri"/>
              </w:rPr>
              <w:fldChar w:fldCharType="begin">
                <w:ffData>
                  <w:name w:val="CaseACocher1"/>
                  <w:enabled/>
                  <w:calcOnExit w:val="0"/>
                  <w:checkBox>
                    <w:sizeAuto/>
                    <w:default w:val="0"/>
                  </w:checkBox>
                </w:ffData>
              </w:fldChar>
            </w:r>
            <w:r w:rsidRPr="002E4C68">
              <w:rPr>
                <w:rFonts w:ascii="Calibri" w:hAnsi="Calibri" w:cs="Calibri"/>
                <w:lang w:val="en-US"/>
              </w:rPr>
              <w:instrText xml:space="preserve"> FORMCHECKBOX </w:instrText>
            </w:r>
            <w:r w:rsidR="00EF0659">
              <w:rPr>
                <w:rFonts w:ascii="Calibri" w:hAnsi="Calibri" w:cs="Calibri"/>
              </w:rPr>
            </w:r>
            <w:r w:rsidR="00EF0659">
              <w:rPr>
                <w:rFonts w:ascii="Calibri" w:hAnsi="Calibri" w:cs="Calibri"/>
              </w:rPr>
              <w:fldChar w:fldCharType="separate"/>
            </w:r>
            <w:r w:rsidRPr="002E4C68">
              <w:rPr>
                <w:rFonts w:ascii="Calibri" w:hAnsi="Calibri" w:cs="Calibri"/>
              </w:rPr>
              <w:fldChar w:fldCharType="end"/>
            </w:r>
          </w:p>
        </w:tc>
      </w:tr>
      <w:tr w:rsidR="005D0E19" w:rsidRPr="002E4C68" w14:paraId="4335DFB2" w14:textId="77777777" w:rsidTr="002E4C68">
        <w:trPr>
          <w:trHeight w:val="20"/>
        </w:trPr>
        <w:tc>
          <w:tcPr>
            <w:tcW w:w="2142" w:type="dxa"/>
            <w:tcBorders>
              <w:top w:val="nil"/>
              <w:left w:val="single" w:sz="4" w:space="0" w:color="auto"/>
              <w:bottom w:val="single" w:sz="4" w:space="0" w:color="auto"/>
              <w:right w:val="single" w:sz="4" w:space="0" w:color="auto"/>
            </w:tcBorders>
            <w:vAlign w:val="center"/>
          </w:tcPr>
          <w:p w14:paraId="405AF4F4" w14:textId="77777777" w:rsidR="005D0E19" w:rsidRPr="002E4C68" w:rsidRDefault="005D0E19" w:rsidP="002E4C68">
            <w:pPr>
              <w:rPr>
                <w:rFonts w:ascii="Calibri" w:hAnsi="Calibri" w:cs="Arial"/>
                <w:bCs/>
                <w:color w:val="000000"/>
              </w:rPr>
            </w:pPr>
            <w:r w:rsidRPr="002E4C68">
              <w:rPr>
                <w:rFonts w:ascii="Calibri" w:hAnsi="Calibri" w:cs="Arial"/>
                <w:bCs/>
                <w:color w:val="000000"/>
              </w:rPr>
              <w:t>Catégorie 4</w:t>
            </w:r>
          </w:p>
        </w:tc>
        <w:tc>
          <w:tcPr>
            <w:tcW w:w="7087" w:type="dxa"/>
            <w:tcBorders>
              <w:top w:val="nil"/>
              <w:left w:val="nil"/>
              <w:bottom w:val="single" w:sz="4" w:space="0" w:color="auto"/>
              <w:right w:val="single" w:sz="4" w:space="0" w:color="auto"/>
            </w:tcBorders>
            <w:vAlign w:val="center"/>
          </w:tcPr>
          <w:p w14:paraId="7C740AE1" w14:textId="77777777" w:rsidR="005D0E19" w:rsidRPr="002E4C68" w:rsidRDefault="005D0E19" w:rsidP="002E4C68">
            <w:pPr>
              <w:rPr>
                <w:rFonts w:ascii="Calibri" w:hAnsi="Calibri" w:cs="Arial"/>
                <w:color w:val="000000"/>
              </w:rPr>
            </w:pPr>
            <w:r w:rsidRPr="002E4C68">
              <w:rPr>
                <w:rFonts w:ascii="Arial" w:eastAsia="Calibri" w:hAnsi="Arial" w:cs="Arial"/>
                <w:sz w:val="16"/>
              </w:rPr>
              <w:t>ENJEU AMELIORATION DE LA PERFORMANCE ENERGETIQUE DES EXPLOITATIONS</w:t>
            </w:r>
          </w:p>
        </w:tc>
        <w:tc>
          <w:tcPr>
            <w:tcW w:w="1276" w:type="dxa"/>
            <w:tcBorders>
              <w:top w:val="nil"/>
              <w:left w:val="nil"/>
              <w:bottom w:val="single" w:sz="4" w:space="0" w:color="auto"/>
              <w:right w:val="single" w:sz="4" w:space="0" w:color="auto"/>
            </w:tcBorders>
            <w:noWrap/>
            <w:vAlign w:val="center"/>
          </w:tcPr>
          <w:p w14:paraId="0AD25C91" w14:textId="77777777" w:rsidR="005D0E19" w:rsidRPr="002E4C68" w:rsidRDefault="005D0E19" w:rsidP="002E4C68">
            <w:pPr>
              <w:jc w:val="center"/>
              <w:rPr>
                <w:rFonts w:ascii="Wingdings" w:hAnsi="Wingdings"/>
                <w:color w:val="000000"/>
                <w:sz w:val="24"/>
                <w:szCs w:val="24"/>
              </w:rPr>
            </w:pPr>
            <w:r w:rsidRPr="002E4C68">
              <w:rPr>
                <w:rFonts w:ascii="Calibri" w:hAnsi="Calibri" w:cs="Calibri"/>
              </w:rPr>
              <w:fldChar w:fldCharType="begin">
                <w:ffData>
                  <w:name w:val="CaseACocher1"/>
                  <w:enabled/>
                  <w:calcOnExit w:val="0"/>
                  <w:checkBox>
                    <w:sizeAuto/>
                    <w:default w:val="0"/>
                  </w:checkBox>
                </w:ffData>
              </w:fldChar>
            </w:r>
            <w:r w:rsidRPr="002E4C68">
              <w:rPr>
                <w:rFonts w:ascii="Calibri" w:hAnsi="Calibri" w:cs="Calibri"/>
                <w:lang w:val="en-US"/>
              </w:rPr>
              <w:instrText xml:space="preserve"> FORMCHECKBOX </w:instrText>
            </w:r>
            <w:r w:rsidR="00EF0659">
              <w:rPr>
                <w:rFonts w:ascii="Calibri" w:hAnsi="Calibri" w:cs="Calibri"/>
              </w:rPr>
            </w:r>
            <w:r w:rsidR="00EF0659">
              <w:rPr>
                <w:rFonts w:ascii="Calibri" w:hAnsi="Calibri" w:cs="Calibri"/>
              </w:rPr>
              <w:fldChar w:fldCharType="separate"/>
            </w:r>
            <w:r w:rsidRPr="002E4C68">
              <w:rPr>
                <w:rFonts w:ascii="Calibri" w:hAnsi="Calibri" w:cs="Calibri"/>
              </w:rPr>
              <w:fldChar w:fldCharType="end"/>
            </w:r>
          </w:p>
        </w:tc>
      </w:tr>
      <w:tr w:rsidR="005D0E19" w:rsidRPr="00F412D3" w14:paraId="14EF5AD9" w14:textId="77777777" w:rsidTr="002E4C68">
        <w:trPr>
          <w:trHeight w:val="20"/>
        </w:trPr>
        <w:tc>
          <w:tcPr>
            <w:tcW w:w="2142" w:type="dxa"/>
            <w:tcBorders>
              <w:top w:val="nil"/>
              <w:left w:val="single" w:sz="4" w:space="0" w:color="auto"/>
              <w:bottom w:val="single" w:sz="4" w:space="0" w:color="auto"/>
              <w:right w:val="single" w:sz="4" w:space="0" w:color="auto"/>
            </w:tcBorders>
            <w:vAlign w:val="center"/>
          </w:tcPr>
          <w:p w14:paraId="04D39246" w14:textId="77777777" w:rsidR="005D0E19" w:rsidRPr="002E4C68" w:rsidRDefault="005D0E19" w:rsidP="002E4C68">
            <w:pPr>
              <w:rPr>
                <w:rFonts w:ascii="Calibri" w:hAnsi="Calibri" w:cs="Arial"/>
                <w:bCs/>
                <w:color w:val="000000"/>
              </w:rPr>
            </w:pPr>
            <w:r w:rsidRPr="002E4C68">
              <w:rPr>
                <w:rFonts w:ascii="Calibri" w:hAnsi="Calibri" w:cs="Arial"/>
                <w:bCs/>
                <w:color w:val="000000"/>
              </w:rPr>
              <w:t>Catégorie 5</w:t>
            </w:r>
          </w:p>
        </w:tc>
        <w:tc>
          <w:tcPr>
            <w:tcW w:w="7087" w:type="dxa"/>
            <w:tcBorders>
              <w:top w:val="nil"/>
              <w:left w:val="nil"/>
              <w:bottom w:val="single" w:sz="4" w:space="0" w:color="auto"/>
              <w:right w:val="nil"/>
            </w:tcBorders>
            <w:vAlign w:val="center"/>
          </w:tcPr>
          <w:p w14:paraId="439F3C67" w14:textId="3041AE8F" w:rsidR="005D0E19" w:rsidRPr="002E4C68" w:rsidRDefault="005D0E19" w:rsidP="002E4C68">
            <w:pPr>
              <w:rPr>
                <w:rFonts w:ascii="Calibri" w:hAnsi="Calibri" w:cs="Arial"/>
                <w:color w:val="000000"/>
              </w:rPr>
            </w:pPr>
            <w:r w:rsidRPr="002E4C68">
              <w:rPr>
                <w:rFonts w:ascii="Arial" w:eastAsia="Calibri" w:hAnsi="Arial" w:cs="Arial"/>
                <w:sz w:val="16"/>
              </w:rPr>
              <w:t>DIAGNOSTIC</w:t>
            </w:r>
            <w:r w:rsidR="00FE320F">
              <w:rPr>
                <w:rFonts w:ascii="Arial" w:eastAsia="Calibri" w:hAnsi="Arial" w:cs="Arial"/>
                <w:sz w:val="16"/>
              </w:rPr>
              <w:t>S</w:t>
            </w:r>
          </w:p>
        </w:tc>
        <w:tc>
          <w:tcPr>
            <w:tcW w:w="1276" w:type="dxa"/>
            <w:tcBorders>
              <w:top w:val="nil"/>
              <w:left w:val="single" w:sz="4" w:space="0" w:color="auto"/>
              <w:bottom w:val="single" w:sz="4" w:space="0" w:color="auto"/>
              <w:right w:val="single" w:sz="4" w:space="0" w:color="auto"/>
            </w:tcBorders>
            <w:noWrap/>
            <w:vAlign w:val="center"/>
          </w:tcPr>
          <w:p w14:paraId="4EDD255E" w14:textId="77777777" w:rsidR="005D0E19" w:rsidRPr="00F412D3" w:rsidRDefault="005D0E19" w:rsidP="002E4C68">
            <w:pPr>
              <w:jc w:val="center"/>
              <w:rPr>
                <w:rFonts w:ascii="Wingdings" w:hAnsi="Wingdings"/>
                <w:color w:val="000000"/>
                <w:sz w:val="24"/>
                <w:szCs w:val="24"/>
              </w:rPr>
            </w:pPr>
            <w:r w:rsidRPr="002E4C68">
              <w:rPr>
                <w:rFonts w:ascii="Calibri" w:hAnsi="Calibri" w:cs="Calibri"/>
              </w:rPr>
              <w:fldChar w:fldCharType="begin">
                <w:ffData>
                  <w:name w:val="CaseACocher1"/>
                  <w:enabled/>
                  <w:calcOnExit w:val="0"/>
                  <w:checkBox>
                    <w:sizeAuto/>
                    <w:default w:val="0"/>
                  </w:checkBox>
                </w:ffData>
              </w:fldChar>
            </w:r>
            <w:r w:rsidRPr="002E4C68">
              <w:rPr>
                <w:rFonts w:ascii="Calibri" w:hAnsi="Calibri" w:cs="Calibri"/>
                <w:lang w:val="en-US"/>
              </w:rPr>
              <w:instrText xml:space="preserve"> FORMCHECKBOX </w:instrText>
            </w:r>
            <w:r w:rsidR="00EF0659">
              <w:rPr>
                <w:rFonts w:ascii="Calibri" w:hAnsi="Calibri" w:cs="Calibri"/>
              </w:rPr>
            </w:r>
            <w:r w:rsidR="00EF0659">
              <w:rPr>
                <w:rFonts w:ascii="Calibri" w:hAnsi="Calibri" w:cs="Calibri"/>
              </w:rPr>
              <w:fldChar w:fldCharType="separate"/>
            </w:r>
            <w:r w:rsidRPr="002E4C68">
              <w:rPr>
                <w:rFonts w:ascii="Calibri" w:hAnsi="Calibri" w:cs="Calibri"/>
              </w:rPr>
              <w:fldChar w:fldCharType="end"/>
            </w:r>
          </w:p>
        </w:tc>
      </w:tr>
    </w:tbl>
    <w:p w14:paraId="648A57F5" w14:textId="77777777" w:rsidR="00976EA2" w:rsidRDefault="00976EA2" w:rsidP="00976EA2">
      <w:pPr>
        <w:rPr>
          <w:rFonts w:ascii="Calibri" w:hAnsi="Calibri" w:cs="Calibri"/>
          <w:b/>
          <w:smallCaps/>
          <w:sz w:val="22"/>
          <w:u w:val="single"/>
        </w:rPr>
      </w:pPr>
    </w:p>
    <w:p w14:paraId="2A5D5069" w14:textId="77777777" w:rsidR="00E97D9F" w:rsidRDefault="00E97D9F" w:rsidP="00976EA2">
      <w:pPr>
        <w:rPr>
          <w:rFonts w:ascii="Calibri" w:hAnsi="Calibri" w:cs="Calibri"/>
          <w:b/>
          <w:smallCaps/>
          <w:sz w:val="22"/>
          <w:u w:val="single"/>
        </w:rPr>
      </w:pPr>
    </w:p>
    <w:p w14:paraId="188F7571" w14:textId="0CCD7335" w:rsidR="00DF7C34" w:rsidRDefault="00D80AFD" w:rsidP="002601A0">
      <w:pPr>
        <w:pStyle w:val="Paragraphedeliste"/>
        <w:tabs>
          <w:tab w:val="left" w:pos="9356"/>
          <w:tab w:val="right" w:pos="10773"/>
        </w:tabs>
        <w:ind w:left="0"/>
        <w:jc w:val="both"/>
        <w:rPr>
          <w:rFonts w:ascii="Calibri" w:hAnsi="Calibri" w:cs="Calibri"/>
          <w:b/>
          <w:smallCaps/>
          <w:sz w:val="22"/>
          <w:u w:val="single"/>
        </w:rPr>
      </w:pPr>
      <w:r>
        <w:rPr>
          <w:rFonts w:ascii="Calibri" w:hAnsi="Calibri" w:cs="Calibri"/>
          <w:b/>
          <w:smallCaps/>
          <w:sz w:val="22"/>
          <w:u w:val="single"/>
        </w:rPr>
        <w:t>3</w:t>
      </w:r>
      <w:r w:rsidR="00A40134">
        <w:rPr>
          <w:rFonts w:ascii="Calibri" w:hAnsi="Calibri" w:cs="Calibri"/>
          <w:b/>
          <w:smallCaps/>
          <w:sz w:val="22"/>
          <w:u w:val="single"/>
        </w:rPr>
        <w:t>/</w:t>
      </w:r>
      <w:r w:rsidR="002818DA">
        <w:rPr>
          <w:rFonts w:ascii="Calibri" w:hAnsi="Calibri" w:cs="Calibri"/>
          <w:b/>
          <w:smallCaps/>
          <w:sz w:val="22"/>
          <w:u w:val="single"/>
        </w:rPr>
        <w:t>Périodicité de l’aide </w:t>
      </w:r>
    </w:p>
    <w:p w14:paraId="7276ADA2" w14:textId="77777777" w:rsidR="00A0065A" w:rsidRPr="006B72BF" w:rsidRDefault="00A0065A" w:rsidP="002601A0">
      <w:pPr>
        <w:pStyle w:val="Paragraphedeliste"/>
        <w:tabs>
          <w:tab w:val="left" w:pos="9356"/>
          <w:tab w:val="right" w:pos="10773"/>
        </w:tabs>
        <w:ind w:left="0"/>
        <w:jc w:val="both"/>
        <w:rPr>
          <w:rFonts w:ascii="Calibri" w:hAnsi="Calibri" w:cs="Calibri"/>
          <w:b/>
          <w:smallCaps/>
          <w:sz w:val="22"/>
          <w:u w:val="single"/>
        </w:rPr>
      </w:pPr>
    </w:p>
    <w:p w14:paraId="298FB652" w14:textId="77777777" w:rsidR="00E97D9F" w:rsidRDefault="002601A0" w:rsidP="002601A0">
      <w:pPr>
        <w:pStyle w:val="Paragraphedeliste"/>
        <w:tabs>
          <w:tab w:val="left" w:pos="9356"/>
          <w:tab w:val="right" w:pos="10773"/>
        </w:tabs>
        <w:ind w:left="0"/>
        <w:jc w:val="both"/>
        <w:rPr>
          <w:rFonts w:ascii="Calibri" w:hAnsi="Calibri" w:cs="Arial"/>
        </w:rPr>
      </w:pPr>
      <w:r w:rsidRPr="00CA4981">
        <w:rPr>
          <w:rFonts w:ascii="Calibri" w:hAnsi="Calibri" w:cs="Arial"/>
        </w:rPr>
        <w:t xml:space="preserve">L’exploitation a déjà bénéficié d’une aide </w:t>
      </w:r>
      <w:r w:rsidR="00475117" w:rsidRPr="00E97D9F">
        <w:rPr>
          <w:rFonts w:ascii="Calibri" w:hAnsi="Calibri" w:cs="Arial"/>
        </w:rPr>
        <w:t xml:space="preserve">«Plan de modernisation des élevages filière </w:t>
      </w:r>
      <w:r w:rsidR="00E97D9F">
        <w:rPr>
          <w:rFonts w:ascii="Calibri" w:hAnsi="Calibri" w:cs="Arial"/>
        </w:rPr>
        <w:t>avicole</w:t>
      </w:r>
      <w:r w:rsidRPr="00E97D9F">
        <w:rPr>
          <w:rFonts w:ascii="Calibri" w:hAnsi="Calibri" w:cs="Arial"/>
        </w:rPr>
        <w:t>»</w:t>
      </w:r>
      <w:r>
        <w:rPr>
          <w:rFonts w:ascii="Calibri" w:hAnsi="Calibri" w:cs="Arial"/>
        </w:rPr>
        <w:t xml:space="preserve"> </w:t>
      </w:r>
      <w:r w:rsidRPr="00CA4981">
        <w:rPr>
          <w:rFonts w:ascii="Calibri" w:hAnsi="Calibri" w:cs="Arial"/>
        </w:rPr>
        <w:t>depuis</w:t>
      </w:r>
      <w:r>
        <w:rPr>
          <w:rFonts w:ascii="Calibri" w:hAnsi="Calibri" w:cs="Arial"/>
        </w:rPr>
        <w:t xml:space="preserve"> le 01/01/2017 :</w:t>
      </w:r>
    </w:p>
    <w:p w14:paraId="09522742" w14:textId="77777777" w:rsidR="002601A0" w:rsidRPr="007A23AA" w:rsidRDefault="00E97D9F" w:rsidP="002601A0">
      <w:pPr>
        <w:pStyle w:val="Paragraphedeliste"/>
        <w:tabs>
          <w:tab w:val="left" w:pos="9356"/>
          <w:tab w:val="right" w:pos="10773"/>
        </w:tabs>
        <w:ind w:left="0"/>
        <w:jc w:val="both"/>
        <w:rPr>
          <w:rFonts w:ascii="Calibri" w:hAnsi="Calibri" w:cs="Arial"/>
          <w:sz w:val="22"/>
          <w:szCs w:val="22"/>
        </w:rPr>
      </w:pPr>
      <w:r>
        <w:rPr>
          <w:rFonts w:ascii="Calibri" w:hAnsi="Calibri" w:cs="Arial"/>
        </w:rPr>
        <w:tab/>
      </w:r>
      <w:r w:rsidR="002601A0" w:rsidRPr="00A70B10">
        <w:rPr>
          <w:rFonts w:ascii="Calibri" w:hAnsi="Calibri" w:cs="Calibri"/>
        </w:rPr>
        <w:fldChar w:fldCharType="begin">
          <w:ffData>
            <w:name w:val=""/>
            <w:enabled/>
            <w:calcOnExit w:val="0"/>
            <w:checkBox>
              <w:sizeAuto/>
              <w:default w:val="0"/>
            </w:checkBox>
          </w:ffData>
        </w:fldChar>
      </w:r>
      <w:r w:rsidR="002601A0" w:rsidRPr="00A70B10">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2601A0" w:rsidRPr="00A70B10">
        <w:rPr>
          <w:rFonts w:ascii="Calibri" w:hAnsi="Calibri" w:cs="Calibri"/>
        </w:rPr>
        <w:fldChar w:fldCharType="end"/>
      </w:r>
      <w:r w:rsidR="002601A0" w:rsidRPr="00A70B10">
        <w:rPr>
          <w:rFonts w:ascii="Calibri" w:hAnsi="Calibri" w:cs="Calibri"/>
        </w:rPr>
        <w:t xml:space="preserve"> oui </w:t>
      </w:r>
      <w:r w:rsidR="002601A0" w:rsidRPr="00A70B10">
        <w:rPr>
          <w:rFonts w:ascii="Calibri" w:hAnsi="Calibri" w:cs="Calibri"/>
        </w:rPr>
        <w:tab/>
      </w:r>
      <w:r w:rsidR="002601A0" w:rsidRPr="00A70B10">
        <w:rPr>
          <w:rFonts w:ascii="Calibri" w:hAnsi="Calibri" w:cs="Calibri"/>
        </w:rPr>
        <w:fldChar w:fldCharType="begin">
          <w:ffData>
            <w:name w:val="CaseACocher1"/>
            <w:enabled/>
            <w:calcOnExit w:val="0"/>
            <w:checkBox>
              <w:sizeAuto/>
              <w:default w:val="0"/>
            </w:checkBox>
          </w:ffData>
        </w:fldChar>
      </w:r>
      <w:r w:rsidR="002601A0" w:rsidRPr="00A70B10">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2601A0" w:rsidRPr="00A70B10">
        <w:rPr>
          <w:rFonts w:ascii="Calibri" w:hAnsi="Calibri" w:cs="Calibri"/>
        </w:rPr>
        <w:fldChar w:fldCharType="end"/>
      </w:r>
      <w:r w:rsidR="002601A0" w:rsidRPr="00A70B10">
        <w:rPr>
          <w:rFonts w:ascii="Calibri" w:hAnsi="Calibri" w:cs="Calibri"/>
        </w:rPr>
        <w:t xml:space="preserve"> non</w:t>
      </w:r>
    </w:p>
    <w:p w14:paraId="2FB8BCAF" w14:textId="62D26A9B" w:rsidR="002601A0" w:rsidRPr="00030999" w:rsidRDefault="002601A0" w:rsidP="008907EF">
      <w:pPr>
        <w:pStyle w:val="Corpsdetexte3"/>
        <w:numPr>
          <w:ilvl w:val="0"/>
          <w:numId w:val="14"/>
        </w:numPr>
        <w:tabs>
          <w:tab w:val="clear" w:pos="426"/>
          <w:tab w:val="left" w:pos="9356"/>
          <w:tab w:val="right" w:pos="10773"/>
        </w:tabs>
        <w:spacing w:line="276" w:lineRule="auto"/>
        <w:ind w:left="426" w:hanging="284"/>
        <w:rPr>
          <w:rFonts w:ascii="Calibri" w:hAnsi="Calibri" w:cs="Tahoma"/>
          <w:b/>
          <w:color w:val="000000"/>
          <w:sz w:val="22"/>
          <w:szCs w:val="22"/>
        </w:rPr>
      </w:pPr>
      <w:r w:rsidRPr="00B22F6C">
        <w:rPr>
          <w:rFonts w:ascii="Calibri" w:hAnsi="Calibri" w:cs="Tahoma"/>
          <w:color w:val="000000"/>
          <w:u w:val="single"/>
        </w:rPr>
        <w:t>Si oui</w:t>
      </w:r>
      <w:r w:rsidRPr="00B22F6C">
        <w:rPr>
          <w:rFonts w:ascii="Calibri" w:hAnsi="Calibri" w:cs="Tahoma"/>
          <w:color w:val="000000"/>
        </w:rPr>
        <w:t>, la demande de solde</w:t>
      </w:r>
      <w:r w:rsidR="007B48B5">
        <w:rPr>
          <w:rFonts w:ascii="Calibri" w:hAnsi="Calibri" w:cs="Tahoma"/>
          <w:color w:val="000000"/>
        </w:rPr>
        <w:t xml:space="preserve"> </w:t>
      </w:r>
      <w:r w:rsidRPr="00B22F6C">
        <w:rPr>
          <w:rFonts w:ascii="Calibri" w:hAnsi="Calibri" w:cs="Tahoma"/>
          <w:color w:val="000000"/>
        </w:rPr>
        <w:t xml:space="preserve">de l’aide </w:t>
      </w:r>
      <w:r>
        <w:rPr>
          <w:rFonts w:ascii="Calibri" w:hAnsi="Calibri" w:cs="Tahoma"/>
          <w:color w:val="000000"/>
        </w:rPr>
        <w:t xml:space="preserve">de ce dossier </w:t>
      </w:r>
      <w:r w:rsidR="006C0348">
        <w:rPr>
          <w:rFonts w:ascii="Calibri" w:hAnsi="Calibri" w:cs="Tahoma"/>
          <w:color w:val="000000"/>
        </w:rPr>
        <w:t xml:space="preserve">a-t-elle </w:t>
      </w:r>
      <w:r w:rsidRPr="00B22F6C">
        <w:rPr>
          <w:rFonts w:ascii="Calibri" w:hAnsi="Calibri" w:cs="Tahoma"/>
          <w:color w:val="000000"/>
        </w:rPr>
        <w:t>été déposée auprès de la DDT(M) :</w:t>
      </w:r>
      <w:r w:rsidRPr="00CA4981">
        <w:rPr>
          <w:rFonts w:ascii="Calibri" w:hAnsi="Calibri" w:cs="Tahoma"/>
          <w:color w:val="000000"/>
        </w:rPr>
        <w:tab/>
      </w:r>
      <w:r w:rsidRPr="00A70B10">
        <w:rPr>
          <w:rFonts w:ascii="Calibri" w:hAnsi="Calibri" w:cs="Calibri"/>
        </w:rPr>
        <w:fldChar w:fldCharType="begin">
          <w:ffData>
            <w:name w:val=""/>
            <w:enabled/>
            <w:calcOnExit w:val="0"/>
            <w:checkBox>
              <w:sizeAuto/>
              <w:default w:val="0"/>
            </w:checkBox>
          </w:ffData>
        </w:fldChar>
      </w:r>
      <w:r w:rsidRPr="00A70B10">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oui </w:t>
      </w:r>
      <w:r w:rsidRPr="00A70B10">
        <w:rPr>
          <w:rFonts w:ascii="Calibri" w:hAnsi="Calibri" w:cs="Calibri"/>
        </w:rPr>
        <w:tab/>
      </w:r>
      <w:r w:rsidRPr="00A70B10">
        <w:rPr>
          <w:rFonts w:ascii="Calibri" w:hAnsi="Calibri" w:cs="Calibri"/>
        </w:rPr>
        <w:fldChar w:fldCharType="begin">
          <w:ffData>
            <w:name w:val="CaseACocher1"/>
            <w:enabled/>
            <w:calcOnExit w:val="0"/>
            <w:checkBox>
              <w:sizeAuto/>
              <w:default w:val="0"/>
            </w:checkBox>
          </w:ffData>
        </w:fldChar>
      </w:r>
      <w:r w:rsidRPr="00A70B10">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A70B10">
        <w:rPr>
          <w:rFonts w:ascii="Calibri" w:hAnsi="Calibri" w:cs="Calibri"/>
        </w:rPr>
        <w:fldChar w:fldCharType="end"/>
      </w:r>
      <w:r w:rsidRPr="00A70B10">
        <w:rPr>
          <w:rFonts w:ascii="Calibri" w:hAnsi="Calibri" w:cs="Calibri"/>
        </w:rPr>
        <w:t xml:space="preserve"> non</w:t>
      </w:r>
    </w:p>
    <w:p w14:paraId="0262E9D9" w14:textId="77777777" w:rsidR="00E97D9F" w:rsidRPr="00E97D9F" w:rsidRDefault="00E97D9F" w:rsidP="00FC0AC7">
      <w:pPr>
        <w:pStyle w:val="normalformulaire"/>
        <w:tabs>
          <w:tab w:val="left" w:pos="540"/>
          <w:tab w:val="left" w:pos="6379"/>
          <w:tab w:val="left" w:pos="8505"/>
          <w:tab w:val="right" w:pos="10772"/>
        </w:tabs>
        <w:rPr>
          <w:rFonts w:ascii="Calibri" w:hAnsi="Calibri"/>
          <w:sz w:val="20"/>
          <w:szCs w:val="20"/>
        </w:rPr>
      </w:pPr>
    </w:p>
    <w:p w14:paraId="27B1D0F2" w14:textId="0C110145" w:rsidR="00FC0AC7" w:rsidRPr="006B72BF" w:rsidRDefault="00D80AFD" w:rsidP="00FC0AC7">
      <w:pPr>
        <w:pStyle w:val="normalformulaire"/>
        <w:tabs>
          <w:tab w:val="left" w:pos="540"/>
          <w:tab w:val="left" w:pos="6379"/>
          <w:tab w:val="left" w:pos="8505"/>
          <w:tab w:val="right" w:pos="10772"/>
        </w:tabs>
        <w:rPr>
          <w:rFonts w:ascii="Calibri" w:hAnsi="Calibri" w:cs="Calibri"/>
          <w:b/>
          <w:smallCaps/>
          <w:sz w:val="22"/>
          <w:szCs w:val="20"/>
          <w:u w:val="single"/>
        </w:rPr>
      </w:pPr>
      <w:r>
        <w:rPr>
          <w:rFonts w:ascii="Calibri" w:hAnsi="Calibri" w:cs="Calibri"/>
          <w:b/>
          <w:smallCaps/>
          <w:sz w:val="22"/>
          <w:szCs w:val="20"/>
          <w:u w:val="single"/>
        </w:rPr>
        <w:t>4</w:t>
      </w:r>
      <w:r w:rsidR="00A40134" w:rsidRPr="00DA1B1C">
        <w:rPr>
          <w:rFonts w:ascii="Calibri" w:hAnsi="Calibri" w:cs="Calibri"/>
          <w:b/>
          <w:smallCaps/>
          <w:sz w:val="22"/>
          <w:szCs w:val="20"/>
          <w:u w:val="single"/>
        </w:rPr>
        <w:t>/</w:t>
      </w:r>
      <w:r w:rsidR="006B72BF" w:rsidRPr="00DA1B1C">
        <w:rPr>
          <w:rFonts w:ascii="Calibri" w:hAnsi="Calibri" w:cs="Calibri"/>
          <w:b/>
          <w:smallCaps/>
          <w:sz w:val="22"/>
          <w:szCs w:val="20"/>
          <w:u w:val="single"/>
        </w:rPr>
        <w:t xml:space="preserve">Pour les projets </w:t>
      </w:r>
      <w:r w:rsidR="00FC0AC7" w:rsidRPr="00DA1B1C">
        <w:rPr>
          <w:rFonts w:ascii="Calibri" w:hAnsi="Calibri" w:cs="Calibri"/>
          <w:b/>
          <w:smallCaps/>
          <w:sz w:val="22"/>
          <w:szCs w:val="20"/>
          <w:u w:val="single"/>
        </w:rPr>
        <w:t>palmipèdes gras</w:t>
      </w:r>
      <w:r w:rsidR="00B8159E" w:rsidRPr="00DA1B1C">
        <w:rPr>
          <w:rFonts w:ascii="Calibri" w:hAnsi="Calibri" w:cs="Calibri"/>
          <w:b/>
          <w:smallCaps/>
          <w:sz w:val="22"/>
          <w:szCs w:val="20"/>
          <w:u w:val="single"/>
        </w:rPr>
        <w:t xml:space="preserve"> (à </w:t>
      </w:r>
      <w:r w:rsidR="00CD0C32" w:rsidRPr="00DA1B1C">
        <w:rPr>
          <w:rFonts w:ascii="Calibri" w:hAnsi="Calibri" w:cs="Calibri"/>
          <w:b/>
          <w:smallCaps/>
          <w:sz w:val="22"/>
          <w:szCs w:val="20"/>
          <w:u w:val="single"/>
        </w:rPr>
        <w:t>compléter</w:t>
      </w:r>
      <w:r w:rsidR="00B8159E" w:rsidRPr="00DA1B1C">
        <w:rPr>
          <w:rFonts w:ascii="Calibri" w:hAnsi="Calibri" w:cs="Calibri"/>
          <w:b/>
          <w:smallCaps/>
          <w:sz w:val="22"/>
          <w:szCs w:val="20"/>
          <w:u w:val="single"/>
        </w:rPr>
        <w:t xml:space="preserve"> même si vous n’êtes pas concerné par la crise aviaire)</w:t>
      </w:r>
    </w:p>
    <w:p w14:paraId="6BA9A6B6" w14:textId="77777777" w:rsidR="00FC0AC7" w:rsidRPr="003A42CD" w:rsidRDefault="00FC0AC7" w:rsidP="00FC0AC7">
      <w:pPr>
        <w:pStyle w:val="normalformulaire"/>
        <w:tabs>
          <w:tab w:val="left" w:pos="540"/>
          <w:tab w:val="left" w:pos="6379"/>
          <w:tab w:val="left" w:pos="8505"/>
          <w:tab w:val="right" w:pos="10772"/>
        </w:tabs>
        <w:rPr>
          <w:rFonts w:ascii="Calibri" w:hAnsi="Calibri"/>
          <w:sz w:val="20"/>
          <w:szCs w:val="20"/>
        </w:rPr>
      </w:pPr>
    </w:p>
    <w:p w14:paraId="666D79F1" w14:textId="4324D483" w:rsidR="00FC0AC7" w:rsidRPr="003A42CD" w:rsidRDefault="00FC0AC7" w:rsidP="00FC0AC7">
      <w:pPr>
        <w:pStyle w:val="normalformulaire"/>
        <w:tabs>
          <w:tab w:val="left" w:pos="540"/>
          <w:tab w:val="left" w:pos="6379"/>
          <w:tab w:val="left" w:pos="8505"/>
          <w:tab w:val="right" w:pos="10772"/>
        </w:tabs>
        <w:rPr>
          <w:rFonts w:ascii="Calibri" w:hAnsi="Calibri"/>
          <w:sz w:val="20"/>
          <w:szCs w:val="20"/>
        </w:rPr>
      </w:pPr>
      <w:r w:rsidRPr="003A42CD">
        <w:rPr>
          <w:rFonts w:ascii="Calibri" w:hAnsi="Calibri"/>
          <w:sz w:val="20"/>
          <w:szCs w:val="20"/>
        </w:rPr>
        <w:t xml:space="preserve">Effectifs d’animaux </w:t>
      </w:r>
      <w:r w:rsidR="002818DA">
        <w:rPr>
          <w:rFonts w:ascii="Calibri" w:hAnsi="Calibri"/>
          <w:sz w:val="20"/>
          <w:szCs w:val="20"/>
        </w:rPr>
        <w:t xml:space="preserve">mis en place </w:t>
      </w:r>
      <w:r w:rsidRPr="003A42CD">
        <w:rPr>
          <w:rFonts w:ascii="Calibri" w:hAnsi="Calibri"/>
          <w:sz w:val="20"/>
          <w:szCs w:val="20"/>
        </w:rPr>
        <w:t>avant la crise de l’influenza aviaire</w:t>
      </w:r>
      <w:r w:rsidR="003A42CD">
        <w:rPr>
          <w:rFonts w:ascii="Calibri" w:hAnsi="Calibri"/>
          <w:sz w:val="20"/>
          <w:szCs w:val="20"/>
        </w:rPr>
        <w:t xml:space="preserve"> (2015)</w:t>
      </w:r>
      <w:r w:rsidR="006B72BF">
        <w:rPr>
          <w:rFonts w:ascii="Calibri" w:hAnsi="Calibri"/>
          <w:sz w:val="20"/>
          <w:szCs w:val="20"/>
        </w:rPr>
        <w:t xml:space="preserve"> (attestation de l’OP ou du centre de gestion à joindre au dossier)</w:t>
      </w:r>
      <w:r w:rsidR="003A42CD">
        <w:rPr>
          <w:rFonts w:ascii="Calibri" w:hAnsi="Calibri"/>
          <w:sz w:val="20"/>
          <w:szCs w:val="20"/>
        </w:rPr>
        <w:t xml:space="preserve"> : </w:t>
      </w:r>
      <w:r w:rsidRPr="003A42CD">
        <w:rPr>
          <w:rFonts w:ascii="Calibri" w:hAnsi="Calibri"/>
          <w:sz w:val="20"/>
          <w:szCs w:val="20"/>
        </w:rPr>
        <w:t>_____________________________________________________</w:t>
      </w:r>
      <w:r w:rsidR="006B72BF">
        <w:rPr>
          <w:rFonts w:ascii="Calibri" w:hAnsi="Calibri"/>
          <w:sz w:val="20"/>
          <w:szCs w:val="20"/>
        </w:rPr>
        <w:t>_________________________________________________</w:t>
      </w:r>
      <w:r w:rsidRPr="003A42CD">
        <w:rPr>
          <w:rFonts w:ascii="Calibri" w:hAnsi="Calibri"/>
          <w:sz w:val="20"/>
          <w:szCs w:val="20"/>
        </w:rPr>
        <w:t>_</w:t>
      </w:r>
    </w:p>
    <w:p w14:paraId="10EC0D10" w14:textId="7088294B" w:rsidR="00FC0AC7" w:rsidRPr="003A42CD" w:rsidRDefault="00FC0AC7" w:rsidP="00FC0AC7">
      <w:pPr>
        <w:pStyle w:val="normalformulaire"/>
        <w:tabs>
          <w:tab w:val="left" w:pos="540"/>
          <w:tab w:val="left" w:pos="6379"/>
          <w:tab w:val="left" w:pos="8505"/>
          <w:tab w:val="right" w:pos="10772"/>
        </w:tabs>
        <w:rPr>
          <w:rFonts w:ascii="Calibri" w:hAnsi="Calibri"/>
          <w:sz w:val="20"/>
          <w:szCs w:val="20"/>
        </w:rPr>
      </w:pPr>
      <w:r w:rsidRPr="003A42CD">
        <w:rPr>
          <w:rFonts w:ascii="Calibri" w:hAnsi="Calibri"/>
          <w:sz w:val="20"/>
          <w:szCs w:val="20"/>
        </w:rPr>
        <w:t xml:space="preserve">Effectifs d’animaux </w:t>
      </w:r>
      <w:r w:rsidR="002818DA">
        <w:rPr>
          <w:rFonts w:ascii="Calibri" w:hAnsi="Calibri"/>
          <w:sz w:val="20"/>
          <w:szCs w:val="20"/>
        </w:rPr>
        <w:t>mis en place au moment du dépôt du dossier :_______</w:t>
      </w:r>
      <w:r w:rsidRPr="003A42CD">
        <w:rPr>
          <w:rFonts w:ascii="Calibri" w:hAnsi="Calibri"/>
          <w:sz w:val="20"/>
          <w:szCs w:val="20"/>
        </w:rPr>
        <w:t>______________________________________________</w:t>
      </w:r>
    </w:p>
    <w:p w14:paraId="5303E95E" w14:textId="77777777" w:rsidR="00D237FC" w:rsidRDefault="00D237FC" w:rsidP="00D237FC">
      <w:pPr>
        <w:pStyle w:val="normalformulaire"/>
        <w:tabs>
          <w:tab w:val="left" w:pos="540"/>
          <w:tab w:val="left" w:pos="6379"/>
          <w:tab w:val="left" w:pos="8505"/>
          <w:tab w:val="right" w:pos="10772"/>
        </w:tabs>
        <w:rPr>
          <w:rFonts w:ascii="Calibri" w:hAnsi="Calibri"/>
          <w:sz w:val="20"/>
          <w:szCs w:val="20"/>
        </w:rPr>
      </w:pPr>
      <w:r w:rsidRPr="003A42CD">
        <w:rPr>
          <w:rFonts w:ascii="Calibri" w:hAnsi="Calibri"/>
          <w:sz w:val="20"/>
          <w:szCs w:val="20"/>
        </w:rPr>
        <w:t xml:space="preserve">Effectifs d’animaux </w:t>
      </w:r>
      <w:r>
        <w:rPr>
          <w:rFonts w:ascii="Calibri" w:hAnsi="Calibri"/>
          <w:sz w:val="20"/>
          <w:szCs w:val="20"/>
        </w:rPr>
        <w:t xml:space="preserve">prévisionnel </w:t>
      </w:r>
      <w:r w:rsidRPr="003A42CD">
        <w:rPr>
          <w:rFonts w:ascii="Calibri" w:hAnsi="Calibri"/>
          <w:sz w:val="20"/>
          <w:szCs w:val="20"/>
        </w:rPr>
        <w:t>après projet : _____________________</w:t>
      </w:r>
      <w:r>
        <w:rPr>
          <w:rFonts w:ascii="Calibri" w:hAnsi="Calibri"/>
          <w:sz w:val="20"/>
          <w:szCs w:val="20"/>
        </w:rPr>
        <w:t>______________________</w:t>
      </w:r>
      <w:r w:rsidRPr="003A42CD">
        <w:rPr>
          <w:rFonts w:ascii="Calibri" w:hAnsi="Calibri"/>
          <w:sz w:val="20"/>
          <w:szCs w:val="20"/>
        </w:rPr>
        <w:t>___________________________</w:t>
      </w:r>
    </w:p>
    <w:p w14:paraId="6F1F53B7" w14:textId="77777777" w:rsidR="00FC0AC7" w:rsidRDefault="00FC0AC7" w:rsidP="00FC0AC7">
      <w:pPr>
        <w:pStyle w:val="normalformulaire"/>
        <w:tabs>
          <w:tab w:val="left" w:pos="540"/>
          <w:tab w:val="left" w:pos="6379"/>
          <w:tab w:val="left" w:pos="8505"/>
          <w:tab w:val="right" w:pos="10772"/>
        </w:tabs>
        <w:rPr>
          <w:rFonts w:ascii="Calibri" w:hAnsi="Calibri"/>
          <w:sz w:val="20"/>
          <w:szCs w:val="20"/>
        </w:rPr>
      </w:pPr>
    </w:p>
    <w:p w14:paraId="13EC6909" w14:textId="25971FB6" w:rsidR="002818DA" w:rsidRPr="006B72BF" w:rsidRDefault="00D80AFD" w:rsidP="002818DA">
      <w:pPr>
        <w:rPr>
          <w:rFonts w:ascii="Calibri" w:hAnsi="Calibri" w:cs="Calibri"/>
          <w:b/>
          <w:smallCaps/>
          <w:sz w:val="22"/>
          <w:u w:val="single"/>
        </w:rPr>
      </w:pPr>
      <w:r>
        <w:rPr>
          <w:rFonts w:ascii="Calibri" w:hAnsi="Calibri" w:cs="Calibri"/>
          <w:b/>
          <w:smallCaps/>
          <w:sz w:val="22"/>
          <w:u w:val="single"/>
        </w:rPr>
        <w:t>5</w:t>
      </w:r>
      <w:r w:rsidR="00A40134">
        <w:rPr>
          <w:rFonts w:ascii="Calibri" w:hAnsi="Calibri" w:cs="Calibri"/>
          <w:b/>
          <w:smallCaps/>
          <w:sz w:val="22"/>
          <w:u w:val="single"/>
        </w:rPr>
        <w:t>/</w:t>
      </w:r>
      <w:r w:rsidR="002818DA" w:rsidRPr="006B72BF">
        <w:rPr>
          <w:rFonts w:ascii="Calibri" w:hAnsi="Calibri" w:cs="Calibri"/>
          <w:b/>
          <w:smallCaps/>
          <w:sz w:val="22"/>
          <w:u w:val="single"/>
        </w:rPr>
        <w:t>Pour les projets structurants en zone vulnérable</w:t>
      </w:r>
    </w:p>
    <w:p w14:paraId="6F8634BD" w14:textId="77777777" w:rsidR="002818DA" w:rsidRPr="00E97D9F" w:rsidRDefault="002818DA" w:rsidP="002818DA">
      <w:pPr>
        <w:rPr>
          <w:rFonts w:ascii="Calibri" w:hAnsi="Calibri" w:cs="Tahoma"/>
        </w:rPr>
      </w:pPr>
    </w:p>
    <w:p w14:paraId="0AA238E4" w14:textId="4F4473A3" w:rsidR="002818DA" w:rsidRPr="00E97D9F" w:rsidRDefault="002818DA" w:rsidP="002818DA">
      <w:pPr>
        <w:rPr>
          <w:rFonts w:ascii="Calibri" w:hAnsi="Calibri" w:cs="Tahoma"/>
        </w:rPr>
      </w:pPr>
      <w:r w:rsidRPr="00E97D9F">
        <w:rPr>
          <w:rFonts w:ascii="Calibri" w:hAnsi="Calibri" w:cs="Tahoma"/>
        </w:rPr>
        <w:t>Mon projet comprend des investissements de gestion des effluents rendus nécessaires par le 5</w:t>
      </w:r>
      <w:r w:rsidRPr="00E97D9F">
        <w:rPr>
          <w:rFonts w:ascii="Calibri" w:hAnsi="Calibri" w:cs="Tahoma"/>
          <w:vertAlign w:val="superscript"/>
        </w:rPr>
        <w:t>ème</w:t>
      </w:r>
      <w:r w:rsidRPr="00E97D9F">
        <w:rPr>
          <w:rFonts w:ascii="Calibri" w:hAnsi="Calibri" w:cs="Tahoma"/>
        </w:rPr>
        <w:t xml:space="preserve"> programme d’actions</w:t>
      </w:r>
      <w:r w:rsidR="00397503">
        <w:rPr>
          <w:rFonts w:ascii="Calibri" w:hAnsi="Calibri" w:cs="Tahoma"/>
        </w:rPr>
        <w:t xml:space="preserve"> Nitrate</w:t>
      </w:r>
      <w:r w:rsidRPr="00E97D9F">
        <w:rPr>
          <w:rFonts w:ascii="Calibri" w:hAnsi="Calibri" w:cs="Tahoma"/>
        </w:rPr>
        <w:t> ?</w:t>
      </w:r>
    </w:p>
    <w:p w14:paraId="0C6D2A78" w14:textId="132FCDD2" w:rsidR="002818DA" w:rsidRPr="00E97D9F" w:rsidRDefault="002818DA" w:rsidP="002818DA">
      <w:pPr>
        <w:ind w:left="9234" w:firstLine="57"/>
        <w:rPr>
          <w:rFonts w:ascii="Calibri" w:hAnsi="Calibri" w:cs="Tahoma"/>
        </w:rPr>
      </w:pPr>
      <w:r w:rsidRPr="00E97D9F">
        <w:rPr>
          <w:rFonts w:ascii="Calibri" w:hAnsi="Calibri" w:cs="Tahoma"/>
        </w:rPr>
        <w:t xml:space="preserve"> </w:t>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5302F471" w14:textId="77777777" w:rsidR="002818DA" w:rsidRPr="00E97D9F" w:rsidRDefault="002818DA" w:rsidP="008907EF">
      <w:pPr>
        <w:numPr>
          <w:ilvl w:val="0"/>
          <w:numId w:val="14"/>
        </w:numPr>
        <w:ind w:left="284" w:hanging="142"/>
        <w:contextualSpacing/>
        <w:rPr>
          <w:rFonts w:ascii="Calibri" w:hAnsi="Calibri" w:cs="Tahoma"/>
        </w:rPr>
      </w:pPr>
      <w:r w:rsidRPr="00E97D9F">
        <w:rPr>
          <w:rFonts w:ascii="Calibri" w:hAnsi="Calibri" w:cs="Tahoma"/>
          <w:u w:val="single"/>
        </w:rPr>
        <w:t>Si oui,</w:t>
      </w:r>
      <w:r w:rsidRPr="00E97D9F">
        <w:rPr>
          <w:rFonts w:ascii="Calibri" w:hAnsi="Calibri" w:cs="Tahoma"/>
        </w:rPr>
        <w:t xml:space="preserve"> ces investissements représentent plus de 10 000€ HT ?</w:t>
      </w:r>
      <w:r w:rsidRPr="00E97D9F">
        <w:rPr>
          <w:rFonts w:ascii="Calibri" w:hAnsi="Calibri" w:cs="Calibri"/>
        </w:rPr>
        <w:t xml:space="preserve"> </w:t>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t xml:space="preserve">     </w:t>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33686B64" w14:textId="77777777" w:rsidR="002818DA" w:rsidRDefault="002818DA" w:rsidP="00FC0AC7">
      <w:pPr>
        <w:rPr>
          <w:rFonts w:ascii="Calibri" w:hAnsi="Calibri" w:cs="Calibri"/>
          <w:b/>
          <w:smallCaps/>
          <w:sz w:val="22"/>
          <w:u w:val="single"/>
        </w:rPr>
      </w:pPr>
    </w:p>
    <w:p w14:paraId="1FDB91F6" w14:textId="20F524B1" w:rsidR="00FC0AC7" w:rsidRPr="002818DA" w:rsidRDefault="00D80AFD" w:rsidP="00FC0AC7">
      <w:pPr>
        <w:rPr>
          <w:rFonts w:ascii="Calibri" w:hAnsi="Calibri" w:cs="Calibri"/>
          <w:b/>
          <w:smallCaps/>
          <w:sz w:val="22"/>
          <w:u w:val="single"/>
        </w:rPr>
      </w:pPr>
      <w:r>
        <w:rPr>
          <w:rFonts w:ascii="Calibri" w:hAnsi="Calibri" w:cs="Calibri"/>
          <w:b/>
          <w:smallCaps/>
          <w:sz w:val="22"/>
          <w:u w:val="single"/>
        </w:rPr>
        <w:t>6</w:t>
      </w:r>
      <w:r w:rsidR="00A40134">
        <w:rPr>
          <w:rFonts w:ascii="Calibri" w:hAnsi="Calibri" w:cs="Calibri"/>
          <w:b/>
          <w:smallCaps/>
          <w:sz w:val="22"/>
          <w:u w:val="single"/>
        </w:rPr>
        <w:t>/</w:t>
      </w:r>
      <w:r w:rsidR="00FC0AC7" w:rsidRPr="002818DA">
        <w:rPr>
          <w:rFonts w:ascii="Calibri" w:hAnsi="Calibri" w:cs="Calibri"/>
          <w:b/>
          <w:smallCaps/>
          <w:sz w:val="22"/>
          <w:u w:val="single"/>
        </w:rPr>
        <w:t>Pour les projets relatifs à la gestion des effluents d’élevage</w:t>
      </w:r>
    </w:p>
    <w:p w14:paraId="7A986FE3" w14:textId="77777777" w:rsidR="002818DA" w:rsidRPr="002818DA" w:rsidRDefault="002818DA" w:rsidP="002818DA">
      <w:pPr>
        <w:spacing w:line="276" w:lineRule="auto"/>
        <w:contextualSpacing/>
        <w:jc w:val="both"/>
        <w:rPr>
          <w:rFonts w:ascii="Calibri" w:hAnsi="Calibri" w:cs="Tahoma"/>
          <w:b/>
          <w:i/>
          <w:sz w:val="14"/>
        </w:rPr>
      </w:pPr>
    </w:p>
    <w:p w14:paraId="278130CB" w14:textId="02971F4D" w:rsidR="00FC0AC7" w:rsidRPr="00E97D9F" w:rsidRDefault="002818DA" w:rsidP="002818DA">
      <w:pPr>
        <w:spacing w:line="276" w:lineRule="auto"/>
        <w:contextualSpacing/>
        <w:jc w:val="both"/>
        <w:rPr>
          <w:rFonts w:ascii="Calibri" w:hAnsi="Calibri" w:cs="Tahoma"/>
          <w:b/>
          <w:i/>
        </w:rPr>
      </w:pPr>
      <w:r>
        <w:rPr>
          <w:rFonts w:ascii="Calibri" w:hAnsi="Calibri" w:cs="Tahoma"/>
          <w:b/>
          <w:i/>
        </w:rPr>
        <w:t xml:space="preserve">1. </w:t>
      </w:r>
      <w:r w:rsidR="00FC0AC7" w:rsidRPr="00E97D9F">
        <w:rPr>
          <w:rFonts w:ascii="Calibri" w:hAnsi="Calibri" w:cs="Tahoma"/>
          <w:b/>
          <w:i/>
        </w:rPr>
        <w:t>Vous êtes éleveur en zone vulnérable et votre projet concerne la gestion des effluents d’élevage :</w:t>
      </w:r>
    </w:p>
    <w:p w14:paraId="2239A15B" w14:textId="2E714E0B" w:rsidR="00FC0AC7" w:rsidRPr="00E97D9F" w:rsidRDefault="00FC0AC7" w:rsidP="00FC0AC7">
      <w:pPr>
        <w:spacing w:line="276" w:lineRule="auto"/>
        <w:contextualSpacing/>
        <w:jc w:val="both"/>
        <w:rPr>
          <w:rFonts w:ascii="Calibri" w:hAnsi="Calibri" w:cs="Tahoma"/>
        </w:rPr>
      </w:pPr>
      <w:r w:rsidRPr="00E97D9F">
        <w:rPr>
          <w:rFonts w:ascii="Calibri" w:hAnsi="Calibri" w:cs="Tahoma"/>
          <w:b/>
        </w:rPr>
        <w:t>a.</w:t>
      </w:r>
      <w:r w:rsidRPr="00E97D9F">
        <w:rPr>
          <w:rFonts w:ascii="Calibri" w:hAnsi="Calibri" w:cs="Tahoma"/>
        </w:rPr>
        <w:t xml:space="preserve"> Votre exploitation est concernée par le </w:t>
      </w:r>
      <w:r w:rsidRPr="00D84462">
        <w:rPr>
          <w:rFonts w:ascii="Calibri" w:hAnsi="Calibri" w:cs="Tahoma"/>
        </w:rPr>
        <w:t>zonag</w:t>
      </w:r>
      <w:r w:rsidR="008F758F" w:rsidRPr="00D84462">
        <w:rPr>
          <w:rFonts w:ascii="Calibri" w:hAnsi="Calibri" w:cs="Tahoma"/>
        </w:rPr>
        <w:t xml:space="preserve">e « zone historique 2007, 2012, </w:t>
      </w:r>
      <w:r w:rsidRPr="00D84462">
        <w:rPr>
          <w:rFonts w:ascii="Calibri" w:hAnsi="Calibri" w:cs="Tahoma"/>
        </w:rPr>
        <w:t>zone vulnérable 2015</w:t>
      </w:r>
      <w:r w:rsidR="008F758F" w:rsidRPr="00D84462">
        <w:rPr>
          <w:rFonts w:ascii="Calibri" w:hAnsi="Calibri" w:cs="Tahoma"/>
        </w:rPr>
        <w:t xml:space="preserve"> pour le bassin Adour Garonne ou ZV 2017 pour le bassin Loire-Bretagne) </w:t>
      </w:r>
      <w:r w:rsidRPr="00D84462">
        <w:rPr>
          <w:rFonts w:ascii="Calibri" w:hAnsi="Calibri" w:cs="Tahoma"/>
        </w:rPr>
        <w:t>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t xml:space="preserve">       </w:t>
      </w:r>
    </w:p>
    <w:p w14:paraId="26B4C44E" w14:textId="58702A9E" w:rsidR="008F758F" w:rsidRDefault="00FC0AC7" w:rsidP="008907EF">
      <w:pPr>
        <w:numPr>
          <w:ilvl w:val="0"/>
          <w:numId w:val="13"/>
        </w:numPr>
        <w:spacing w:line="276" w:lineRule="auto"/>
        <w:ind w:left="426" w:hanging="142"/>
        <w:contextualSpacing/>
        <w:jc w:val="both"/>
        <w:rPr>
          <w:rFonts w:ascii="Calibri" w:hAnsi="Calibri" w:cs="Tahoma"/>
        </w:rPr>
      </w:pPr>
      <w:r w:rsidRPr="00E97D9F">
        <w:rPr>
          <w:rFonts w:ascii="Calibri" w:hAnsi="Calibri" w:cs="Tahoma"/>
        </w:rPr>
        <w:t xml:space="preserve">Vos dépenses liées à la gestion des effluents d’élevage concernent des effectifs nouveaux, en lien avec un projet de </w:t>
      </w:r>
      <w:r w:rsidRPr="00F116CC">
        <w:rPr>
          <w:rFonts w:ascii="Calibri" w:hAnsi="Calibri" w:cs="Tahoma"/>
        </w:rPr>
        <w:t xml:space="preserve">développement ? </w:t>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008F758F" w:rsidRPr="00F116CC">
        <w:rPr>
          <w:rFonts w:ascii="Calibri" w:hAnsi="Calibri" w:cs="Tahoma"/>
        </w:rPr>
        <w:tab/>
      </w:r>
      <w:r w:rsidR="008F758F" w:rsidRPr="00F116CC">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t xml:space="preserve">  </w:t>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8F758F">
        <w:rPr>
          <w:rFonts w:ascii="Calibri" w:hAnsi="Calibri" w:cs="Tahoma"/>
        </w:rPr>
        <w:tab/>
      </w:r>
      <w:r w:rsidR="00790DE0">
        <w:rPr>
          <w:rFonts w:ascii="Calibri" w:hAnsi="Calibri" w:cs="Tahoma"/>
        </w:rPr>
        <w:t xml:space="preserve">  </w:t>
      </w:r>
      <w:r w:rsidR="008F758F" w:rsidRPr="00F116CC">
        <w:rPr>
          <w:rFonts w:ascii="Calibri" w:hAnsi="Calibri" w:cs="Calibri"/>
        </w:rPr>
        <w:fldChar w:fldCharType="begin">
          <w:ffData>
            <w:name w:val=""/>
            <w:enabled/>
            <w:calcOnExit w:val="0"/>
            <w:checkBox>
              <w:sizeAuto/>
              <w:default w:val="0"/>
            </w:checkBox>
          </w:ffData>
        </w:fldChar>
      </w:r>
      <w:r w:rsidR="008F758F"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8F758F" w:rsidRPr="00F116CC">
        <w:rPr>
          <w:rFonts w:ascii="Calibri" w:hAnsi="Calibri" w:cs="Calibri"/>
        </w:rPr>
        <w:fldChar w:fldCharType="end"/>
      </w:r>
      <w:r w:rsidR="008F758F" w:rsidRPr="00F116CC">
        <w:rPr>
          <w:rFonts w:ascii="Calibri" w:hAnsi="Calibri" w:cs="Calibri"/>
        </w:rPr>
        <w:t xml:space="preserve"> oui </w:t>
      </w:r>
      <w:r w:rsidR="008F758F" w:rsidRPr="00F116CC">
        <w:rPr>
          <w:rFonts w:ascii="Calibri" w:hAnsi="Calibri" w:cs="Calibri"/>
        </w:rPr>
        <w:tab/>
        <w:t xml:space="preserve">  </w:t>
      </w:r>
      <w:r w:rsidR="008F758F" w:rsidRPr="00F116CC">
        <w:rPr>
          <w:rFonts w:ascii="Calibri" w:hAnsi="Calibri" w:cs="Calibri"/>
        </w:rPr>
        <w:fldChar w:fldCharType="begin">
          <w:ffData>
            <w:name w:val="CaseACocher1"/>
            <w:enabled/>
            <w:calcOnExit w:val="0"/>
            <w:checkBox>
              <w:sizeAuto/>
              <w:default w:val="0"/>
            </w:checkBox>
          </w:ffData>
        </w:fldChar>
      </w:r>
      <w:r w:rsidR="008F758F"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8F758F" w:rsidRPr="00F116CC">
        <w:rPr>
          <w:rFonts w:ascii="Calibri" w:hAnsi="Calibri" w:cs="Calibri"/>
        </w:rPr>
        <w:fldChar w:fldCharType="end"/>
      </w:r>
      <w:r w:rsidR="008F758F" w:rsidRPr="00F116CC">
        <w:rPr>
          <w:rFonts w:ascii="Calibri" w:hAnsi="Calibri" w:cs="Calibri"/>
        </w:rPr>
        <w:t xml:space="preserve"> non</w:t>
      </w:r>
    </w:p>
    <w:p w14:paraId="17EFF016" w14:textId="4672967B" w:rsidR="00FC0AC7" w:rsidRPr="00F116CC" w:rsidRDefault="008F758F" w:rsidP="008F758F">
      <w:pPr>
        <w:spacing w:line="276" w:lineRule="auto"/>
        <w:ind w:left="426"/>
        <w:contextualSpacing/>
        <w:jc w:val="both"/>
        <w:rPr>
          <w:rFonts w:ascii="Calibri" w:hAnsi="Calibri" w:cs="Tahoma"/>
        </w:rPr>
      </w:pP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r>
      <w:r>
        <w:rPr>
          <w:rFonts w:ascii="Calibri" w:hAnsi="Calibri" w:cs="Tahoma"/>
        </w:rPr>
        <w:tab/>
        <w:t xml:space="preserve">  </w:t>
      </w:r>
      <w:r w:rsidR="00FC0AC7" w:rsidRPr="00F116CC">
        <w:rPr>
          <w:rFonts w:ascii="Calibri" w:hAnsi="Calibri" w:cs="Tahoma"/>
        </w:rPr>
        <w:tab/>
      </w:r>
      <w:r w:rsidR="00FC0AC7" w:rsidRPr="00F116CC">
        <w:rPr>
          <w:rFonts w:ascii="Calibri" w:hAnsi="Calibri" w:cs="Tahoma"/>
        </w:rPr>
        <w:tab/>
      </w:r>
    </w:p>
    <w:p w14:paraId="6ADA2F2A" w14:textId="761EB029" w:rsidR="00FC0AC7" w:rsidRDefault="00FC0AC7" w:rsidP="008907EF">
      <w:pPr>
        <w:numPr>
          <w:ilvl w:val="0"/>
          <w:numId w:val="10"/>
        </w:numPr>
        <w:spacing w:line="276" w:lineRule="auto"/>
        <w:ind w:left="426" w:hanging="142"/>
        <w:contextualSpacing/>
        <w:jc w:val="both"/>
        <w:rPr>
          <w:rFonts w:ascii="Calibri" w:hAnsi="Calibri" w:cs="Tahoma"/>
        </w:rPr>
      </w:pPr>
      <w:r w:rsidRPr="00F116CC">
        <w:rPr>
          <w:rFonts w:ascii="Calibri" w:hAnsi="Calibri" w:cs="Tahoma"/>
        </w:rPr>
        <w:t>Votre exploitation détiendra à l’issue du projet, les capacités exigibles sur effectifs finaux  en zone vulnérable ?</w:t>
      </w:r>
      <w:r w:rsidR="00790DE0" w:rsidRPr="00790DE0">
        <w:rPr>
          <w:rFonts w:ascii="Calibri" w:hAnsi="Calibri" w:cs="Calibri"/>
        </w:rPr>
        <w:t xml:space="preserve"> </w:t>
      </w:r>
      <w:r w:rsidR="00790DE0" w:rsidRPr="00F116CC">
        <w:rPr>
          <w:rFonts w:ascii="Calibri" w:hAnsi="Calibri" w:cs="Calibri"/>
        </w:rPr>
        <w:fldChar w:fldCharType="begin">
          <w:ffData>
            <w:name w:val=""/>
            <w:enabled/>
            <w:calcOnExit w:val="0"/>
            <w:checkBox>
              <w:sizeAuto/>
              <w:default w:val="0"/>
            </w:checkBox>
          </w:ffData>
        </w:fldChar>
      </w:r>
      <w:r w:rsidR="00790DE0"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790DE0" w:rsidRPr="00F116CC">
        <w:rPr>
          <w:rFonts w:ascii="Calibri" w:hAnsi="Calibri" w:cs="Calibri"/>
        </w:rPr>
        <w:fldChar w:fldCharType="end"/>
      </w:r>
      <w:r w:rsidR="00790DE0">
        <w:rPr>
          <w:rFonts w:ascii="Calibri" w:hAnsi="Calibri" w:cs="Calibri"/>
        </w:rPr>
        <w:t xml:space="preserve"> oui </w:t>
      </w:r>
      <w:r w:rsidR="00790DE0" w:rsidRPr="00F116CC">
        <w:rPr>
          <w:rFonts w:ascii="Calibri" w:hAnsi="Calibri" w:cs="Calibri"/>
        </w:rPr>
        <w:t xml:space="preserve"> </w:t>
      </w:r>
      <w:r w:rsidR="00790DE0" w:rsidRPr="00F116CC">
        <w:rPr>
          <w:rFonts w:ascii="Calibri" w:hAnsi="Calibri" w:cs="Calibri"/>
        </w:rPr>
        <w:fldChar w:fldCharType="begin">
          <w:ffData>
            <w:name w:val="CaseACocher1"/>
            <w:enabled/>
            <w:calcOnExit w:val="0"/>
            <w:checkBox>
              <w:sizeAuto/>
              <w:default w:val="0"/>
            </w:checkBox>
          </w:ffData>
        </w:fldChar>
      </w:r>
      <w:r w:rsidR="00790DE0"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790DE0" w:rsidRPr="00F116CC">
        <w:rPr>
          <w:rFonts w:ascii="Calibri" w:hAnsi="Calibri" w:cs="Calibri"/>
        </w:rPr>
        <w:fldChar w:fldCharType="end"/>
      </w:r>
      <w:r w:rsidR="00790DE0" w:rsidRPr="00F116CC">
        <w:rPr>
          <w:rFonts w:ascii="Calibri" w:hAnsi="Calibri" w:cs="Calibri"/>
        </w:rPr>
        <w:t xml:space="preserve"> non</w:t>
      </w:r>
      <w:r w:rsidRPr="00F116CC">
        <w:rPr>
          <w:rFonts w:ascii="Calibri" w:hAnsi="Calibri" w:cs="Tahoma"/>
        </w:rPr>
        <w:t xml:space="preserve"> </w:t>
      </w:r>
    </w:p>
    <w:p w14:paraId="1258F927" w14:textId="77777777" w:rsidR="00790DE0" w:rsidRPr="00F116CC" w:rsidRDefault="00790DE0" w:rsidP="00790DE0">
      <w:pPr>
        <w:spacing w:line="276" w:lineRule="auto"/>
        <w:ind w:left="426"/>
        <w:contextualSpacing/>
        <w:jc w:val="both"/>
        <w:rPr>
          <w:rFonts w:ascii="Calibri" w:hAnsi="Calibri" w:cs="Tahoma"/>
        </w:rPr>
      </w:pPr>
    </w:p>
    <w:p w14:paraId="57DB2D3D" w14:textId="425A32A6" w:rsidR="00E413E8" w:rsidRPr="00D84462" w:rsidRDefault="008F758F" w:rsidP="00E413E8">
      <w:pPr>
        <w:numPr>
          <w:ilvl w:val="0"/>
          <w:numId w:val="10"/>
        </w:numPr>
        <w:spacing w:line="276" w:lineRule="auto"/>
        <w:ind w:left="426" w:hanging="142"/>
        <w:contextualSpacing/>
        <w:jc w:val="both"/>
        <w:rPr>
          <w:rFonts w:ascii="Calibri" w:hAnsi="Calibri" w:cs="Tahoma"/>
        </w:rPr>
      </w:pPr>
      <w:r w:rsidRPr="00D84462">
        <w:rPr>
          <w:rFonts w:ascii="Calibri" w:hAnsi="Calibri" w:cs="Tahoma"/>
        </w:rPr>
        <w:t xml:space="preserve">Pour les zones vulnérables 2015 pour le bassin Adour Garonne et </w:t>
      </w:r>
      <w:r w:rsidR="00D84462" w:rsidRPr="00D84462">
        <w:rPr>
          <w:rFonts w:ascii="Calibri" w:hAnsi="Calibri" w:cs="Tahoma"/>
        </w:rPr>
        <w:t xml:space="preserve">ZV </w:t>
      </w:r>
      <w:r w:rsidRPr="00D84462">
        <w:rPr>
          <w:rFonts w:ascii="Calibri" w:hAnsi="Calibri" w:cs="Tahoma"/>
        </w:rPr>
        <w:t xml:space="preserve">2017 pour le bassin Loire Bretagne, </w:t>
      </w:r>
      <w:r w:rsidR="00E413E8" w:rsidRPr="00D84462">
        <w:rPr>
          <w:rFonts w:ascii="Calibri" w:hAnsi="Calibri" w:cs="Tahoma"/>
        </w:rPr>
        <w:t xml:space="preserve">votre exploitation détiendra au plus tard le 30 septembre 2019, les capacités exigibles sur effectifs finaux  en zone vulnérable? </w:t>
      </w:r>
      <w:r w:rsidR="00E413E8" w:rsidRPr="00D84462">
        <w:rPr>
          <w:rFonts w:ascii="Calibri" w:hAnsi="Calibri" w:cs="Tahoma"/>
        </w:rPr>
        <w:tab/>
      </w:r>
      <w:r w:rsidR="00E413E8" w:rsidRPr="00D84462">
        <w:rPr>
          <w:rFonts w:ascii="Calibri" w:hAnsi="Calibri" w:cs="Tahoma"/>
        </w:rPr>
        <w:tab/>
      </w:r>
      <w:r w:rsidR="00790DE0" w:rsidRPr="00D84462">
        <w:rPr>
          <w:rFonts w:ascii="Calibri" w:hAnsi="Calibri" w:cs="Tahoma"/>
        </w:rPr>
        <w:t xml:space="preserve">                                                                                                                                   </w:t>
      </w:r>
      <w:r w:rsidR="00D84462" w:rsidRPr="00D84462">
        <w:rPr>
          <w:rFonts w:ascii="Calibri" w:hAnsi="Calibri" w:cs="Tahoma"/>
        </w:rPr>
        <w:t xml:space="preserve">                    </w:t>
      </w:r>
      <w:r w:rsidR="00D84462" w:rsidRPr="00D84462">
        <w:rPr>
          <w:rFonts w:ascii="Calibri" w:hAnsi="Calibri" w:cs="Calibri"/>
        </w:rPr>
        <w:t xml:space="preserve">                                                                                                                                                                            </w:t>
      </w:r>
    </w:p>
    <w:p w14:paraId="29A5C1F6" w14:textId="104EE368" w:rsidR="008F758F" w:rsidRDefault="00E413E8" w:rsidP="00E413E8">
      <w:pPr>
        <w:spacing w:line="276" w:lineRule="auto"/>
        <w:ind w:left="9348"/>
        <w:contextualSpacing/>
        <w:jc w:val="both"/>
        <w:rPr>
          <w:rFonts w:ascii="Calibri" w:hAnsi="Calibri" w:cs="Tahoma"/>
        </w:rPr>
      </w:pPr>
      <w:r w:rsidRPr="00F116CC">
        <w:rPr>
          <w:rFonts w:ascii="Calibri" w:hAnsi="Calibri" w:cs="Tahoma"/>
        </w:rPr>
        <w:tab/>
      </w:r>
      <w:r w:rsidR="00D84462">
        <w:rPr>
          <w:rFonts w:ascii="Calibri" w:hAnsi="Calibri" w:cs="Tahoma"/>
        </w:rPr>
        <w:t xml:space="preserve"> </w:t>
      </w:r>
      <w:r w:rsidR="00790DE0">
        <w:rPr>
          <w:rFonts w:ascii="Calibri" w:hAnsi="Calibri" w:cs="Tahoma"/>
        </w:rPr>
        <w:t xml:space="preserve"> </w:t>
      </w:r>
      <w:r w:rsidR="00D84462" w:rsidRPr="00F116CC">
        <w:rPr>
          <w:rFonts w:ascii="Calibri" w:hAnsi="Calibri" w:cs="Calibri"/>
        </w:rPr>
        <w:fldChar w:fldCharType="begin">
          <w:ffData>
            <w:name w:val=""/>
            <w:enabled/>
            <w:calcOnExit w:val="0"/>
            <w:checkBox>
              <w:sizeAuto/>
              <w:default w:val="0"/>
            </w:checkBox>
          </w:ffData>
        </w:fldChar>
      </w:r>
      <w:r w:rsidR="00D84462"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D84462" w:rsidRPr="00F116CC">
        <w:rPr>
          <w:rFonts w:ascii="Calibri" w:hAnsi="Calibri" w:cs="Calibri"/>
        </w:rPr>
        <w:fldChar w:fldCharType="end"/>
      </w:r>
      <w:r w:rsidR="00D84462" w:rsidRPr="00F116CC">
        <w:rPr>
          <w:rFonts w:ascii="Calibri" w:hAnsi="Calibri" w:cs="Calibri"/>
        </w:rPr>
        <w:t xml:space="preserve"> oui </w:t>
      </w:r>
      <w:r w:rsidR="00D84462" w:rsidRPr="00F116CC">
        <w:rPr>
          <w:rFonts w:ascii="Calibri" w:hAnsi="Calibri" w:cs="Calibri"/>
        </w:rPr>
        <w:tab/>
        <w:t xml:space="preserve">  </w:t>
      </w:r>
      <w:r w:rsidR="00D84462" w:rsidRPr="00F116CC">
        <w:rPr>
          <w:rFonts w:ascii="Calibri" w:hAnsi="Calibri" w:cs="Calibri"/>
        </w:rPr>
        <w:fldChar w:fldCharType="begin">
          <w:ffData>
            <w:name w:val="CaseACocher1"/>
            <w:enabled/>
            <w:calcOnExit w:val="0"/>
            <w:checkBox>
              <w:sizeAuto/>
              <w:default w:val="0"/>
            </w:checkBox>
          </w:ffData>
        </w:fldChar>
      </w:r>
      <w:r w:rsidR="00D84462"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00D84462" w:rsidRPr="00F116CC">
        <w:rPr>
          <w:rFonts w:ascii="Calibri" w:hAnsi="Calibri" w:cs="Calibri"/>
        </w:rPr>
        <w:fldChar w:fldCharType="end"/>
      </w:r>
      <w:r w:rsidR="00D84462" w:rsidRPr="00F116CC">
        <w:rPr>
          <w:rFonts w:ascii="Calibri" w:hAnsi="Calibri" w:cs="Calibri"/>
        </w:rPr>
        <w:t xml:space="preserve"> non</w:t>
      </w:r>
    </w:p>
    <w:p w14:paraId="57E99377" w14:textId="77777777" w:rsidR="00AE2F4D" w:rsidRPr="00F116CC" w:rsidRDefault="00AE2F4D" w:rsidP="00AE2F4D">
      <w:pPr>
        <w:spacing w:line="276" w:lineRule="auto"/>
        <w:ind w:left="426"/>
        <w:contextualSpacing/>
        <w:jc w:val="both"/>
        <w:rPr>
          <w:rFonts w:ascii="Calibri" w:hAnsi="Calibri" w:cs="Tahoma"/>
        </w:rPr>
      </w:pPr>
    </w:p>
    <w:p w14:paraId="599DC2AE" w14:textId="3A86FC69" w:rsidR="00FC0AC7" w:rsidRPr="00F116CC" w:rsidRDefault="00FC0AC7" w:rsidP="00FC0AC7">
      <w:pPr>
        <w:spacing w:line="276" w:lineRule="auto"/>
        <w:contextualSpacing/>
        <w:jc w:val="both"/>
        <w:rPr>
          <w:rFonts w:ascii="Calibri" w:hAnsi="Calibri" w:cs="Tahoma"/>
        </w:rPr>
      </w:pPr>
      <w:r w:rsidRPr="00F116CC">
        <w:rPr>
          <w:rFonts w:ascii="Calibri" w:hAnsi="Calibri" w:cs="Tahoma"/>
          <w:b/>
        </w:rPr>
        <w:t>b</w:t>
      </w:r>
      <w:r w:rsidRPr="00D84462">
        <w:rPr>
          <w:rFonts w:ascii="Calibri" w:hAnsi="Calibri" w:cs="Tahoma"/>
          <w:b/>
        </w:rPr>
        <w:t>.</w:t>
      </w:r>
      <w:r w:rsidRPr="00D84462">
        <w:rPr>
          <w:rFonts w:ascii="Calibri" w:hAnsi="Calibri" w:cs="Tahoma"/>
        </w:rPr>
        <w:t xml:space="preserve"> Vous êtes JA en zone vulnérable </w:t>
      </w:r>
      <w:r w:rsidRPr="00D84462">
        <w:rPr>
          <w:rFonts w:ascii="Calibri" w:hAnsi="Calibri" w:cs="Tahoma"/>
          <w:i/>
          <w:sz w:val="18"/>
        </w:rPr>
        <w:t>(</w:t>
      </w:r>
      <w:r w:rsidR="008F758F" w:rsidRPr="00D84462">
        <w:rPr>
          <w:rFonts w:ascii="Calibri" w:hAnsi="Calibri" w:cs="Tahoma"/>
          <w:i/>
          <w:sz w:val="18"/>
        </w:rPr>
        <w:t xml:space="preserve">toutes zones : </w:t>
      </w:r>
      <w:r w:rsidRPr="00D84462">
        <w:rPr>
          <w:rFonts w:ascii="Calibri" w:hAnsi="Calibri" w:cs="Tahoma"/>
          <w:i/>
          <w:sz w:val="18"/>
        </w:rPr>
        <w:t>historiq</w:t>
      </w:r>
      <w:r w:rsidR="008F758F" w:rsidRPr="00D84462">
        <w:rPr>
          <w:rFonts w:ascii="Calibri" w:hAnsi="Calibri" w:cs="Tahoma"/>
          <w:i/>
          <w:sz w:val="18"/>
        </w:rPr>
        <w:t>ue 2007, historique 2012, ZV 2015 pour le bassin Adour Garonne ou ZV 2017 pour le bassin Loire-Bretagne</w:t>
      </w:r>
      <w:r w:rsidRPr="00D84462">
        <w:rPr>
          <w:rFonts w:ascii="Calibri" w:hAnsi="Calibri" w:cs="Tahoma"/>
          <w:i/>
          <w:sz w:val="18"/>
        </w:rPr>
        <w:t>)</w:t>
      </w:r>
      <w:r w:rsidRPr="00D84462">
        <w:rPr>
          <w:rFonts w:ascii="Calibri" w:hAnsi="Calibri" w:cs="Tahoma"/>
          <w:sz w:val="18"/>
        </w:rPr>
        <w:t> </w:t>
      </w:r>
      <w:r w:rsidRPr="00D84462">
        <w:rPr>
          <w:rFonts w:ascii="Calibri" w:hAnsi="Calibri" w:cs="Tahoma"/>
        </w:rPr>
        <w:t>:</w:t>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p>
    <w:p w14:paraId="144267E1" w14:textId="77777777" w:rsidR="00FC0AC7" w:rsidRPr="00E97D9F" w:rsidRDefault="00FC0AC7" w:rsidP="008907EF">
      <w:pPr>
        <w:numPr>
          <w:ilvl w:val="1"/>
          <w:numId w:val="12"/>
        </w:numPr>
        <w:spacing w:line="276" w:lineRule="auto"/>
        <w:ind w:left="426" w:hanging="142"/>
        <w:contextualSpacing/>
        <w:jc w:val="both"/>
        <w:rPr>
          <w:rFonts w:ascii="Calibri" w:hAnsi="Calibri" w:cs="Tahoma"/>
        </w:rPr>
      </w:pPr>
      <w:r w:rsidRPr="00F116CC">
        <w:rPr>
          <w:rFonts w:ascii="Calibri" w:hAnsi="Calibri" w:cs="Tahoma"/>
        </w:rPr>
        <w:t>Vos dépenses liées à la gestion des effluents d’élevage concernent des effectifs nouveaux, en lien avec un projet de développement</w:t>
      </w:r>
      <w:r w:rsidRPr="00E97D9F">
        <w:rPr>
          <w:rFonts w:ascii="Calibri" w:hAnsi="Calibri" w:cs="Tahoma"/>
        </w:rPr>
        <w:t xml:space="preserve">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5297CDF9" w14:textId="77777777" w:rsidR="00FC0AC7" w:rsidRPr="00E97D9F" w:rsidRDefault="00FC0AC7" w:rsidP="008907EF">
      <w:pPr>
        <w:numPr>
          <w:ilvl w:val="1"/>
          <w:numId w:val="12"/>
        </w:numPr>
        <w:spacing w:line="276" w:lineRule="auto"/>
        <w:ind w:left="426" w:hanging="142"/>
        <w:contextualSpacing/>
        <w:jc w:val="both"/>
        <w:rPr>
          <w:rFonts w:ascii="Calibri" w:hAnsi="Calibri" w:cs="Tahoma"/>
        </w:rPr>
      </w:pPr>
      <w:r w:rsidRPr="00E97D9F">
        <w:rPr>
          <w:rFonts w:ascii="Calibri" w:hAnsi="Calibri" w:cs="Tahoma"/>
        </w:rPr>
        <w:t xml:space="preserve">Vos travaux de gestion des effluents sont inscrits dans votre Plan d’Entreprise (PE) ?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24C59BE1" w14:textId="6767543A" w:rsidR="00FC0AC7" w:rsidRPr="00E97D9F" w:rsidRDefault="00FC0AC7" w:rsidP="008907EF">
      <w:pPr>
        <w:numPr>
          <w:ilvl w:val="1"/>
          <w:numId w:val="12"/>
        </w:numPr>
        <w:spacing w:line="276" w:lineRule="auto"/>
        <w:ind w:left="426" w:hanging="142"/>
        <w:contextualSpacing/>
        <w:jc w:val="both"/>
        <w:rPr>
          <w:rFonts w:ascii="Calibri" w:hAnsi="Calibri" w:cs="Tahoma"/>
        </w:rPr>
      </w:pPr>
      <w:r w:rsidRPr="00E97D9F">
        <w:rPr>
          <w:rFonts w:ascii="Calibri" w:hAnsi="Calibri" w:cs="Tahoma"/>
        </w:rPr>
        <w:t xml:space="preserve">Vos travaux seront terminés </w:t>
      </w:r>
      <w:r w:rsidR="00B92F01" w:rsidRPr="00E97D9F">
        <w:rPr>
          <w:rFonts w:ascii="Calibri" w:hAnsi="Calibri" w:cs="Tahoma"/>
        </w:rPr>
        <w:t xml:space="preserve">dans </w:t>
      </w:r>
      <w:r w:rsidR="00B92F01">
        <w:rPr>
          <w:rFonts w:ascii="Calibri" w:hAnsi="Calibri" w:cs="Tahoma"/>
        </w:rPr>
        <w:t>un délai de 4 ans</w:t>
      </w:r>
      <w:r w:rsidR="00B92F01">
        <w:rPr>
          <w:rStyle w:val="Appelnotedebasdep"/>
          <w:rFonts w:ascii="Calibri" w:hAnsi="Calibri"/>
        </w:rPr>
        <w:footnoteReference w:id="1"/>
      </w:r>
      <w:r w:rsidR="00B92F01" w:rsidRPr="00E97D9F">
        <w:rPr>
          <w:rFonts w:ascii="Calibri" w:hAnsi="Calibri" w:cs="Tahoma"/>
        </w:rPr>
        <w:t xml:space="preserve"> </w:t>
      </w:r>
      <w:r w:rsidRPr="00E97D9F">
        <w:rPr>
          <w:rFonts w:ascii="Calibri" w:hAnsi="Calibri" w:cs="Tahoma"/>
        </w:rPr>
        <w:t xml:space="preserve">suivant votre installation (date CJA) ?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tbl>
      <w:tblPr>
        <w:tblW w:w="10938" w:type="dxa"/>
        <w:tblInd w:w="-72" w:type="dxa"/>
        <w:tblCellMar>
          <w:left w:w="70" w:type="dxa"/>
          <w:right w:w="70" w:type="dxa"/>
        </w:tblCellMar>
        <w:tblLook w:val="04A0" w:firstRow="1" w:lastRow="0" w:firstColumn="1" w:lastColumn="0" w:noHBand="0" w:noVBand="1"/>
      </w:tblPr>
      <w:tblGrid>
        <w:gridCol w:w="127"/>
        <w:gridCol w:w="1340"/>
        <w:gridCol w:w="345"/>
        <w:gridCol w:w="1115"/>
        <w:gridCol w:w="215"/>
        <w:gridCol w:w="1225"/>
        <w:gridCol w:w="311"/>
        <w:gridCol w:w="1209"/>
        <w:gridCol w:w="67"/>
        <w:gridCol w:w="1473"/>
        <w:gridCol w:w="1079"/>
        <w:gridCol w:w="708"/>
        <w:gridCol w:w="1724"/>
      </w:tblGrid>
      <w:tr w:rsidR="00FC0AC7" w:rsidRPr="00E97D9F" w14:paraId="267B2741" w14:textId="77777777" w:rsidTr="00FF5CFB">
        <w:trPr>
          <w:gridAfter w:val="1"/>
          <w:wAfter w:w="1724" w:type="dxa"/>
          <w:trHeight w:val="84"/>
        </w:trPr>
        <w:tc>
          <w:tcPr>
            <w:tcW w:w="1467" w:type="dxa"/>
            <w:gridSpan w:val="2"/>
            <w:tcBorders>
              <w:top w:val="nil"/>
              <w:left w:val="nil"/>
              <w:bottom w:val="nil"/>
              <w:right w:val="nil"/>
            </w:tcBorders>
            <w:shd w:val="clear" w:color="auto" w:fill="auto"/>
            <w:noWrap/>
            <w:vAlign w:val="bottom"/>
            <w:hideMark/>
          </w:tcPr>
          <w:p w14:paraId="4BF9D916" w14:textId="77777777" w:rsidR="00FC0AC7" w:rsidRPr="00E97D9F" w:rsidRDefault="00FC0AC7" w:rsidP="00FF5CFB">
            <w:pPr>
              <w:rPr>
                <w:rFonts w:ascii="Calibri" w:hAnsi="Calibri" w:cs="Tahoma"/>
              </w:rPr>
            </w:pPr>
          </w:p>
        </w:tc>
        <w:tc>
          <w:tcPr>
            <w:tcW w:w="1460" w:type="dxa"/>
            <w:gridSpan w:val="2"/>
            <w:tcBorders>
              <w:top w:val="nil"/>
              <w:left w:val="nil"/>
              <w:bottom w:val="nil"/>
              <w:right w:val="nil"/>
            </w:tcBorders>
            <w:shd w:val="clear" w:color="auto" w:fill="auto"/>
            <w:noWrap/>
            <w:vAlign w:val="bottom"/>
            <w:hideMark/>
          </w:tcPr>
          <w:p w14:paraId="4B09EC5F" w14:textId="77777777" w:rsidR="00FC0AC7" w:rsidRPr="00E97D9F" w:rsidRDefault="00FC0AC7" w:rsidP="00FF5CFB">
            <w:pPr>
              <w:rPr>
                <w:rFonts w:ascii="Calibri" w:hAnsi="Calibri" w:cs="Tahoma"/>
              </w:rPr>
            </w:pPr>
          </w:p>
        </w:tc>
        <w:tc>
          <w:tcPr>
            <w:tcW w:w="1440" w:type="dxa"/>
            <w:gridSpan w:val="2"/>
            <w:tcBorders>
              <w:top w:val="nil"/>
              <w:left w:val="nil"/>
              <w:bottom w:val="nil"/>
              <w:right w:val="nil"/>
            </w:tcBorders>
            <w:shd w:val="clear" w:color="auto" w:fill="auto"/>
            <w:noWrap/>
            <w:vAlign w:val="bottom"/>
            <w:hideMark/>
          </w:tcPr>
          <w:p w14:paraId="56BDC802" w14:textId="77777777" w:rsidR="00FC0AC7" w:rsidRPr="00E97D9F" w:rsidRDefault="00FC0AC7" w:rsidP="00FF5CFB">
            <w:pPr>
              <w:rPr>
                <w:rFonts w:ascii="Calibri" w:hAnsi="Calibri" w:cs="Tahoma"/>
              </w:rPr>
            </w:pPr>
          </w:p>
        </w:tc>
        <w:tc>
          <w:tcPr>
            <w:tcW w:w="1520" w:type="dxa"/>
            <w:gridSpan w:val="2"/>
            <w:tcBorders>
              <w:top w:val="nil"/>
              <w:left w:val="nil"/>
              <w:bottom w:val="nil"/>
              <w:right w:val="nil"/>
            </w:tcBorders>
            <w:shd w:val="clear" w:color="auto" w:fill="auto"/>
            <w:noWrap/>
            <w:vAlign w:val="bottom"/>
            <w:hideMark/>
          </w:tcPr>
          <w:p w14:paraId="49AEEA37" w14:textId="77777777" w:rsidR="00FC0AC7" w:rsidRPr="00E97D9F" w:rsidRDefault="00FC0AC7" w:rsidP="00FF5CFB">
            <w:pPr>
              <w:rPr>
                <w:rFonts w:ascii="Calibri" w:hAnsi="Calibri" w:cs="Tahoma"/>
              </w:rPr>
            </w:pPr>
          </w:p>
        </w:tc>
        <w:tc>
          <w:tcPr>
            <w:tcW w:w="1540" w:type="dxa"/>
            <w:gridSpan w:val="2"/>
            <w:tcBorders>
              <w:top w:val="nil"/>
              <w:left w:val="nil"/>
              <w:bottom w:val="nil"/>
              <w:right w:val="nil"/>
            </w:tcBorders>
            <w:shd w:val="clear" w:color="auto" w:fill="auto"/>
            <w:noWrap/>
            <w:vAlign w:val="bottom"/>
            <w:hideMark/>
          </w:tcPr>
          <w:p w14:paraId="565C12A0" w14:textId="77777777" w:rsidR="00FC0AC7" w:rsidRPr="00E97D9F" w:rsidRDefault="00FC0AC7" w:rsidP="00FF5CFB">
            <w:pPr>
              <w:rPr>
                <w:rFonts w:ascii="Calibri" w:hAnsi="Calibri" w:cs="Tahoma"/>
              </w:rPr>
            </w:pPr>
          </w:p>
        </w:tc>
        <w:tc>
          <w:tcPr>
            <w:tcW w:w="1787" w:type="dxa"/>
            <w:gridSpan w:val="2"/>
            <w:tcBorders>
              <w:top w:val="nil"/>
              <w:left w:val="nil"/>
              <w:bottom w:val="nil"/>
              <w:right w:val="nil"/>
            </w:tcBorders>
            <w:shd w:val="clear" w:color="auto" w:fill="auto"/>
            <w:noWrap/>
            <w:vAlign w:val="bottom"/>
            <w:hideMark/>
          </w:tcPr>
          <w:p w14:paraId="25436B61" w14:textId="77777777" w:rsidR="00FC0AC7" w:rsidRPr="00E97D9F" w:rsidRDefault="00FC0AC7" w:rsidP="00FF5CFB">
            <w:pPr>
              <w:rPr>
                <w:rFonts w:ascii="Calibri" w:hAnsi="Calibri" w:cs="Tahoma"/>
              </w:rPr>
            </w:pPr>
          </w:p>
        </w:tc>
      </w:tr>
      <w:tr w:rsidR="00FC0AC7" w:rsidRPr="00E97D9F" w14:paraId="06D81DB9" w14:textId="77777777" w:rsidTr="00FF5CFB">
        <w:trPr>
          <w:gridBefore w:val="1"/>
          <w:wBefore w:w="127" w:type="dxa"/>
          <w:trHeight w:val="391"/>
        </w:trPr>
        <w:tc>
          <w:tcPr>
            <w:tcW w:w="10811" w:type="dxa"/>
            <w:gridSpan w:val="12"/>
            <w:vMerge w:val="restart"/>
            <w:tcBorders>
              <w:top w:val="nil"/>
              <w:left w:val="nil"/>
              <w:right w:val="nil"/>
            </w:tcBorders>
            <w:shd w:val="clear" w:color="auto" w:fill="auto"/>
            <w:vAlign w:val="center"/>
            <w:hideMark/>
          </w:tcPr>
          <w:p w14:paraId="2BF7A105" w14:textId="77777777" w:rsidR="00D84462" w:rsidRDefault="00D84462" w:rsidP="00FF5CFB">
            <w:pPr>
              <w:jc w:val="both"/>
              <w:rPr>
                <w:rFonts w:ascii="Calibri" w:hAnsi="Calibri" w:cs="Tahoma"/>
                <w:b/>
              </w:rPr>
            </w:pPr>
          </w:p>
          <w:p w14:paraId="55E90B57" w14:textId="77777777" w:rsidR="00FC0AC7" w:rsidRDefault="00FC0AC7" w:rsidP="00FF5CFB">
            <w:pPr>
              <w:jc w:val="both"/>
              <w:rPr>
                <w:rFonts w:ascii="Calibri" w:hAnsi="Calibri" w:cs="Tahoma"/>
                <w:i/>
              </w:rPr>
            </w:pPr>
            <w:r w:rsidRPr="00E97D9F">
              <w:rPr>
                <w:rFonts w:ascii="Calibri" w:hAnsi="Calibri" w:cs="Tahoma"/>
                <w:b/>
              </w:rPr>
              <w:t xml:space="preserve">Dépenses relatives aux ouvrages de stockage liés à la gestion des effluents d'élevage en Zone Vulnérable (hors couverture des ouvrages) - </w:t>
            </w:r>
            <w:r w:rsidRPr="00E97D9F">
              <w:rPr>
                <w:rFonts w:ascii="Calibri" w:hAnsi="Calibri" w:cs="Tahoma"/>
                <w:i/>
              </w:rPr>
              <w:t>Se reporter au DEXEL / une ligne par ouvrage</w:t>
            </w:r>
          </w:p>
          <w:p w14:paraId="5D9DB93C" w14:textId="77777777" w:rsidR="00D84462" w:rsidRPr="00E97D9F" w:rsidRDefault="00D84462" w:rsidP="00FF5CFB">
            <w:pPr>
              <w:jc w:val="both"/>
              <w:rPr>
                <w:rFonts w:ascii="Calibri" w:hAnsi="Calibri" w:cs="Tahoma"/>
                <w:b/>
              </w:rPr>
            </w:pPr>
          </w:p>
        </w:tc>
      </w:tr>
      <w:tr w:rsidR="00FC0AC7" w:rsidRPr="00E97D9F" w14:paraId="0A1E1EEE" w14:textId="77777777" w:rsidTr="00FF5CFB">
        <w:trPr>
          <w:gridBefore w:val="1"/>
          <w:wBefore w:w="127" w:type="dxa"/>
          <w:trHeight w:val="318"/>
        </w:trPr>
        <w:tc>
          <w:tcPr>
            <w:tcW w:w="10811" w:type="dxa"/>
            <w:gridSpan w:val="12"/>
            <w:vMerge/>
            <w:tcBorders>
              <w:left w:val="nil"/>
              <w:bottom w:val="single" w:sz="4" w:space="0" w:color="auto"/>
              <w:right w:val="nil"/>
            </w:tcBorders>
            <w:vAlign w:val="center"/>
            <w:hideMark/>
          </w:tcPr>
          <w:p w14:paraId="2BF8FD67" w14:textId="77777777" w:rsidR="00FC0AC7" w:rsidRPr="00E97D9F" w:rsidRDefault="00FC0AC7" w:rsidP="00FF5CFB">
            <w:pPr>
              <w:rPr>
                <w:rFonts w:ascii="Calibri" w:hAnsi="Calibri" w:cs="Tahoma"/>
              </w:rPr>
            </w:pPr>
          </w:p>
        </w:tc>
      </w:tr>
      <w:tr w:rsidR="00FC0AC7" w:rsidRPr="00E97D9F" w14:paraId="0D2064AA" w14:textId="77777777" w:rsidTr="00FF5CFB">
        <w:trPr>
          <w:gridBefore w:val="1"/>
          <w:wBefore w:w="127" w:type="dxa"/>
          <w:trHeight w:val="968"/>
        </w:trPr>
        <w:tc>
          <w:tcPr>
            <w:tcW w:w="1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954104" w14:textId="77777777" w:rsidR="00FC0AC7" w:rsidRPr="00E97D9F" w:rsidRDefault="00FC0AC7" w:rsidP="00FF5CFB">
            <w:pPr>
              <w:jc w:val="center"/>
              <w:rPr>
                <w:rFonts w:ascii="Calibri" w:hAnsi="Calibri" w:cs="Tahoma"/>
                <w:b/>
              </w:rPr>
            </w:pPr>
            <w:r w:rsidRPr="00E97D9F">
              <w:rPr>
                <w:rFonts w:ascii="Calibri" w:hAnsi="Calibri" w:cs="Tahoma"/>
                <w:b/>
              </w:rPr>
              <w:lastRenderedPageBreak/>
              <w:t>Nature de l'ouvrage</w:t>
            </w:r>
          </w:p>
        </w:tc>
        <w:tc>
          <w:tcPr>
            <w:tcW w:w="1330" w:type="dxa"/>
            <w:gridSpan w:val="2"/>
            <w:tcBorders>
              <w:top w:val="single" w:sz="4" w:space="0" w:color="auto"/>
              <w:left w:val="nil"/>
              <w:bottom w:val="single" w:sz="4" w:space="0" w:color="auto"/>
              <w:right w:val="single" w:sz="4" w:space="0" w:color="auto"/>
            </w:tcBorders>
            <w:shd w:val="clear" w:color="auto" w:fill="auto"/>
            <w:vAlign w:val="center"/>
            <w:hideMark/>
          </w:tcPr>
          <w:p w14:paraId="38EC04E7" w14:textId="77777777" w:rsidR="00FC0AC7" w:rsidRPr="00E97D9F" w:rsidRDefault="00FC0AC7" w:rsidP="00FF5CFB">
            <w:pPr>
              <w:jc w:val="center"/>
              <w:rPr>
                <w:rFonts w:ascii="Calibri" w:hAnsi="Calibri" w:cs="Tahoma"/>
                <w:b/>
              </w:rPr>
            </w:pPr>
            <w:r w:rsidRPr="00E97D9F">
              <w:rPr>
                <w:rFonts w:ascii="Calibri" w:hAnsi="Calibri" w:cs="Tahoma"/>
                <w:b/>
              </w:rPr>
              <w:t xml:space="preserve">Nomenclature </w:t>
            </w:r>
            <w:proofErr w:type="spellStart"/>
            <w:r w:rsidRPr="00E97D9F">
              <w:rPr>
                <w:rFonts w:ascii="Calibri" w:hAnsi="Calibri" w:cs="Tahoma"/>
                <w:b/>
              </w:rPr>
              <w:t>Dexel</w:t>
            </w:r>
            <w:proofErr w:type="spellEnd"/>
          </w:p>
        </w:tc>
        <w:tc>
          <w:tcPr>
            <w:tcW w:w="1536" w:type="dxa"/>
            <w:gridSpan w:val="2"/>
            <w:tcBorders>
              <w:top w:val="single" w:sz="4" w:space="0" w:color="auto"/>
              <w:left w:val="nil"/>
              <w:bottom w:val="single" w:sz="4" w:space="0" w:color="auto"/>
              <w:right w:val="single" w:sz="4" w:space="0" w:color="auto"/>
            </w:tcBorders>
            <w:shd w:val="clear" w:color="auto" w:fill="auto"/>
            <w:vAlign w:val="center"/>
            <w:hideMark/>
          </w:tcPr>
          <w:p w14:paraId="5184F293" w14:textId="77777777" w:rsidR="00FC0AC7" w:rsidRPr="00E97D9F" w:rsidRDefault="00FC0AC7" w:rsidP="00FF5CFB">
            <w:pPr>
              <w:jc w:val="center"/>
              <w:rPr>
                <w:rFonts w:ascii="Calibri" w:hAnsi="Calibri" w:cs="Tahoma"/>
                <w:b/>
              </w:rPr>
            </w:pPr>
            <w:r w:rsidRPr="00E97D9F">
              <w:rPr>
                <w:rFonts w:ascii="Calibri" w:hAnsi="Calibri" w:cs="Tahoma"/>
                <w:b/>
              </w:rPr>
              <w:t xml:space="preserve">Capacité totale de l'ouvrage en projet </w:t>
            </w:r>
            <w:r w:rsidRPr="00E97D9F">
              <w:rPr>
                <w:rFonts w:ascii="Calibri" w:hAnsi="Calibri" w:cs="Tahoma"/>
                <w:b/>
              </w:rPr>
              <w:br/>
            </w:r>
            <w:r w:rsidRPr="00E97D9F">
              <w:rPr>
                <w:rFonts w:ascii="Calibri" w:hAnsi="Calibri" w:cs="Tahoma"/>
                <w:i/>
              </w:rPr>
              <w:t>(à reporter sur le devis retenu)</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45AD760" w14:textId="77777777" w:rsidR="00FC0AC7" w:rsidRPr="00E97D9F" w:rsidRDefault="00FC0AC7" w:rsidP="00FF5CFB">
            <w:pPr>
              <w:jc w:val="center"/>
              <w:rPr>
                <w:rFonts w:ascii="Calibri" w:hAnsi="Calibri" w:cs="Tahoma"/>
                <w:b/>
              </w:rPr>
            </w:pPr>
            <w:r w:rsidRPr="00E97D9F">
              <w:rPr>
                <w:rFonts w:ascii="Calibri" w:hAnsi="Calibri" w:cs="Tahoma"/>
                <w:b/>
              </w:rPr>
              <w:t>Montant du devis retenu</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14:paraId="5C05863E" w14:textId="77777777" w:rsidR="00FC0AC7" w:rsidRPr="00E97D9F" w:rsidRDefault="00FC0AC7" w:rsidP="00FF5CFB">
            <w:pPr>
              <w:jc w:val="center"/>
              <w:rPr>
                <w:rFonts w:ascii="Calibri" w:hAnsi="Calibri" w:cs="Tahoma"/>
                <w:b/>
              </w:rPr>
            </w:pPr>
            <w:r w:rsidRPr="00E97D9F">
              <w:rPr>
                <w:rFonts w:ascii="Calibri" w:hAnsi="Calibri" w:cs="Tahoma"/>
                <w:b/>
              </w:rPr>
              <w:t xml:space="preserve">Capacités non admissibles au financement </w:t>
            </w:r>
            <w:r w:rsidRPr="00E97D9F">
              <w:rPr>
                <w:rFonts w:ascii="Calibri" w:hAnsi="Calibri" w:cs="Tahoma"/>
                <w:b/>
              </w:rPr>
              <w:br/>
            </w:r>
            <w:r w:rsidRPr="00E97D9F">
              <w:rPr>
                <w:rFonts w:ascii="Calibri" w:hAnsi="Calibri" w:cs="Tahoma"/>
                <w:i/>
              </w:rPr>
              <w:t xml:space="preserve">(capacités exigibles au moment du dépôt du dossier sur effectifs </w:t>
            </w:r>
            <w:proofErr w:type="spellStart"/>
            <w:r w:rsidRPr="00E97D9F">
              <w:rPr>
                <w:rFonts w:ascii="Calibri" w:hAnsi="Calibri" w:cs="Tahoma"/>
                <w:i/>
              </w:rPr>
              <w:t>avant projet</w:t>
            </w:r>
            <w:proofErr w:type="spellEnd"/>
            <w:r w:rsidRPr="00E97D9F">
              <w:rPr>
                <w:rFonts w:ascii="Calibri" w:hAnsi="Calibri" w:cs="Tahoma"/>
                <w:i/>
              </w:rPr>
              <w:t>)</w:t>
            </w:r>
          </w:p>
        </w:tc>
        <w:tc>
          <w:tcPr>
            <w:tcW w:w="2432" w:type="dxa"/>
            <w:gridSpan w:val="2"/>
            <w:tcBorders>
              <w:top w:val="single" w:sz="4" w:space="0" w:color="auto"/>
              <w:left w:val="nil"/>
              <w:bottom w:val="single" w:sz="4" w:space="0" w:color="auto"/>
              <w:right w:val="single" w:sz="4" w:space="0" w:color="auto"/>
            </w:tcBorders>
            <w:shd w:val="clear" w:color="auto" w:fill="auto"/>
            <w:vAlign w:val="center"/>
            <w:hideMark/>
          </w:tcPr>
          <w:p w14:paraId="5AFBE8D7" w14:textId="77777777" w:rsidR="00FC0AC7" w:rsidRPr="00E97D9F" w:rsidRDefault="00FC0AC7" w:rsidP="00FF5CFB">
            <w:pPr>
              <w:jc w:val="center"/>
              <w:rPr>
                <w:rFonts w:ascii="Calibri" w:hAnsi="Calibri" w:cs="Tahoma"/>
                <w:b/>
              </w:rPr>
            </w:pPr>
            <w:r w:rsidRPr="00E97D9F">
              <w:rPr>
                <w:rFonts w:ascii="Calibri" w:hAnsi="Calibri" w:cs="Tahoma"/>
                <w:b/>
              </w:rPr>
              <w:t xml:space="preserve">Capacités minimum à détenir à l'issue du projet </w:t>
            </w:r>
            <w:r w:rsidRPr="00E97D9F">
              <w:rPr>
                <w:rFonts w:ascii="Calibri" w:hAnsi="Calibri" w:cs="Tahoma"/>
                <w:i/>
              </w:rPr>
              <w:t>(forfaitaire ou capacité agronomique pour effectifs finaux)</w:t>
            </w:r>
          </w:p>
        </w:tc>
      </w:tr>
      <w:tr w:rsidR="00FC0AC7" w:rsidRPr="00E97D9F" w14:paraId="156CE435" w14:textId="77777777" w:rsidTr="00FF5CFB">
        <w:trPr>
          <w:gridBefore w:val="1"/>
          <w:wBefore w:w="127" w:type="dxa"/>
          <w:trHeight w:val="285"/>
        </w:trPr>
        <w:tc>
          <w:tcPr>
            <w:tcW w:w="1685" w:type="dxa"/>
            <w:gridSpan w:val="2"/>
            <w:tcBorders>
              <w:top w:val="nil"/>
              <w:left w:val="single" w:sz="4" w:space="0" w:color="auto"/>
              <w:bottom w:val="single" w:sz="4" w:space="0" w:color="auto"/>
              <w:right w:val="single" w:sz="4" w:space="0" w:color="auto"/>
            </w:tcBorders>
            <w:shd w:val="clear" w:color="auto" w:fill="auto"/>
            <w:noWrap/>
            <w:vAlign w:val="bottom"/>
            <w:hideMark/>
          </w:tcPr>
          <w:p w14:paraId="2EC27818" w14:textId="77777777" w:rsidR="00FC0AC7" w:rsidRPr="00E97D9F" w:rsidRDefault="00FC0AC7" w:rsidP="00FF5CFB">
            <w:pPr>
              <w:rPr>
                <w:rFonts w:ascii="Calibri" w:hAnsi="Calibri" w:cs="Tahoma"/>
              </w:rPr>
            </w:pPr>
            <w:r w:rsidRPr="00E97D9F">
              <w:rPr>
                <w:rFonts w:ascii="Calibri" w:hAnsi="Calibri" w:cs="Tahoma"/>
              </w:rPr>
              <w:t>Ex: Fosse à lisier</w:t>
            </w:r>
          </w:p>
        </w:tc>
        <w:tc>
          <w:tcPr>
            <w:tcW w:w="1330" w:type="dxa"/>
            <w:gridSpan w:val="2"/>
            <w:tcBorders>
              <w:top w:val="nil"/>
              <w:left w:val="nil"/>
              <w:bottom w:val="single" w:sz="4" w:space="0" w:color="auto"/>
              <w:right w:val="single" w:sz="4" w:space="0" w:color="auto"/>
            </w:tcBorders>
            <w:shd w:val="clear" w:color="auto" w:fill="auto"/>
            <w:noWrap/>
            <w:vAlign w:val="bottom"/>
            <w:hideMark/>
          </w:tcPr>
          <w:p w14:paraId="7585FC3E" w14:textId="77777777" w:rsidR="00FC0AC7" w:rsidRPr="00E97D9F" w:rsidRDefault="00FC0AC7" w:rsidP="00FF5CFB">
            <w:pPr>
              <w:rPr>
                <w:rFonts w:ascii="Calibri" w:hAnsi="Calibri" w:cs="Tahoma"/>
              </w:rPr>
            </w:pPr>
            <w:r w:rsidRPr="00E97D9F">
              <w:rPr>
                <w:rFonts w:ascii="Calibri" w:hAnsi="Calibri" w:cs="Tahoma"/>
              </w:rPr>
              <w:t>Ex: FOS 1</w:t>
            </w:r>
          </w:p>
        </w:tc>
        <w:tc>
          <w:tcPr>
            <w:tcW w:w="1536" w:type="dxa"/>
            <w:gridSpan w:val="2"/>
            <w:tcBorders>
              <w:top w:val="nil"/>
              <w:left w:val="nil"/>
              <w:bottom w:val="single" w:sz="4" w:space="0" w:color="auto"/>
              <w:right w:val="single" w:sz="4" w:space="0" w:color="auto"/>
            </w:tcBorders>
            <w:shd w:val="clear" w:color="auto" w:fill="auto"/>
            <w:noWrap/>
            <w:vAlign w:val="bottom"/>
            <w:hideMark/>
          </w:tcPr>
          <w:p w14:paraId="302ADA53" w14:textId="77777777" w:rsidR="00FC0AC7" w:rsidRPr="00E97D9F" w:rsidRDefault="00FC0AC7" w:rsidP="00FF5CFB">
            <w:pPr>
              <w:rPr>
                <w:rFonts w:ascii="Calibri" w:hAnsi="Calibri" w:cs="Tahoma"/>
              </w:rPr>
            </w:pPr>
            <w:r w:rsidRPr="00E97D9F">
              <w:rPr>
                <w:rFonts w:ascii="Calibri" w:hAnsi="Calibri" w:cs="Tahoma"/>
              </w:rPr>
              <w:t>Ex: 500m3</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7706691B" w14:textId="77777777" w:rsidR="00FC0AC7" w:rsidRPr="00E97D9F" w:rsidRDefault="00FC0AC7" w:rsidP="00FF5CFB">
            <w:pPr>
              <w:rPr>
                <w:rFonts w:ascii="Calibri" w:hAnsi="Calibri" w:cs="Tahoma"/>
              </w:rPr>
            </w:pPr>
            <w:r w:rsidRPr="00E97D9F">
              <w:rPr>
                <w:rFonts w:ascii="Calibri" w:hAnsi="Calibri" w:cs="Tahoma"/>
              </w:rPr>
              <w:t>Ex: 30000 €</w:t>
            </w:r>
          </w:p>
        </w:tc>
        <w:tc>
          <w:tcPr>
            <w:tcW w:w="2552" w:type="dxa"/>
            <w:gridSpan w:val="2"/>
            <w:tcBorders>
              <w:top w:val="nil"/>
              <w:left w:val="nil"/>
              <w:bottom w:val="single" w:sz="4" w:space="0" w:color="auto"/>
              <w:right w:val="single" w:sz="4" w:space="0" w:color="auto"/>
            </w:tcBorders>
            <w:shd w:val="clear" w:color="auto" w:fill="auto"/>
            <w:noWrap/>
            <w:vAlign w:val="bottom"/>
            <w:hideMark/>
          </w:tcPr>
          <w:p w14:paraId="4BFB3189" w14:textId="77777777" w:rsidR="00FC0AC7" w:rsidRPr="00E97D9F" w:rsidRDefault="00FC0AC7" w:rsidP="00FF5CFB">
            <w:pPr>
              <w:rPr>
                <w:rFonts w:ascii="Calibri" w:hAnsi="Calibri" w:cs="Tahoma"/>
              </w:rPr>
            </w:pPr>
            <w:r w:rsidRPr="00E97D9F">
              <w:rPr>
                <w:rFonts w:ascii="Calibri" w:hAnsi="Calibri" w:cs="Tahoma"/>
              </w:rPr>
              <w:t>Ex: 100m3</w:t>
            </w:r>
          </w:p>
        </w:tc>
        <w:tc>
          <w:tcPr>
            <w:tcW w:w="2432" w:type="dxa"/>
            <w:gridSpan w:val="2"/>
            <w:tcBorders>
              <w:top w:val="nil"/>
              <w:left w:val="nil"/>
              <w:bottom w:val="single" w:sz="4" w:space="0" w:color="auto"/>
              <w:right w:val="single" w:sz="4" w:space="0" w:color="auto"/>
            </w:tcBorders>
            <w:shd w:val="clear" w:color="auto" w:fill="auto"/>
            <w:noWrap/>
            <w:vAlign w:val="bottom"/>
            <w:hideMark/>
          </w:tcPr>
          <w:p w14:paraId="7EA83101" w14:textId="77777777" w:rsidR="00FC0AC7" w:rsidRPr="00E97D9F" w:rsidRDefault="00FC0AC7" w:rsidP="00FF5CFB">
            <w:pPr>
              <w:rPr>
                <w:rFonts w:ascii="Calibri" w:hAnsi="Calibri" w:cs="Tahoma"/>
              </w:rPr>
            </w:pPr>
            <w:r w:rsidRPr="00E97D9F">
              <w:rPr>
                <w:rFonts w:ascii="Calibri" w:hAnsi="Calibri" w:cs="Tahoma"/>
              </w:rPr>
              <w:t>Ex: 300m3</w:t>
            </w:r>
          </w:p>
        </w:tc>
      </w:tr>
      <w:tr w:rsidR="00FC0AC7" w:rsidRPr="00E97D9F" w14:paraId="1728CE3F" w14:textId="77777777" w:rsidTr="00FF5CFB">
        <w:trPr>
          <w:gridBefore w:val="1"/>
          <w:wBefore w:w="127" w:type="dxa"/>
          <w:trHeight w:val="300"/>
        </w:trPr>
        <w:tc>
          <w:tcPr>
            <w:tcW w:w="1685" w:type="dxa"/>
            <w:gridSpan w:val="2"/>
            <w:tcBorders>
              <w:top w:val="nil"/>
              <w:left w:val="single" w:sz="4" w:space="0" w:color="auto"/>
              <w:bottom w:val="single" w:sz="4" w:space="0" w:color="auto"/>
              <w:right w:val="single" w:sz="4" w:space="0" w:color="auto"/>
            </w:tcBorders>
            <w:shd w:val="clear" w:color="auto" w:fill="auto"/>
            <w:noWrap/>
            <w:vAlign w:val="bottom"/>
            <w:hideMark/>
          </w:tcPr>
          <w:p w14:paraId="0D7B8E03" w14:textId="77777777" w:rsidR="00FC0AC7" w:rsidRPr="00E97D9F" w:rsidRDefault="00FC0AC7" w:rsidP="00FF5CFB">
            <w:pPr>
              <w:rPr>
                <w:rFonts w:ascii="Calibri" w:hAnsi="Calibri" w:cs="Tahoma"/>
              </w:rPr>
            </w:pPr>
            <w:r w:rsidRPr="00E97D9F">
              <w:rPr>
                <w:rFonts w:ascii="Calibri" w:hAnsi="Calibri" w:cs="Tahoma"/>
              </w:rPr>
              <w:t> </w:t>
            </w:r>
          </w:p>
        </w:tc>
        <w:tc>
          <w:tcPr>
            <w:tcW w:w="1330" w:type="dxa"/>
            <w:gridSpan w:val="2"/>
            <w:tcBorders>
              <w:top w:val="nil"/>
              <w:left w:val="nil"/>
              <w:bottom w:val="single" w:sz="4" w:space="0" w:color="auto"/>
              <w:right w:val="single" w:sz="4" w:space="0" w:color="auto"/>
            </w:tcBorders>
            <w:shd w:val="clear" w:color="auto" w:fill="auto"/>
            <w:noWrap/>
            <w:vAlign w:val="bottom"/>
            <w:hideMark/>
          </w:tcPr>
          <w:p w14:paraId="5803CAE0" w14:textId="77777777" w:rsidR="00FC0AC7" w:rsidRPr="00E97D9F" w:rsidRDefault="00FC0AC7" w:rsidP="00FF5CFB">
            <w:pPr>
              <w:rPr>
                <w:rFonts w:ascii="Calibri" w:hAnsi="Calibri" w:cs="Tahoma"/>
              </w:rPr>
            </w:pPr>
            <w:r w:rsidRPr="00E97D9F">
              <w:rPr>
                <w:rFonts w:ascii="Calibri" w:hAnsi="Calibri" w:cs="Tahoma"/>
              </w:rPr>
              <w:t> </w:t>
            </w:r>
          </w:p>
        </w:tc>
        <w:tc>
          <w:tcPr>
            <w:tcW w:w="1536" w:type="dxa"/>
            <w:gridSpan w:val="2"/>
            <w:tcBorders>
              <w:top w:val="nil"/>
              <w:left w:val="nil"/>
              <w:bottom w:val="single" w:sz="4" w:space="0" w:color="auto"/>
              <w:right w:val="single" w:sz="4" w:space="0" w:color="auto"/>
            </w:tcBorders>
            <w:shd w:val="clear" w:color="auto" w:fill="auto"/>
            <w:noWrap/>
            <w:vAlign w:val="bottom"/>
            <w:hideMark/>
          </w:tcPr>
          <w:p w14:paraId="248ADFA6" w14:textId="77777777" w:rsidR="00FC0AC7" w:rsidRPr="00E97D9F" w:rsidRDefault="00FC0AC7" w:rsidP="00FF5CFB">
            <w:pPr>
              <w:rPr>
                <w:rFonts w:ascii="Calibri" w:hAnsi="Calibri" w:cs="Tahoma"/>
              </w:rPr>
            </w:pPr>
            <w:r w:rsidRPr="00E97D9F">
              <w:rPr>
                <w:rFonts w:ascii="Calibri" w:hAnsi="Calibri" w:cs="Tahoma"/>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7EB2A8D6" w14:textId="77777777" w:rsidR="00FC0AC7" w:rsidRPr="00E97D9F" w:rsidRDefault="00FC0AC7" w:rsidP="00FF5CFB">
            <w:pPr>
              <w:rPr>
                <w:rFonts w:ascii="Calibri" w:hAnsi="Calibri" w:cs="Tahoma"/>
              </w:rPr>
            </w:pPr>
            <w:r w:rsidRPr="00E97D9F">
              <w:rPr>
                <w:rFonts w:ascii="Calibri" w:hAnsi="Calibri" w:cs="Tahoma"/>
              </w:rPr>
              <w:t> </w:t>
            </w:r>
          </w:p>
        </w:tc>
        <w:tc>
          <w:tcPr>
            <w:tcW w:w="2552" w:type="dxa"/>
            <w:gridSpan w:val="2"/>
            <w:tcBorders>
              <w:top w:val="nil"/>
              <w:left w:val="nil"/>
              <w:bottom w:val="single" w:sz="4" w:space="0" w:color="auto"/>
              <w:right w:val="single" w:sz="4" w:space="0" w:color="auto"/>
            </w:tcBorders>
            <w:shd w:val="clear" w:color="auto" w:fill="auto"/>
            <w:noWrap/>
            <w:vAlign w:val="bottom"/>
            <w:hideMark/>
          </w:tcPr>
          <w:p w14:paraId="2704092A" w14:textId="77777777" w:rsidR="00FC0AC7" w:rsidRPr="00E97D9F" w:rsidRDefault="00FC0AC7" w:rsidP="00FF5CFB">
            <w:pPr>
              <w:rPr>
                <w:rFonts w:ascii="Calibri" w:hAnsi="Calibri" w:cs="Tahoma"/>
              </w:rPr>
            </w:pPr>
            <w:r w:rsidRPr="00E97D9F">
              <w:rPr>
                <w:rFonts w:ascii="Calibri" w:hAnsi="Calibri" w:cs="Tahoma"/>
              </w:rPr>
              <w:t> </w:t>
            </w:r>
          </w:p>
        </w:tc>
        <w:tc>
          <w:tcPr>
            <w:tcW w:w="2432" w:type="dxa"/>
            <w:gridSpan w:val="2"/>
            <w:tcBorders>
              <w:top w:val="nil"/>
              <w:left w:val="nil"/>
              <w:bottom w:val="single" w:sz="4" w:space="0" w:color="auto"/>
              <w:right w:val="single" w:sz="4" w:space="0" w:color="auto"/>
            </w:tcBorders>
            <w:shd w:val="clear" w:color="auto" w:fill="auto"/>
            <w:noWrap/>
            <w:vAlign w:val="bottom"/>
            <w:hideMark/>
          </w:tcPr>
          <w:p w14:paraId="60E047A1" w14:textId="77777777" w:rsidR="00FC0AC7" w:rsidRPr="00E97D9F" w:rsidRDefault="00FC0AC7" w:rsidP="00FF5CFB">
            <w:pPr>
              <w:rPr>
                <w:rFonts w:ascii="Calibri" w:hAnsi="Calibri" w:cs="Tahoma"/>
              </w:rPr>
            </w:pPr>
            <w:r w:rsidRPr="00E97D9F">
              <w:rPr>
                <w:rFonts w:ascii="Calibri" w:hAnsi="Calibri" w:cs="Tahoma"/>
              </w:rPr>
              <w:t> </w:t>
            </w:r>
          </w:p>
        </w:tc>
      </w:tr>
      <w:tr w:rsidR="00FC0AC7" w:rsidRPr="00E97D9F" w14:paraId="5776AB25" w14:textId="77777777" w:rsidTr="00FF5CFB">
        <w:trPr>
          <w:gridBefore w:val="1"/>
          <w:wBefore w:w="127" w:type="dxa"/>
          <w:trHeight w:val="300"/>
        </w:trPr>
        <w:tc>
          <w:tcPr>
            <w:tcW w:w="168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37D09CD" w14:textId="77777777" w:rsidR="00FC0AC7" w:rsidRPr="00E97D9F" w:rsidRDefault="00FC0AC7" w:rsidP="00FF5CFB">
            <w:pPr>
              <w:rPr>
                <w:rFonts w:ascii="Calibri" w:hAnsi="Calibri" w:cs="Tahoma"/>
              </w:rPr>
            </w:pPr>
            <w:r w:rsidRPr="00E97D9F">
              <w:rPr>
                <w:rFonts w:ascii="Calibri" w:hAnsi="Calibri" w:cs="Tahoma"/>
              </w:rPr>
              <w:t> </w:t>
            </w:r>
          </w:p>
        </w:tc>
        <w:tc>
          <w:tcPr>
            <w:tcW w:w="1330" w:type="dxa"/>
            <w:gridSpan w:val="2"/>
            <w:tcBorders>
              <w:top w:val="nil"/>
              <w:left w:val="nil"/>
              <w:bottom w:val="single" w:sz="4" w:space="0" w:color="auto"/>
              <w:right w:val="single" w:sz="4" w:space="0" w:color="auto"/>
            </w:tcBorders>
            <w:shd w:val="clear" w:color="auto" w:fill="auto"/>
            <w:noWrap/>
            <w:vAlign w:val="bottom"/>
            <w:hideMark/>
          </w:tcPr>
          <w:p w14:paraId="3EEDB8D1" w14:textId="77777777" w:rsidR="00FC0AC7" w:rsidRPr="00E97D9F" w:rsidRDefault="00FC0AC7" w:rsidP="00FF5CFB">
            <w:pPr>
              <w:rPr>
                <w:rFonts w:ascii="Calibri" w:hAnsi="Calibri" w:cs="Tahoma"/>
              </w:rPr>
            </w:pPr>
            <w:r w:rsidRPr="00E97D9F">
              <w:rPr>
                <w:rFonts w:ascii="Calibri" w:hAnsi="Calibri" w:cs="Tahoma"/>
              </w:rPr>
              <w:t> </w:t>
            </w:r>
          </w:p>
        </w:tc>
        <w:tc>
          <w:tcPr>
            <w:tcW w:w="1536" w:type="dxa"/>
            <w:gridSpan w:val="2"/>
            <w:tcBorders>
              <w:top w:val="nil"/>
              <w:left w:val="nil"/>
              <w:bottom w:val="single" w:sz="4" w:space="0" w:color="auto"/>
              <w:right w:val="single" w:sz="4" w:space="0" w:color="auto"/>
            </w:tcBorders>
            <w:shd w:val="clear" w:color="auto" w:fill="auto"/>
            <w:noWrap/>
            <w:vAlign w:val="bottom"/>
            <w:hideMark/>
          </w:tcPr>
          <w:p w14:paraId="40D7FE5F" w14:textId="77777777" w:rsidR="00FC0AC7" w:rsidRPr="00E97D9F" w:rsidRDefault="00FC0AC7" w:rsidP="00FF5CFB">
            <w:pPr>
              <w:rPr>
                <w:rFonts w:ascii="Calibri" w:hAnsi="Calibri" w:cs="Tahoma"/>
              </w:rPr>
            </w:pPr>
            <w:r w:rsidRPr="00E97D9F">
              <w:rPr>
                <w:rFonts w:ascii="Calibri" w:hAnsi="Calibri" w:cs="Tahoma"/>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39465130" w14:textId="77777777" w:rsidR="00FC0AC7" w:rsidRPr="00E97D9F" w:rsidRDefault="00FC0AC7" w:rsidP="00FF5CFB">
            <w:pPr>
              <w:rPr>
                <w:rFonts w:ascii="Calibri" w:hAnsi="Calibri" w:cs="Tahoma"/>
              </w:rPr>
            </w:pPr>
            <w:r w:rsidRPr="00E97D9F">
              <w:rPr>
                <w:rFonts w:ascii="Calibri" w:hAnsi="Calibri" w:cs="Tahoma"/>
              </w:rPr>
              <w:t> </w:t>
            </w:r>
          </w:p>
        </w:tc>
        <w:tc>
          <w:tcPr>
            <w:tcW w:w="2552" w:type="dxa"/>
            <w:gridSpan w:val="2"/>
            <w:tcBorders>
              <w:top w:val="nil"/>
              <w:left w:val="nil"/>
              <w:bottom w:val="single" w:sz="4" w:space="0" w:color="auto"/>
              <w:right w:val="single" w:sz="4" w:space="0" w:color="auto"/>
            </w:tcBorders>
            <w:shd w:val="clear" w:color="auto" w:fill="auto"/>
            <w:noWrap/>
            <w:vAlign w:val="bottom"/>
            <w:hideMark/>
          </w:tcPr>
          <w:p w14:paraId="59A56DA3" w14:textId="77777777" w:rsidR="00FC0AC7" w:rsidRPr="00E97D9F" w:rsidRDefault="00FC0AC7" w:rsidP="00FF5CFB">
            <w:pPr>
              <w:rPr>
                <w:rFonts w:ascii="Calibri" w:hAnsi="Calibri" w:cs="Tahoma"/>
              </w:rPr>
            </w:pPr>
            <w:r w:rsidRPr="00E97D9F">
              <w:rPr>
                <w:rFonts w:ascii="Calibri" w:hAnsi="Calibri" w:cs="Tahoma"/>
              </w:rPr>
              <w:t> </w:t>
            </w:r>
          </w:p>
        </w:tc>
        <w:tc>
          <w:tcPr>
            <w:tcW w:w="2432" w:type="dxa"/>
            <w:gridSpan w:val="2"/>
            <w:tcBorders>
              <w:top w:val="nil"/>
              <w:left w:val="nil"/>
              <w:bottom w:val="single" w:sz="4" w:space="0" w:color="auto"/>
              <w:right w:val="single" w:sz="4" w:space="0" w:color="auto"/>
            </w:tcBorders>
            <w:shd w:val="clear" w:color="auto" w:fill="auto"/>
            <w:noWrap/>
            <w:vAlign w:val="bottom"/>
            <w:hideMark/>
          </w:tcPr>
          <w:p w14:paraId="3A6BDFD4" w14:textId="77777777" w:rsidR="00FC0AC7" w:rsidRPr="00E97D9F" w:rsidRDefault="00FC0AC7" w:rsidP="00FF5CFB">
            <w:pPr>
              <w:rPr>
                <w:rFonts w:ascii="Calibri" w:hAnsi="Calibri" w:cs="Tahoma"/>
              </w:rPr>
            </w:pPr>
            <w:r w:rsidRPr="00E97D9F">
              <w:rPr>
                <w:rFonts w:ascii="Calibri" w:hAnsi="Calibri" w:cs="Tahoma"/>
              </w:rPr>
              <w:t> </w:t>
            </w:r>
          </w:p>
        </w:tc>
      </w:tr>
    </w:tbl>
    <w:p w14:paraId="7E909031" w14:textId="77777777" w:rsidR="00FC0AC7" w:rsidRPr="00E97D9F" w:rsidRDefault="00FC0AC7" w:rsidP="00FC0AC7">
      <w:pPr>
        <w:spacing w:line="276" w:lineRule="auto"/>
        <w:jc w:val="both"/>
        <w:rPr>
          <w:rFonts w:ascii="Calibri" w:hAnsi="Calibri" w:cs="Tahoma"/>
        </w:rPr>
      </w:pPr>
    </w:p>
    <w:p w14:paraId="0AF89B45" w14:textId="4CDBD155" w:rsidR="00FC0AC7" w:rsidRPr="00F116CC" w:rsidRDefault="00FC0AC7" w:rsidP="002818DA">
      <w:pPr>
        <w:spacing w:line="276" w:lineRule="auto"/>
        <w:contextualSpacing/>
        <w:jc w:val="both"/>
        <w:rPr>
          <w:rFonts w:ascii="Calibri" w:hAnsi="Calibri" w:cs="Tahoma"/>
          <w:b/>
          <w:i/>
        </w:rPr>
      </w:pPr>
      <w:r w:rsidRPr="00F116CC">
        <w:rPr>
          <w:rFonts w:ascii="Calibri" w:hAnsi="Calibri" w:cs="Tahoma"/>
          <w:b/>
          <w:i/>
        </w:rPr>
        <w:t>2. Vous êtes éleveur hors zone vulnérable et votre projet concerne la gestion des effluents d’élevage :</w:t>
      </w:r>
    </w:p>
    <w:p w14:paraId="7E695618" w14:textId="587A3C5B" w:rsidR="00FC0AC7" w:rsidRPr="00F116CC" w:rsidRDefault="00FC0AC7" w:rsidP="00FC0AC7">
      <w:pPr>
        <w:spacing w:line="276" w:lineRule="auto"/>
        <w:jc w:val="both"/>
        <w:rPr>
          <w:rFonts w:ascii="Calibri" w:hAnsi="Calibri" w:cs="Tahoma"/>
        </w:rPr>
      </w:pPr>
      <w:r w:rsidRPr="00F116CC">
        <w:rPr>
          <w:rFonts w:ascii="Calibri" w:hAnsi="Calibri" w:cs="Tahoma"/>
          <w:b/>
        </w:rPr>
        <w:t>a.</w:t>
      </w:r>
      <w:r w:rsidRPr="00F116CC">
        <w:rPr>
          <w:rFonts w:ascii="Calibri" w:hAnsi="Calibri" w:cs="Tahoma"/>
        </w:rPr>
        <w:t xml:space="preserve"> Votre exploitation n’est concernée par auc</w:t>
      </w:r>
      <w:r w:rsidR="00AE2F4D" w:rsidRPr="00F116CC">
        <w:rPr>
          <w:rFonts w:ascii="Calibri" w:hAnsi="Calibri" w:cs="Tahoma"/>
        </w:rPr>
        <w:t>un zonage « zone vulnérable » </w:t>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t xml:space="preserve">  </w:t>
      </w:r>
      <w:r w:rsidRPr="00F116CC">
        <w:rPr>
          <w:rFonts w:ascii="Calibri" w:hAnsi="Calibri" w:cs="Tahoma"/>
        </w:rPr>
        <w:tab/>
      </w:r>
      <w:r w:rsidRPr="00F116CC">
        <w:rPr>
          <w:rFonts w:ascii="Calibri" w:hAnsi="Calibri" w:cs="Tahoma"/>
        </w:rPr>
        <w:tab/>
      </w:r>
    </w:p>
    <w:p w14:paraId="2A18C11E" w14:textId="77777777" w:rsidR="00FC0AC7" w:rsidRPr="00F116CC" w:rsidRDefault="00FC0AC7" w:rsidP="008907EF">
      <w:pPr>
        <w:numPr>
          <w:ilvl w:val="0"/>
          <w:numId w:val="11"/>
        </w:numPr>
        <w:spacing w:line="276" w:lineRule="auto"/>
        <w:ind w:left="426" w:hanging="142"/>
        <w:contextualSpacing/>
        <w:jc w:val="both"/>
        <w:rPr>
          <w:rFonts w:ascii="Calibri" w:hAnsi="Calibri" w:cs="Tahoma"/>
        </w:rPr>
      </w:pPr>
      <w:r w:rsidRPr="00F116CC">
        <w:rPr>
          <w:rFonts w:ascii="Calibri" w:hAnsi="Calibri" w:cs="Tahoma"/>
        </w:rPr>
        <w:t xml:space="preserve">Vos dépenses liées à la gestion des effluents d’élevage concernent des effectifs nouveaux, en lien avec un projet de développement ? </w:t>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Tahoma"/>
        </w:rPr>
        <w:tab/>
      </w:r>
      <w:r w:rsidRPr="00F116CC">
        <w:rPr>
          <w:rFonts w:ascii="Calibri" w:hAnsi="Calibri" w:cs="Calibri"/>
        </w:rPr>
        <w:fldChar w:fldCharType="begin">
          <w:ffData>
            <w:name w:val=""/>
            <w:enabled/>
            <w:calcOnExit w:val="0"/>
            <w:checkBox>
              <w:sizeAuto/>
              <w:default w:val="0"/>
            </w:checkBox>
          </w:ffData>
        </w:fldChar>
      </w:r>
      <w:r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116CC">
        <w:rPr>
          <w:rFonts w:ascii="Calibri" w:hAnsi="Calibri" w:cs="Calibri"/>
        </w:rPr>
        <w:fldChar w:fldCharType="end"/>
      </w:r>
      <w:r w:rsidRPr="00F116CC">
        <w:rPr>
          <w:rFonts w:ascii="Calibri" w:hAnsi="Calibri" w:cs="Calibri"/>
        </w:rPr>
        <w:t xml:space="preserve"> oui </w:t>
      </w:r>
      <w:r w:rsidRPr="00F116CC">
        <w:rPr>
          <w:rFonts w:ascii="Calibri" w:hAnsi="Calibri" w:cs="Calibri"/>
        </w:rPr>
        <w:tab/>
        <w:t xml:space="preserve">    </w:t>
      </w:r>
      <w:r w:rsidRPr="00F116CC">
        <w:rPr>
          <w:rFonts w:ascii="Calibri" w:hAnsi="Calibri" w:cs="Calibri"/>
        </w:rPr>
        <w:fldChar w:fldCharType="begin">
          <w:ffData>
            <w:name w:val="CaseACocher1"/>
            <w:enabled/>
            <w:calcOnExit w:val="0"/>
            <w:checkBox>
              <w:sizeAuto/>
              <w:default w:val="0"/>
            </w:checkBox>
          </w:ffData>
        </w:fldChar>
      </w:r>
      <w:r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116CC">
        <w:rPr>
          <w:rFonts w:ascii="Calibri" w:hAnsi="Calibri" w:cs="Calibri"/>
        </w:rPr>
        <w:fldChar w:fldCharType="end"/>
      </w:r>
      <w:r w:rsidRPr="00F116CC">
        <w:rPr>
          <w:rFonts w:ascii="Calibri" w:hAnsi="Calibri" w:cs="Calibri"/>
        </w:rPr>
        <w:t xml:space="preserve"> non</w:t>
      </w:r>
    </w:p>
    <w:p w14:paraId="12B5730B" w14:textId="77777777" w:rsidR="00FC0AC7" w:rsidRPr="00F116CC" w:rsidRDefault="00FC0AC7" w:rsidP="008907EF">
      <w:pPr>
        <w:numPr>
          <w:ilvl w:val="0"/>
          <w:numId w:val="11"/>
        </w:numPr>
        <w:spacing w:line="276" w:lineRule="auto"/>
        <w:ind w:left="426" w:hanging="142"/>
        <w:contextualSpacing/>
        <w:jc w:val="both"/>
        <w:rPr>
          <w:rFonts w:ascii="Calibri" w:hAnsi="Calibri" w:cs="Tahoma"/>
        </w:rPr>
      </w:pPr>
      <w:r w:rsidRPr="00F116CC">
        <w:rPr>
          <w:rFonts w:ascii="Calibri" w:hAnsi="Calibri" w:cs="Tahoma"/>
        </w:rPr>
        <w:t>Votre exploitation détiendra à l’issue du projet, les capacités exigibles sur effectifs finaux ICPE ou RSD ?</w:t>
      </w:r>
      <w:r w:rsidRPr="00F116CC">
        <w:rPr>
          <w:rFonts w:ascii="Calibri" w:hAnsi="Calibri" w:cs="Calibri"/>
        </w:rPr>
        <w:t xml:space="preserve"> </w:t>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fldChar w:fldCharType="begin">
          <w:ffData>
            <w:name w:val=""/>
            <w:enabled/>
            <w:calcOnExit w:val="0"/>
            <w:checkBox>
              <w:sizeAuto/>
              <w:default w:val="0"/>
            </w:checkBox>
          </w:ffData>
        </w:fldChar>
      </w:r>
      <w:r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116CC">
        <w:rPr>
          <w:rFonts w:ascii="Calibri" w:hAnsi="Calibri" w:cs="Calibri"/>
        </w:rPr>
        <w:fldChar w:fldCharType="end"/>
      </w:r>
      <w:r w:rsidRPr="00F116CC">
        <w:rPr>
          <w:rFonts w:ascii="Calibri" w:hAnsi="Calibri" w:cs="Calibri"/>
        </w:rPr>
        <w:t xml:space="preserve"> oui </w:t>
      </w:r>
      <w:r w:rsidRPr="00F116CC">
        <w:rPr>
          <w:rFonts w:ascii="Calibri" w:hAnsi="Calibri" w:cs="Calibri"/>
        </w:rPr>
        <w:tab/>
        <w:t xml:space="preserve">    </w:t>
      </w:r>
      <w:r w:rsidRPr="00F116CC">
        <w:rPr>
          <w:rFonts w:ascii="Calibri" w:hAnsi="Calibri" w:cs="Calibri"/>
        </w:rPr>
        <w:fldChar w:fldCharType="begin">
          <w:ffData>
            <w:name w:val="CaseACocher1"/>
            <w:enabled/>
            <w:calcOnExit w:val="0"/>
            <w:checkBox>
              <w:sizeAuto/>
              <w:default w:val="0"/>
            </w:checkBox>
          </w:ffData>
        </w:fldChar>
      </w:r>
      <w:r w:rsidRPr="00F116C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F116CC">
        <w:rPr>
          <w:rFonts w:ascii="Calibri" w:hAnsi="Calibri" w:cs="Calibri"/>
        </w:rPr>
        <w:fldChar w:fldCharType="end"/>
      </w:r>
      <w:r w:rsidRPr="00F116CC">
        <w:rPr>
          <w:rFonts w:ascii="Calibri" w:hAnsi="Calibri" w:cs="Calibri"/>
        </w:rPr>
        <w:t xml:space="preserve"> non</w:t>
      </w:r>
    </w:p>
    <w:p w14:paraId="560B29FD" w14:textId="77777777" w:rsidR="00FC0AC7" w:rsidRPr="00F116CC" w:rsidRDefault="00FC0AC7" w:rsidP="00FC0AC7">
      <w:pPr>
        <w:spacing w:line="276" w:lineRule="auto"/>
        <w:contextualSpacing/>
        <w:jc w:val="both"/>
        <w:rPr>
          <w:rFonts w:ascii="Calibri" w:hAnsi="Calibri" w:cs="Tahoma"/>
          <w:b/>
        </w:rPr>
      </w:pPr>
    </w:p>
    <w:p w14:paraId="0556A335" w14:textId="36923566" w:rsidR="00FC0AC7" w:rsidRPr="00F116CC" w:rsidRDefault="00FC0AC7" w:rsidP="00FC0AC7">
      <w:pPr>
        <w:spacing w:line="276" w:lineRule="auto"/>
        <w:contextualSpacing/>
        <w:jc w:val="both"/>
        <w:rPr>
          <w:rFonts w:ascii="Calibri" w:hAnsi="Calibri" w:cs="Calibri"/>
        </w:rPr>
      </w:pPr>
      <w:r w:rsidRPr="00F116CC">
        <w:rPr>
          <w:rFonts w:ascii="Calibri" w:hAnsi="Calibri" w:cs="Tahoma"/>
          <w:b/>
        </w:rPr>
        <w:t>b.</w:t>
      </w:r>
      <w:r w:rsidRPr="00F116CC">
        <w:rPr>
          <w:rFonts w:ascii="Calibri" w:hAnsi="Calibri" w:cs="Tahoma"/>
        </w:rPr>
        <w:t xml:space="preserve"> Vous</w:t>
      </w:r>
      <w:r w:rsidR="00AE2F4D" w:rsidRPr="00F116CC">
        <w:rPr>
          <w:rFonts w:ascii="Calibri" w:hAnsi="Calibri" w:cs="Tahoma"/>
        </w:rPr>
        <w:t xml:space="preserve"> êtes JA hors zone vulnérable </w:t>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r>
      <w:r w:rsidRPr="00F116CC">
        <w:rPr>
          <w:rFonts w:ascii="Calibri" w:hAnsi="Calibri" w:cs="Calibri"/>
        </w:rPr>
        <w:tab/>
        <w:t xml:space="preserve">                 </w:t>
      </w:r>
      <w:r w:rsidRPr="00F116CC">
        <w:rPr>
          <w:rFonts w:ascii="Calibri" w:hAnsi="Calibri" w:cs="Calibri"/>
        </w:rPr>
        <w:tab/>
      </w:r>
    </w:p>
    <w:p w14:paraId="67BFE8FD" w14:textId="77777777" w:rsidR="00FC0AC7" w:rsidRPr="00E97D9F" w:rsidRDefault="00FC0AC7" w:rsidP="008907EF">
      <w:pPr>
        <w:numPr>
          <w:ilvl w:val="0"/>
          <w:numId w:val="11"/>
        </w:numPr>
        <w:spacing w:line="276" w:lineRule="auto"/>
        <w:ind w:left="426" w:hanging="142"/>
        <w:contextualSpacing/>
        <w:jc w:val="both"/>
        <w:rPr>
          <w:rFonts w:ascii="Calibri" w:hAnsi="Calibri" w:cs="Tahoma"/>
        </w:rPr>
      </w:pPr>
      <w:r w:rsidRPr="00F116CC">
        <w:rPr>
          <w:rFonts w:ascii="Calibri" w:hAnsi="Calibri" w:cs="Tahoma"/>
        </w:rPr>
        <w:t>Vos dépenses liées à la gestion des effluents d’élevage concernent des effectifs nouveaux, en lien avec un projet de développement ?</w:t>
      </w:r>
      <w:r w:rsidRPr="00E97D9F">
        <w:rPr>
          <w:rFonts w:ascii="Calibri" w:hAnsi="Calibri" w:cs="Tahoma"/>
        </w:rPr>
        <w:t xml:space="preserve">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485A2FB7" w14:textId="77777777" w:rsidR="00FC0AC7" w:rsidRPr="00E97D9F" w:rsidRDefault="00FC0AC7" w:rsidP="008907EF">
      <w:pPr>
        <w:numPr>
          <w:ilvl w:val="1"/>
          <w:numId w:val="12"/>
        </w:numPr>
        <w:spacing w:line="276" w:lineRule="auto"/>
        <w:ind w:left="426" w:hanging="142"/>
        <w:contextualSpacing/>
        <w:jc w:val="both"/>
        <w:rPr>
          <w:rFonts w:ascii="Calibri" w:hAnsi="Calibri" w:cs="Tahoma"/>
        </w:rPr>
      </w:pPr>
      <w:r w:rsidRPr="00E97D9F">
        <w:rPr>
          <w:rFonts w:ascii="Calibri" w:hAnsi="Calibri" w:cs="Tahoma"/>
        </w:rPr>
        <w:t xml:space="preserve">Vos travaux de gestion des effluents sont inscrits dans votre Plan d’Entreprise (PE) ? </w:t>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r>
      <w:r w:rsidRPr="00E97D9F">
        <w:rPr>
          <w:rFonts w:ascii="Calibri" w:hAnsi="Calibri" w:cs="Tahoma"/>
        </w:rPr>
        <w:tab/>
        <w:t xml:space="preserve"> </w:t>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46E55858" w14:textId="0B6B6F95" w:rsidR="00FC0AC7" w:rsidRPr="00E97D9F" w:rsidRDefault="00FC0AC7" w:rsidP="008907EF">
      <w:pPr>
        <w:numPr>
          <w:ilvl w:val="1"/>
          <w:numId w:val="12"/>
        </w:numPr>
        <w:spacing w:line="276" w:lineRule="auto"/>
        <w:ind w:left="426" w:hanging="142"/>
        <w:contextualSpacing/>
        <w:jc w:val="both"/>
        <w:rPr>
          <w:rFonts w:ascii="Calibri" w:hAnsi="Calibri" w:cs="Tahoma"/>
        </w:rPr>
      </w:pPr>
      <w:r w:rsidRPr="00E97D9F">
        <w:rPr>
          <w:rFonts w:ascii="Calibri" w:hAnsi="Calibri" w:cs="Tahoma"/>
        </w:rPr>
        <w:t xml:space="preserve">Vos travaux seront terminés dans </w:t>
      </w:r>
      <w:r w:rsidR="00B92F01">
        <w:rPr>
          <w:rFonts w:ascii="Calibri" w:hAnsi="Calibri" w:cs="Tahoma"/>
        </w:rPr>
        <w:t>un délai de 4 ans</w:t>
      </w:r>
      <w:r w:rsidR="00B92F01">
        <w:rPr>
          <w:rStyle w:val="Appelnotedebasdep"/>
          <w:rFonts w:ascii="Calibri" w:hAnsi="Calibri"/>
        </w:rPr>
        <w:footnoteReference w:id="2"/>
      </w:r>
      <w:r w:rsidR="00B92F01" w:rsidRPr="00E97D9F">
        <w:rPr>
          <w:rFonts w:ascii="Calibri" w:hAnsi="Calibri" w:cs="Tahoma"/>
        </w:rPr>
        <w:t xml:space="preserve"> </w:t>
      </w:r>
      <w:r w:rsidRPr="00E97D9F">
        <w:rPr>
          <w:rFonts w:ascii="Calibri" w:hAnsi="Calibri" w:cs="Tahoma"/>
        </w:rPr>
        <w:t>suivant votre installation (date CJA) ?</w:t>
      </w:r>
      <w:r w:rsidRPr="00E97D9F">
        <w:rPr>
          <w:rFonts w:ascii="Calibri" w:hAnsi="Calibri" w:cs="Calibri"/>
        </w:rPr>
        <w:t xml:space="preserve"> </w:t>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tab/>
      </w:r>
      <w:r w:rsidRPr="00E97D9F">
        <w:rPr>
          <w:rFonts w:ascii="Calibri" w:hAnsi="Calibri" w:cs="Calibri"/>
        </w:rPr>
        <w:fldChar w:fldCharType="begin">
          <w:ffData>
            <w:name w:val=""/>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oui </w:t>
      </w:r>
      <w:r w:rsidRPr="00E97D9F">
        <w:rPr>
          <w:rFonts w:ascii="Calibri" w:hAnsi="Calibri" w:cs="Calibri"/>
        </w:rPr>
        <w:tab/>
        <w:t xml:space="preserve">    </w:t>
      </w:r>
      <w:r w:rsidRPr="00E97D9F">
        <w:rPr>
          <w:rFonts w:ascii="Calibri" w:hAnsi="Calibri" w:cs="Calibri"/>
        </w:rPr>
        <w:fldChar w:fldCharType="begin">
          <w:ffData>
            <w:name w:val="CaseACocher1"/>
            <w:enabled/>
            <w:calcOnExit w:val="0"/>
            <w:checkBox>
              <w:sizeAuto/>
              <w:default w:val="0"/>
            </w:checkBox>
          </w:ffData>
        </w:fldChar>
      </w:r>
      <w:r w:rsidRPr="00E97D9F">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97D9F">
        <w:rPr>
          <w:rFonts w:ascii="Calibri" w:hAnsi="Calibri" w:cs="Calibri"/>
        </w:rPr>
        <w:fldChar w:fldCharType="end"/>
      </w:r>
      <w:r w:rsidRPr="00E97D9F">
        <w:rPr>
          <w:rFonts w:ascii="Calibri" w:hAnsi="Calibri" w:cs="Calibri"/>
        </w:rPr>
        <w:t xml:space="preserve"> non</w:t>
      </w:r>
    </w:p>
    <w:p w14:paraId="677B1224" w14:textId="77777777" w:rsidR="00FC0AC7" w:rsidRPr="00E97D9F" w:rsidRDefault="00FC0AC7" w:rsidP="00FC0AC7">
      <w:pPr>
        <w:spacing w:line="276" w:lineRule="auto"/>
        <w:jc w:val="both"/>
        <w:rPr>
          <w:rFonts w:ascii="Calibri" w:hAnsi="Calibri" w:cs="Tahoma"/>
        </w:rPr>
      </w:pPr>
    </w:p>
    <w:tbl>
      <w:tblPr>
        <w:tblW w:w="10811" w:type="dxa"/>
        <w:tblInd w:w="55" w:type="dxa"/>
        <w:tblCellMar>
          <w:left w:w="70" w:type="dxa"/>
          <w:right w:w="70" w:type="dxa"/>
        </w:tblCellMar>
        <w:tblLook w:val="04A0" w:firstRow="1" w:lastRow="0" w:firstColumn="1" w:lastColumn="0" w:noHBand="0" w:noVBand="1"/>
      </w:tblPr>
      <w:tblGrid>
        <w:gridCol w:w="1685"/>
        <w:gridCol w:w="1330"/>
        <w:gridCol w:w="1536"/>
        <w:gridCol w:w="1276"/>
        <w:gridCol w:w="2552"/>
        <w:gridCol w:w="2432"/>
      </w:tblGrid>
      <w:tr w:rsidR="00FC0AC7" w:rsidRPr="00E97D9F" w14:paraId="3225F791" w14:textId="77777777" w:rsidTr="00FF5CFB">
        <w:trPr>
          <w:trHeight w:val="391"/>
        </w:trPr>
        <w:tc>
          <w:tcPr>
            <w:tcW w:w="10811" w:type="dxa"/>
            <w:gridSpan w:val="6"/>
            <w:vMerge w:val="restart"/>
            <w:tcBorders>
              <w:top w:val="nil"/>
              <w:left w:val="nil"/>
              <w:right w:val="nil"/>
            </w:tcBorders>
            <w:shd w:val="clear" w:color="auto" w:fill="auto"/>
            <w:vAlign w:val="center"/>
            <w:hideMark/>
          </w:tcPr>
          <w:p w14:paraId="7773D7AD" w14:textId="77777777" w:rsidR="00FC0AC7" w:rsidRPr="00E97D9F" w:rsidRDefault="00FC0AC7" w:rsidP="00FF5CFB">
            <w:pPr>
              <w:rPr>
                <w:rFonts w:ascii="Calibri" w:hAnsi="Calibri" w:cs="Tahoma"/>
                <w:b/>
              </w:rPr>
            </w:pPr>
            <w:r w:rsidRPr="00E97D9F">
              <w:rPr>
                <w:rFonts w:ascii="Calibri" w:hAnsi="Calibri" w:cs="Tahoma"/>
                <w:b/>
              </w:rPr>
              <w:t xml:space="preserve">Dépenses relatives aux ouvrages de stockage liés à la gestion des effluents d'élevage hors Zone Vulnérable (hors couverture des ouvrages) - </w:t>
            </w:r>
            <w:r w:rsidRPr="00E97D9F">
              <w:rPr>
                <w:rFonts w:ascii="Calibri" w:hAnsi="Calibri" w:cs="Tahoma"/>
                <w:i/>
              </w:rPr>
              <w:t>Se reporter au DEXEL</w:t>
            </w:r>
          </w:p>
        </w:tc>
      </w:tr>
      <w:tr w:rsidR="00FC0AC7" w:rsidRPr="00E97D9F" w14:paraId="47D55801" w14:textId="77777777" w:rsidTr="00FF5CFB">
        <w:trPr>
          <w:trHeight w:val="420"/>
        </w:trPr>
        <w:tc>
          <w:tcPr>
            <w:tcW w:w="10811" w:type="dxa"/>
            <w:gridSpan w:val="6"/>
            <w:vMerge/>
            <w:tcBorders>
              <w:top w:val="nil"/>
              <w:left w:val="nil"/>
              <w:bottom w:val="single" w:sz="4" w:space="0" w:color="auto"/>
              <w:right w:val="nil"/>
            </w:tcBorders>
            <w:vAlign w:val="center"/>
            <w:hideMark/>
          </w:tcPr>
          <w:p w14:paraId="759748EB" w14:textId="77777777" w:rsidR="00FC0AC7" w:rsidRPr="00E97D9F" w:rsidRDefault="00FC0AC7" w:rsidP="00FF5CFB">
            <w:pPr>
              <w:rPr>
                <w:rFonts w:ascii="Calibri" w:hAnsi="Calibri" w:cs="Tahoma"/>
              </w:rPr>
            </w:pPr>
          </w:p>
        </w:tc>
      </w:tr>
      <w:tr w:rsidR="00FC0AC7" w:rsidRPr="00E97D9F" w14:paraId="47B5F8BE" w14:textId="77777777" w:rsidTr="00FF5CFB">
        <w:trPr>
          <w:trHeight w:val="1176"/>
        </w:trPr>
        <w:tc>
          <w:tcPr>
            <w:tcW w:w="1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E0949" w14:textId="77777777" w:rsidR="00FC0AC7" w:rsidRPr="00E97D9F" w:rsidRDefault="00FC0AC7" w:rsidP="00FF5CFB">
            <w:pPr>
              <w:jc w:val="center"/>
              <w:rPr>
                <w:rFonts w:ascii="Calibri" w:hAnsi="Calibri" w:cs="Tahoma"/>
                <w:b/>
              </w:rPr>
            </w:pPr>
            <w:r w:rsidRPr="00E97D9F">
              <w:rPr>
                <w:rFonts w:ascii="Calibri" w:hAnsi="Calibri" w:cs="Tahoma"/>
                <w:b/>
              </w:rPr>
              <w:t>Nature de l'ouvrage</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71713" w14:textId="77777777" w:rsidR="00FC0AC7" w:rsidRPr="00E97D9F" w:rsidRDefault="00FC0AC7" w:rsidP="00FF5CFB">
            <w:pPr>
              <w:jc w:val="center"/>
              <w:rPr>
                <w:rFonts w:ascii="Calibri" w:hAnsi="Calibri" w:cs="Tahoma"/>
                <w:b/>
              </w:rPr>
            </w:pPr>
            <w:r w:rsidRPr="00E97D9F">
              <w:rPr>
                <w:rFonts w:ascii="Calibri" w:hAnsi="Calibri" w:cs="Tahoma"/>
                <w:b/>
              </w:rPr>
              <w:t xml:space="preserve">Nomenclature </w:t>
            </w:r>
            <w:proofErr w:type="spellStart"/>
            <w:r w:rsidRPr="00E97D9F">
              <w:rPr>
                <w:rFonts w:ascii="Calibri" w:hAnsi="Calibri" w:cs="Tahoma"/>
                <w:b/>
              </w:rPr>
              <w:t>Dexel</w:t>
            </w:r>
            <w:proofErr w:type="spellEnd"/>
            <w:r w:rsidRPr="00E97D9F">
              <w:rPr>
                <w:rFonts w:ascii="Calibri" w:hAnsi="Calibri" w:cs="Tahoma"/>
                <w:b/>
              </w:rPr>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D20C6" w14:textId="77777777" w:rsidR="00FC0AC7" w:rsidRPr="00E97D9F" w:rsidRDefault="00FC0AC7" w:rsidP="00FF5CFB">
            <w:pPr>
              <w:jc w:val="center"/>
              <w:rPr>
                <w:rFonts w:ascii="Calibri" w:hAnsi="Calibri" w:cs="Tahoma"/>
                <w:b/>
              </w:rPr>
            </w:pPr>
            <w:r w:rsidRPr="00E97D9F">
              <w:rPr>
                <w:rFonts w:ascii="Calibri" w:hAnsi="Calibri" w:cs="Tahoma"/>
                <w:b/>
              </w:rPr>
              <w:t xml:space="preserve">Capacité totale de l'ouvrage en projet </w:t>
            </w:r>
            <w:r w:rsidRPr="00E97D9F">
              <w:rPr>
                <w:rFonts w:ascii="Calibri" w:hAnsi="Calibri" w:cs="Tahoma"/>
                <w:b/>
              </w:rPr>
              <w:br/>
            </w:r>
            <w:r w:rsidRPr="00E97D9F">
              <w:rPr>
                <w:rFonts w:ascii="Calibri" w:hAnsi="Calibri" w:cs="Tahoma"/>
                <w:i/>
              </w:rPr>
              <w:t>(à reporter sur le devis retenu)</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F22ED" w14:textId="77777777" w:rsidR="00FC0AC7" w:rsidRPr="00E97D9F" w:rsidRDefault="00FC0AC7" w:rsidP="00FF5CFB">
            <w:pPr>
              <w:jc w:val="center"/>
              <w:rPr>
                <w:rFonts w:ascii="Calibri" w:hAnsi="Calibri" w:cs="Tahoma"/>
                <w:b/>
              </w:rPr>
            </w:pPr>
            <w:r w:rsidRPr="00E97D9F">
              <w:rPr>
                <w:rFonts w:ascii="Calibri" w:hAnsi="Calibri" w:cs="Tahoma"/>
                <w:b/>
              </w:rPr>
              <w:t>Montant du devis retenu</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B8D27" w14:textId="77777777" w:rsidR="00FC0AC7" w:rsidRPr="00E97D9F" w:rsidRDefault="00FC0AC7" w:rsidP="00FF5CFB">
            <w:pPr>
              <w:jc w:val="center"/>
              <w:rPr>
                <w:rFonts w:ascii="Calibri" w:hAnsi="Calibri" w:cs="Tahoma"/>
                <w:b/>
              </w:rPr>
            </w:pPr>
            <w:r w:rsidRPr="00E97D9F">
              <w:rPr>
                <w:rFonts w:ascii="Calibri" w:hAnsi="Calibri" w:cs="Tahoma"/>
                <w:b/>
              </w:rPr>
              <w:t xml:space="preserve">Capacités non admissibles au financement </w:t>
            </w:r>
            <w:r w:rsidRPr="00E97D9F">
              <w:rPr>
                <w:rFonts w:ascii="Calibri" w:hAnsi="Calibri" w:cs="Tahoma"/>
                <w:b/>
              </w:rPr>
              <w:br/>
            </w:r>
            <w:r w:rsidRPr="00E97D9F">
              <w:rPr>
                <w:rFonts w:ascii="Calibri" w:hAnsi="Calibri" w:cs="Tahoma"/>
                <w:i/>
              </w:rPr>
              <w:t xml:space="preserve">(capacités ICPE ou RSD au moment du dépôt du dossier sur effectifs </w:t>
            </w:r>
            <w:proofErr w:type="spellStart"/>
            <w:r w:rsidRPr="00E97D9F">
              <w:rPr>
                <w:rFonts w:ascii="Calibri" w:hAnsi="Calibri" w:cs="Tahoma"/>
                <w:i/>
              </w:rPr>
              <w:t>avant projet</w:t>
            </w:r>
            <w:proofErr w:type="spellEnd"/>
            <w:r w:rsidRPr="00E97D9F">
              <w:rPr>
                <w:rFonts w:ascii="Calibri" w:hAnsi="Calibri" w:cs="Tahoma"/>
                <w:i/>
              </w:rPr>
              <w:t>)</w: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2EDB4" w14:textId="77777777" w:rsidR="00FC0AC7" w:rsidRPr="00E97D9F" w:rsidRDefault="00FC0AC7" w:rsidP="00FF5CFB">
            <w:pPr>
              <w:jc w:val="center"/>
              <w:rPr>
                <w:rFonts w:ascii="Calibri" w:hAnsi="Calibri" w:cs="Tahoma"/>
                <w:b/>
              </w:rPr>
            </w:pPr>
            <w:r w:rsidRPr="00E97D9F">
              <w:rPr>
                <w:rFonts w:ascii="Calibri" w:hAnsi="Calibri" w:cs="Tahoma"/>
                <w:b/>
              </w:rPr>
              <w:t xml:space="preserve">Capacités minimum à détenir à l'issue du projet </w:t>
            </w:r>
            <w:r w:rsidRPr="00E97D9F">
              <w:rPr>
                <w:rFonts w:ascii="Calibri" w:hAnsi="Calibri" w:cs="Tahoma"/>
                <w:i/>
              </w:rPr>
              <w:t>(ICPE ou RSD pour effectifs finaux)</w:t>
            </w:r>
          </w:p>
        </w:tc>
      </w:tr>
      <w:tr w:rsidR="00FC0AC7" w:rsidRPr="002A7ED2" w14:paraId="4409652F" w14:textId="77777777" w:rsidTr="00FF5CFB">
        <w:trPr>
          <w:trHeight w:val="285"/>
        </w:trPr>
        <w:tc>
          <w:tcPr>
            <w:tcW w:w="1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46F82" w14:textId="77777777" w:rsidR="00FC0AC7" w:rsidRPr="00E97D9F" w:rsidRDefault="00FC0AC7" w:rsidP="00FF5CFB">
            <w:pPr>
              <w:rPr>
                <w:rFonts w:ascii="Calibri" w:hAnsi="Calibri" w:cs="Tahoma"/>
              </w:rPr>
            </w:pPr>
            <w:r w:rsidRPr="00E97D9F">
              <w:rPr>
                <w:rFonts w:ascii="Calibri" w:hAnsi="Calibri" w:cs="Tahoma"/>
              </w:rPr>
              <w:t>Ex: Fosse à lisier</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14:paraId="4A06A9F0" w14:textId="77777777" w:rsidR="00FC0AC7" w:rsidRPr="00E97D9F" w:rsidRDefault="00FC0AC7" w:rsidP="00FF5CFB">
            <w:pPr>
              <w:rPr>
                <w:rFonts w:ascii="Calibri" w:hAnsi="Calibri" w:cs="Tahoma"/>
              </w:rPr>
            </w:pPr>
            <w:r w:rsidRPr="00E97D9F">
              <w:rPr>
                <w:rFonts w:ascii="Calibri" w:hAnsi="Calibri" w:cs="Tahoma"/>
              </w:rPr>
              <w:t>Ex: FOS 1</w:t>
            </w:r>
          </w:p>
        </w:tc>
        <w:tc>
          <w:tcPr>
            <w:tcW w:w="1536" w:type="dxa"/>
            <w:tcBorders>
              <w:top w:val="single" w:sz="4" w:space="0" w:color="auto"/>
              <w:left w:val="nil"/>
              <w:bottom w:val="single" w:sz="4" w:space="0" w:color="auto"/>
              <w:right w:val="single" w:sz="4" w:space="0" w:color="auto"/>
            </w:tcBorders>
            <w:shd w:val="clear" w:color="auto" w:fill="auto"/>
            <w:noWrap/>
            <w:vAlign w:val="bottom"/>
            <w:hideMark/>
          </w:tcPr>
          <w:p w14:paraId="7CB2429C" w14:textId="77777777" w:rsidR="00FC0AC7" w:rsidRPr="00E97D9F" w:rsidRDefault="00FC0AC7" w:rsidP="00FF5CFB">
            <w:pPr>
              <w:rPr>
                <w:rFonts w:ascii="Calibri" w:hAnsi="Calibri" w:cs="Tahoma"/>
              </w:rPr>
            </w:pPr>
            <w:r w:rsidRPr="00E97D9F">
              <w:rPr>
                <w:rFonts w:ascii="Calibri" w:hAnsi="Calibri" w:cs="Tahoma"/>
              </w:rPr>
              <w:t>Ex: 500m3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DB2667D" w14:textId="77777777" w:rsidR="00FC0AC7" w:rsidRPr="00E97D9F" w:rsidRDefault="00FC0AC7" w:rsidP="00FF5CFB">
            <w:pPr>
              <w:rPr>
                <w:rFonts w:ascii="Calibri" w:hAnsi="Calibri" w:cs="Tahoma"/>
              </w:rPr>
            </w:pPr>
            <w:r w:rsidRPr="00E97D9F">
              <w:rPr>
                <w:rFonts w:ascii="Calibri" w:hAnsi="Calibri" w:cs="Tahoma"/>
              </w:rPr>
              <w:t>Ex: 30000 €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2012A127" w14:textId="77777777" w:rsidR="00FC0AC7" w:rsidRPr="00E97D9F" w:rsidRDefault="00FC0AC7" w:rsidP="00FF5CFB">
            <w:pPr>
              <w:rPr>
                <w:rFonts w:ascii="Calibri" w:hAnsi="Calibri" w:cs="Tahoma"/>
              </w:rPr>
            </w:pPr>
            <w:r w:rsidRPr="00E97D9F">
              <w:rPr>
                <w:rFonts w:ascii="Calibri" w:hAnsi="Calibri" w:cs="Tahoma"/>
              </w:rPr>
              <w:t>Ex: 100m3</w:t>
            </w:r>
          </w:p>
        </w:tc>
        <w:tc>
          <w:tcPr>
            <w:tcW w:w="2432" w:type="dxa"/>
            <w:tcBorders>
              <w:top w:val="single" w:sz="4" w:space="0" w:color="auto"/>
              <w:left w:val="nil"/>
              <w:bottom w:val="single" w:sz="4" w:space="0" w:color="auto"/>
              <w:right w:val="single" w:sz="4" w:space="0" w:color="auto"/>
            </w:tcBorders>
            <w:shd w:val="clear" w:color="auto" w:fill="auto"/>
            <w:noWrap/>
            <w:vAlign w:val="bottom"/>
            <w:hideMark/>
          </w:tcPr>
          <w:p w14:paraId="05BD238C" w14:textId="77777777" w:rsidR="00FC0AC7" w:rsidRPr="002A7ED2" w:rsidRDefault="00FC0AC7" w:rsidP="00FF5CFB">
            <w:pPr>
              <w:rPr>
                <w:rFonts w:ascii="Calibri" w:hAnsi="Calibri" w:cs="Tahoma"/>
              </w:rPr>
            </w:pPr>
            <w:r w:rsidRPr="00E97D9F">
              <w:rPr>
                <w:rFonts w:ascii="Calibri" w:hAnsi="Calibri" w:cs="Tahoma"/>
              </w:rPr>
              <w:t>Ex: 300m3</w:t>
            </w:r>
          </w:p>
        </w:tc>
      </w:tr>
      <w:tr w:rsidR="00FC0AC7" w:rsidRPr="002A7ED2" w14:paraId="2FDBAD9E" w14:textId="77777777" w:rsidTr="00FF5CFB">
        <w:trPr>
          <w:trHeight w:val="300"/>
        </w:trPr>
        <w:tc>
          <w:tcPr>
            <w:tcW w:w="1685" w:type="dxa"/>
            <w:tcBorders>
              <w:top w:val="nil"/>
              <w:left w:val="single" w:sz="4" w:space="0" w:color="auto"/>
              <w:bottom w:val="single" w:sz="4" w:space="0" w:color="auto"/>
              <w:right w:val="single" w:sz="4" w:space="0" w:color="auto"/>
            </w:tcBorders>
            <w:shd w:val="clear" w:color="auto" w:fill="auto"/>
            <w:noWrap/>
            <w:vAlign w:val="bottom"/>
            <w:hideMark/>
          </w:tcPr>
          <w:p w14:paraId="377BA62C" w14:textId="77777777" w:rsidR="00FC0AC7" w:rsidRPr="002A7ED2" w:rsidRDefault="00FC0AC7" w:rsidP="00FF5CFB">
            <w:pPr>
              <w:rPr>
                <w:rFonts w:ascii="Calibri" w:hAnsi="Calibri" w:cs="Tahoma"/>
              </w:rPr>
            </w:pPr>
            <w:r w:rsidRPr="002A7ED2">
              <w:rPr>
                <w:rFonts w:ascii="Calibri" w:hAnsi="Calibri" w:cs="Tahoma"/>
              </w:rPr>
              <w:t> </w:t>
            </w:r>
          </w:p>
        </w:tc>
        <w:tc>
          <w:tcPr>
            <w:tcW w:w="1330" w:type="dxa"/>
            <w:tcBorders>
              <w:top w:val="nil"/>
              <w:left w:val="nil"/>
              <w:bottom w:val="single" w:sz="4" w:space="0" w:color="auto"/>
              <w:right w:val="single" w:sz="4" w:space="0" w:color="auto"/>
            </w:tcBorders>
            <w:shd w:val="clear" w:color="auto" w:fill="auto"/>
            <w:noWrap/>
            <w:vAlign w:val="bottom"/>
            <w:hideMark/>
          </w:tcPr>
          <w:p w14:paraId="1DA2C79E" w14:textId="77777777" w:rsidR="00FC0AC7" w:rsidRPr="002A7ED2" w:rsidRDefault="00FC0AC7" w:rsidP="00FF5CFB">
            <w:pPr>
              <w:rPr>
                <w:rFonts w:ascii="Calibri" w:hAnsi="Calibri" w:cs="Tahoma"/>
              </w:rPr>
            </w:pPr>
            <w:r w:rsidRPr="002A7ED2">
              <w:rPr>
                <w:rFonts w:ascii="Calibri" w:hAnsi="Calibri" w:cs="Tahoma"/>
              </w:rPr>
              <w:t> </w:t>
            </w:r>
          </w:p>
        </w:tc>
        <w:tc>
          <w:tcPr>
            <w:tcW w:w="1536" w:type="dxa"/>
            <w:tcBorders>
              <w:top w:val="nil"/>
              <w:left w:val="nil"/>
              <w:bottom w:val="single" w:sz="4" w:space="0" w:color="auto"/>
              <w:right w:val="single" w:sz="4" w:space="0" w:color="auto"/>
            </w:tcBorders>
            <w:shd w:val="clear" w:color="auto" w:fill="auto"/>
            <w:noWrap/>
            <w:vAlign w:val="bottom"/>
            <w:hideMark/>
          </w:tcPr>
          <w:p w14:paraId="08D0C5E1" w14:textId="77777777" w:rsidR="00FC0AC7" w:rsidRPr="002A7ED2" w:rsidRDefault="00FC0AC7" w:rsidP="00FF5CFB">
            <w:pPr>
              <w:rPr>
                <w:rFonts w:ascii="Calibri" w:hAnsi="Calibri" w:cs="Tahoma"/>
              </w:rPr>
            </w:pPr>
            <w:r w:rsidRPr="002A7ED2">
              <w:rPr>
                <w:rFonts w:ascii="Calibri" w:hAnsi="Calibri" w:cs="Tahoma"/>
              </w:rPr>
              <w:t> </w:t>
            </w:r>
          </w:p>
        </w:tc>
        <w:tc>
          <w:tcPr>
            <w:tcW w:w="1276" w:type="dxa"/>
            <w:tcBorders>
              <w:top w:val="nil"/>
              <w:left w:val="nil"/>
              <w:bottom w:val="single" w:sz="4" w:space="0" w:color="auto"/>
              <w:right w:val="single" w:sz="4" w:space="0" w:color="auto"/>
            </w:tcBorders>
            <w:shd w:val="clear" w:color="auto" w:fill="auto"/>
            <w:noWrap/>
            <w:vAlign w:val="bottom"/>
            <w:hideMark/>
          </w:tcPr>
          <w:p w14:paraId="4C43F52C" w14:textId="77777777" w:rsidR="00FC0AC7" w:rsidRPr="002A7ED2" w:rsidRDefault="00FC0AC7" w:rsidP="00FF5CFB">
            <w:pPr>
              <w:rPr>
                <w:rFonts w:ascii="Calibri" w:hAnsi="Calibri" w:cs="Tahoma"/>
              </w:rPr>
            </w:pPr>
            <w:r w:rsidRPr="002A7ED2">
              <w:rPr>
                <w:rFonts w:ascii="Calibri" w:hAnsi="Calibri" w:cs="Tahoma"/>
              </w:rPr>
              <w:t> </w:t>
            </w:r>
          </w:p>
        </w:tc>
        <w:tc>
          <w:tcPr>
            <w:tcW w:w="2552" w:type="dxa"/>
            <w:tcBorders>
              <w:top w:val="nil"/>
              <w:left w:val="nil"/>
              <w:bottom w:val="single" w:sz="4" w:space="0" w:color="auto"/>
              <w:right w:val="single" w:sz="4" w:space="0" w:color="auto"/>
            </w:tcBorders>
            <w:shd w:val="clear" w:color="auto" w:fill="auto"/>
            <w:noWrap/>
            <w:vAlign w:val="bottom"/>
            <w:hideMark/>
          </w:tcPr>
          <w:p w14:paraId="662167CF" w14:textId="77777777" w:rsidR="00FC0AC7" w:rsidRPr="002A7ED2" w:rsidRDefault="00FC0AC7" w:rsidP="00FF5CFB">
            <w:pPr>
              <w:rPr>
                <w:rFonts w:ascii="Calibri" w:hAnsi="Calibri" w:cs="Tahoma"/>
              </w:rPr>
            </w:pPr>
            <w:r w:rsidRPr="002A7ED2">
              <w:rPr>
                <w:rFonts w:ascii="Calibri" w:hAnsi="Calibri" w:cs="Tahoma"/>
              </w:rPr>
              <w:t> </w:t>
            </w:r>
          </w:p>
        </w:tc>
        <w:tc>
          <w:tcPr>
            <w:tcW w:w="2432" w:type="dxa"/>
            <w:tcBorders>
              <w:top w:val="nil"/>
              <w:left w:val="nil"/>
              <w:bottom w:val="single" w:sz="4" w:space="0" w:color="auto"/>
              <w:right w:val="single" w:sz="4" w:space="0" w:color="auto"/>
            </w:tcBorders>
            <w:shd w:val="clear" w:color="auto" w:fill="auto"/>
            <w:noWrap/>
            <w:vAlign w:val="bottom"/>
            <w:hideMark/>
          </w:tcPr>
          <w:p w14:paraId="2A984D56" w14:textId="77777777" w:rsidR="00FC0AC7" w:rsidRPr="002A7ED2" w:rsidRDefault="00FC0AC7" w:rsidP="00FF5CFB">
            <w:pPr>
              <w:rPr>
                <w:rFonts w:ascii="Calibri" w:hAnsi="Calibri" w:cs="Tahoma"/>
              </w:rPr>
            </w:pPr>
            <w:r w:rsidRPr="002A7ED2">
              <w:rPr>
                <w:rFonts w:ascii="Calibri" w:hAnsi="Calibri" w:cs="Tahoma"/>
              </w:rPr>
              <w:t> </w:t>
            </w:r>
          </w:p>
        </w:tc>
      </w:tr>
      <w:tr w:rsidR="00FC0AC7" w:rsidRPr="002A7ED2" w14:paraId="59BE23B0" w14:textId="77777777" w:rsidTr="00FF5CFB">
        <w:trPr>
          <w:trHeight w:val="300"/>
        </w:trPr>
        <w:tc>
          <w:tcPr>
            <w:tcW w:w="1685" w:type="dxa"/>
            <w:tcBorders>
              <w:top w:val="nil"/>
              <w:left w:val="single" w:sz="4" w:space="0" w:color="auto"/>
              <w:bottom w:val="single" w:sz="4" w:space="0" w:color="auto"/>
              <w:right w:val="single" w:sz="4" w:space="0" w:color="auto"/>
            </w:tcBorders>
            <w:shd w:val="clear" w:color="auto" w:fill="auto"/>
            <w:noWrap/>
            <w:vAlign w:val="bottom"/>
            <w:hideMark/>
          </w:tcPr>
          <w:p w14:paraId="19A043EB" w14:textId="77777777" w:rsidR="00FC0AC7" w:rsidRPr="002A7ED2" w:rsidRDefault="00FC0AC7" w:rsidP="00FF5CFB">
            <w:pPr>
              <w:rPr>
                <w:rFonts w:ascii="Calibri" w:hAnsi="Calibri" w:cs="Tahoma"/>
              </w:rPr>
            </w:pPr>
            <w:r w:rsidRPr="002A7ED2">
              <w:rPr>
                <w:rFonts w:ascii="Calibri" w:hAnsi="Calibri" w:cs="Tahoma"/>
              </w:rPr>
              <w:t> </w:t>
            </w:r>
          </w:p>
        </w:tc>
        <w:tc>
          <w:tcPr>
            <w:tcW w:w="1330" w:type="dxa"/>
            <w:tcBorders>
              <w:top w:val="nil"/>
              <w:left w:val="nil"/>
              <w:bottom w:val="single" w:sz="4" w:space="0" w:color="auto"/>
              <w:right w:val="single" w:sz="4" w:space="0" w:color="auto"/>
            </w:tcBorders>
            <w:shd w:val="clear" w:color="auto" w:fill="auto"/>
            <w:noWrap/>
            <w:vAlign w:val="bottom"/>
            <w:hideMark/>
          </w:tcPr>
          <w:p w14:paraId="345A46B8" w14:textId="77777777" w:rsidR="00FC0AC7" w:rsidRPr="002A7ED2" w:rsidRDefault="00FC0AC7" w:rsidP="00FF5CFB">
            <w:pPr>
              <w:rPr>
                <w:rFonts w:ascii="Calibri" w:hAnsi="Calibri" w:cs="Tahoma"/>
              </w:rPr>
            </w:pPr>
            <w:r w:rsidRPr="002A7ED2">
              <w:rPr>
                <w:rFonts w:ascii="Calibri" w:hAnsi="Calibri" w:cs="Tahoma"/>
              </w:rPr>
              <w:t> </w:t>
            </w:r>
          </w:p>
        </w:tc>
        <w:tc>
          <w:tcPr>
            <w:tcW w:w="1536" w:type="dxa"/>
            <w:tcBorders>
              <w:top w:val="nil"/>
              <w:left w:val="nil"/>
              <w:bottom w:val="single" w:sz="4" w:space="0" w:color="auto"/>
              <w:right w:val="single" w:sz="4" w:space="0" w:color="auto"/>
            </w:tcBorders>
            <w:shd w:val="clear" w:color="auto" w:fill="auto"/>
            <w:noWrap/>
            <w:vAlign w:val="bottom"/>
            <w:hideMark/>
          </w:tcPr>
          <w:p w14:paraId="0657CB1A" w14:textId="77777777" w:rsidR="00FC0AC7" w:rsidRPr="002A7ED2" w:rsidRDefault="00FC0AC7" w:rsidP="00FF5CFB">
            <w:pPr>
              <w:rPr>
                <w:rFonts w:ascii="Calibri" w:hAnsi="Calibri" w:cs="Tahoma"/>
              </w:rPr>
            </w:pPr>
            <w:r w:rsidRPr="002A7ED2">
              <w:rPr>
                <w:rFonts w:ascii="Calibri" w:hAnsi="Calibri" w:cs="Tahoma"/>
              </w:rPr>
              <w:t> </w:t>
            </w:r>
          </w:p>
        </w:tc>
        <w:tc>
          <w:tcPr>
            <w:tcW w:w="1276" w:type="dxa"/>
            <w:tcBorders>
              <w:top w:val="nil"/>
              <w:left w:val="nil"/>
              <w:bottom w:val="single" w:sz="4" w:space="0" w:color="auto"/>
              <w:right w:val="single" w:sz="4" w:space="0" w:color="auto"/>
            </w:tcBorders>
            <w:shd w:val="clear" w:color="auto" w:fill="auto"/>
            <w:noWrap/>
            <w:vAlign w:val="bottom"/>
            <w:hideMark/>
          </w:tcPr>
          <w:p w14:paraId="71175825" w14:textId="77777777" w:rsidR="00FC0AC7" w:rsidRPr="002A7ED2" w:rsidRDefault="00FC0AC7" w:rsidP="00FF5CFB">
            <w:pPr>
              <w:rPr>
                <w:rFonts w:ascii="Calibri" w:hAnsi="Calibri" w:cs="Tahoma"/>
              </w:rPr>
            </w:pPr>
            <w:r w:rsidRPr="002A7ED2">
              <w:rPr>
                <w:rFonts w:ascii="Calibri" w:hAnsi="Calibri" w:cs="Tahoma"/>
              </w:rPr>
              <w:t> </w:t>
            </w:r>
          </w:p>
        </w:tc>
        <w:tc>
          <w:tcPr>
            <w:tcW w:w="2552" w:type="dxa"/>
            <w:tcBorders>
              <w:top w:val="nil"/>
              <w:left w:val="nil"/>
              <w:bottom w:val="single" w:sz="4" w:space="0" w:color="auto"/>
              <w:right w:val="single" w:sz="4" w:space="0" w:color="auto"/>
            </w:tcBorders>
            <w:shd w:val="clear" w:color="auto" w:fill="auto"/>
            <w:noWrap/>
            <w:vAlign w:val="bottom"/>
            <w:hideMark/>
          </w:tcPr>
          <w:p w14:paraId="279D6A05" w14:textId="77777777" w:rsidR="00FC0AC7" w:rsidRPr="002A7ED2" w:rsidRDefault="00FC0AC7" w:rsidP="00FF5CFB">
            <w:pPr>
              <w:rPr>
                <w:rFonts w:ascii="Calibri" w:hAnsi="Calibri" w:cs="Tahoma"/>
              </w:rPr>
            </w:pPr>
            <w:r w:rsidRPr="002A7ED2">
              <w:rPr>
                <w:rFonts w:ascii="Calibri" w:hAnsi="Calibri" w:cs="Tahoma"/>
              </w:rPr>
              <w:t> </w:t>
            </w:r>
          </w:p>
        </w:tc>
        <w:tc>
          <w:tcPr>
            <w:tcW w:w="2432" w:type="dxa"/>
            <w:tcBorders>
              <w:top w:val="nil"/>
              <w:left w:val="nil"/>
              <w:bottom w:val="single" w:sz="4" w:space="0" w:color="auto"/>
              <w:right w:val="single" w:sz="4" w:space="0" w:color="auto"/>
            </w:tcBorders>
            <w:shd w:val="clear" w:color="auto" w:fill="auto"/>
            <w:noWrap/>
            <w:vAlign w:val="bottom"/>
            <w:hideMark/>
          </w:tcPr>
          <w:p w14:paraId="5CF90EEB" w14:textId="77777777" w:rsidR="00FC0AC7" w:rsidRPr="002A7ED2" w:rsidRDefault="00FC0AC7" w:rsidP="00FF5CFB">
            <w:pPr>
              <w:rPr>
                <w:rFonts w:ascii="Calibri" w:hAnsi="Calibri" w:cs="Tahoma"/>
              </w:rPr>
            </w:pPr>
            <w:r w:rsidRPr="002A7ED2">
              <w:rPr>
                <w:rFonts w:ascii="Calibri" w:hAnsi="Calibri" w:cs="Tahoma"/>
              </w:rPr>
              <w:t> </w:t>
            </w:r>
          </w:p>
        </w:tc>
      </w:tr>
      <w:tr w:rsidR="00FC0AC7" w:rsidRPr="002A7ED2" w14:paraId="6B03FE2F" w14:textId="77777777" w:rsidTr="00FF5CFB">
        <w:trPr>
          <w:trHeight w:val="300"/>
        </w:trPr>
        <w:tc>
          <w:tcPr>
            <w:tcW w:w="1685" w:type="dxa"/>
            <w:tcBorders>
              <w:top w:val="nil"/>
              <w:left w:val="single" w:sz="4" w:space="0" w:color="auto"/>
              <w:bottom w:val="single" w:sz="4" w:space="0" w:color="auto"/>
              <w:right w:val="single" w:sz="4" w:space="0" w:color="auto"/>
            </w:tcBorders>
            <w:shd w:val="clear" w:color="auto" w:fill="auto"/>
            <w:noWrap/>
            <w:vAlign w:val="bottom"/>
            <w:hideMark/>
          </w:tcPr>
          <w:p w14:paraId="6E6BFA5D" w14:textId="77777777" w:rsidR="00FC0AC7" w:rsidRPr="002A7ED2" w:rsidRDefault="00FC0AC7" w:rsidP="00FF5CFB">
            <w:pPr>
              <w:rPr>
                <w:rFonts w:ascii="Calibri" w:hAnsi="Calibri" w:cs="Tahoma"/>
              </w:rPr>
            </w:pPr>
            <w:r w:rsidRPr="002A7ED2">
              <w:rPr>
                <w:rFonts w:ascii="Calibri" w:hAnsi="Calibri" w:cs="Tahoma"/>
              </w:rPr>
              <w:t> </w:t>
            </w:r>
          </w:p>
        </w:tc>
        <w:tc>
          <w:tcPr>
            <w:tcW w:w="1330" w:type="dxa"/>
            <w:tcBorders>
              <w:top w:val="nil"/>
              <w:left w:val="nil"/>
              <w:bottom w:val="single" w:sz="4" w:space="0" w:color="auto"/>
              <w:right w:val="single" w:sz="4" w:space="0" w:color="auto"/>
            </w:tcBorders>
            <w:shd w:val="clear" w:color="auto" w:fill="auto"/>
            <w:noWrap/>
            <w:vAlign w:val="bottom"/>
            <w:hideMark/>
          </w:tcPr>
          <w:p w14:paraId="3F70C369" w14:textId="77777777" w:rsidR="00FC0AC7" w:rsidRPr="002A7ED2" w:rsidRDefault="00FC0AC7" w:rsidP="00FF5CFB">
            <w:pPr>
              <w:rPr>
                <w:rFonts w:ascii="Calibri" w:hAnsi="Calibri" w:cs="Tahoma"/>
              </w:rPr>
            </w:pPr>
            <w:r w:rsidRPr="002A7ED2">
              <w:rPr>
                <w:rFonts w:ascii="Calibri" w:hAnsi="Calibri" w:cs="Tahoma"/>
              </w:rPr>
              <w:t> </w:t>
            </w:r>
          </w:p>
        </w:tc>
        <w:tc>
          <w:tcPr>
            <w:tcW w:w="1536" w:type="dxa"/>
            <w:tcBorders>
              <w:top w:val="nil"/>
              <w:left w:val="nil"/>
              <w:bottom w:val="single" w:sz="4" w:space="0" w:color="auto"/>
              <w:right w:val="single" w:sz="4" w:space="0" w:color="auto"/>
            </w:tcBorders>
            <w:shd w:val="clear" w:color="auto" w:fill="auto"/>
            <w:noWrap/>
            <w:vAlign w:val="bottom"/>
            <w:hideMark/>
          </w:tcPr>
          <w:p w14:paraId="64057646" w14:textId="77777777" w:rsidR="00FC0AC7" w:rsidRPr="002A7ED2" w:rsidRDefault="00FC0AC7" w:rsidP="00FF5CFB">
            <w:pPr>
              <w:rPr>
                <w:rFonts w:ascii="Calibri" w:hAnsi="Calibri" w:cs="Tahoma"/>
              </w:rPr>
            </w:pPr>
            <w:r w:rsidRPr="002A7ED2">
              <w:rPr>
                <w:rFonts w:ascii="Calibri" w:hAnsi="Calibri" w:cs="Tahoma"/>
              </w:rPr>
              <w:t> </w:t>
            </w:r>
          </w:p>
        </w:tc>
        <w:tc>
          <w:tcPr>
            <w:tcW w:w="1276" w:type="dxa"/>
            <w:tcBorders>
              <w:top w:val="nil"/>
              <w:left w:val="nil"/>
              <w:bottom w:val="single" w:sz="4" w:space="0" w:color="auto"/>
              <w:right w:val="single" w:sz="4" w:space="0" w:color="auto"/>
            </w:tcBorders>
            <w:shd w:val="clear" w:color="auto" w:fill="auto"/>
            <w:noWrap/>
            <w:vAlign w:val="bottom"/>
            <w:hideMark/>
          </w:tcPr>
          <w:p w14:paraId="4097412F" w14:textId="77777777" w:rsidR="00FC0AC7" w:rsidRPr="002A7ED2" w:rsidRDefault="00FC0AC7" w:rsidP="00FF5CFB">
            <w:pPr>
              <w:rPr>
                <w:rFonts w:ascii="Calibri" w:hAnsi="Calibri" w:cs="Tahoma"/>
              </w:rPr>
            </w:pPr>
            <w:r w:rsidRPr="002A7ED2">
              <w:rPr>
                <w:rFonts w:ascii="Calibri" w:hAnsi="Calibri" w:cs="Tahoma"/>
              </w:rPr>
              <w:t> </w:t>
            </w:r>
          </w:p>
        </w:tc>
        <w:tc>
          <w:tcPr>
            <w:tcW w:w="2552" w:type="dxa"/>
            <w:tcBorders>
              <w:top w:val="nil"/>
              <w:left w:val="nil"/>
              <w:bottom w:val="single" w:sz="4" w:space="0" w:color="auto"/>
              <w:right w:val="single" w:sz="4" w:space="0" w:color="auto"/>
            </w:tcBorders>
            <w:shd w:val="clear" w:color="auto" w:fill="auto"/>
            <w:noWrap/>
            <w:vAlign w:val="bottom"/>
            <w:hideMark/>
          </w:tcPr>
          <w:p w14:paraId="05AC752E" w14:textId="77777777" w:rsidR="00FC0AC7" w:rsidRPr="002A7ED2" w:rsidRDefault="00FC0AC7" w:rsidP="00FF5CFB">
            <w:pPr>
              <w:rPr>
                <w:rFonts w:ascii="Calibri" w:hAnsi="Calibri" w:cs="Tahoma"/>
              </w:rPr>
            </w:pPr>
            <w:r w:rsidRPr="002A7ED2">
              <w:rPr>
                <w:rFonts w:ascii="Calibri" w:hAnsi="Calibri" w:cs="Tahoma"/>
              </w:rPr>
              <w:t> </w:t>
            </w:r>
          </w:p>
        </w:tc>
        <w:tc>
          <w:tcPr>
            <w:tcW w:w="2432" w:type="dxa"/>
            <w:tcBorders>
              <w:top w:val="nil"/>
              <w:left w:val="nil"/>
              <w:bottom w:val="single" w:sz="4" w:space="0" w:color="auto"/>
              <w:right w:val="single" w:sz="4" w:space="0" w:color="auto"/>
            </w:tcBorders>
            <w:shd w:val="clear" w:color="auto" w:fill="auto"/>
            <w:noWrap/>
            <w:vAlign w:val="bottom"/>
            <w:hideMark/>
          </w:tcPr>
          <w:p w14:paraId="441815AA" w14:textId="77777777" w:rsidR="00FC0AC7" w:rsidRPr="002A7ED2" w:rsidRDefault="00FC0AC7" w:rsidP="00FF5CFB">
            <w:pPr>
              <w:rPr>
                <w:rFonts w:ascii="Calibri" w:hAnsi="Calibri" w:cs="Tahoma"/>
              </w:rPr>
            </w:pPr>
            <w:r w:rsidRPr="002A7ED2">
              <w:rPr>
                <w:rFonts w:ascii="Calibri" w:hAnsi="Calibri" w:cs="Tahoma"/>
              </w:rPr>
              <w:t> </w:t>
            </w:r>
          </w:p>
        </w:tc>
      </w:tr>
    </w:tbl>
    <w:p w14:paraId="496E5453" w14:textId="77777777" w:rsidR="00044D40" w:rsidRDefault="00044D40" w:rsidP="00FC0AC7">
      <w:pPr>
        <w:rPr>
          <w:rFonts w:ascii="Calibri" w:hAnsi="Calibri" w:cs="Tahoma"/>
        </w:rPr>
      </w:pPr>
    </w:p>
    <w:p w14:paraId="362A7BF0" w14:textId="77777777" w:rsidR="00DF7C34" w:rsidRDefault="00DF7C34" w:rsidP="00FC0AC7">
      <w:pPr>
        <w:rPr>
          <w:rFonts w:ascii="Calibri" w:hAnsi="Calibri" w:cs="Tahoma"/>
        </w:rPr>
        <w:sectPr w:rsidR="00DF7C34" w:rsidSect="002601A0">
          <w:headerReference w:type="default" r:id="rId28"/>
          <w:footerReference w:type="default" r:id="rId29"/>
          <w:pgSz w:w="11906" w:h="16838"/>
          <w:pgMar w:top="567" w:right="567" w:bottom="567" w:left="567" w:header="567" w:footer="567" w:gutter="0"/>
          <w:cols w:space="708"/>
          <w:docGrid w:linePitch="360"/>
        </w:sectPr>
      </w:pPr>
    </w:p>
    <w:p w14:paraId="12AD1FC2" w14:textId="0FABEF49" w:rsidR="0064112D" w:rsidRPr="00971EBD" w:rsidRDefault="0064112D" w:rsidP="00FC0AC7">
      <w:pPr>
        <w:rPr>
          <w:rFonts w:ascii="Calibri" w:hAnsi="Calibri" w:cs="Tahoma"/>
          <w:sz w:val="16"/>
          <w:szCs w:val="16"/>
        </w:rPr>
      </w:pPr>
    </w:p>
    <w:p w14:paraId="589D763A" w14:textId="4A696490" w:rsidR="0064112D" w:rsidRPr="00696EA5" w:rsidRDefault="00A0065A" w:rsidP="0064112D">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t>5</w:t>
      </w:r>
      <w:r w:rsidR="0064112D">
        <w:rPr>
          <w:rFonts w:ascii="Calibri" w:hAnsi="Calibri" w:cs="Calibri"/>
          <w:b/>
          <w:iCs/>
          <w:smallCaps/>
          <w:color w:val="FFFFFF"/>
          <w:sz w:val="28"/>
          <w:szCs w:val="16"/>
        </w:rPr>
        <w:t xml:space="preserve"> - critères de sélection de l’appel à projets avicole</w:t>
      </w:r>
    </w:p>
    <w:p w14:paraId="16A81877" w14:textId="64294B11" w:rsidR="0064112D" w:rsidDel="00971EBD" w:rsidRDefault="0064112D" w:rsidP="00FC0AC7">
      <w:pPr>
        <w:rPr>
          <w:del w:id="3" w:author="Nadia Bigre" w:date="2018-01-12T14:40:00Z"/>
          <w:rFonts w:ascii="Calibri" w:hAnsi="Calibri" w:cs="Tahoma"/>
        </w:rPr>
      </w:pPr>
    </w:p>
    <w:tbl>
      <w:tblPr>
        <w:tblStyle w:val="Grilledutableau"/>
        <w:tblW w:w="16160" w:type="dxa"/>
        <w:tblInd w:w="-34" w:type="dxa"/>
        <w:tblLayout w:type="fixed"/>
        <w:tblLook w:val="04A0" w:firstRow="1" w:lastRow="0" w:firstColumn="1" w:lastColumn="0" w:noHBand="0" w:noVBand="1"/>
      </w:tblPr>
      <w:tblGrid>
        <w:gridCol w:w="1560"/>
        <w:gridCol w:w="1417"/>
        <w:gridCol w:w="2694"/>
        <w:gridCol w:w="425"/>
        <w:gridCol w:w="3402"/>
        <w:gridCol w:w="567"/>
        <w:gridCol w:w="567"/>
        <w:gridCol w:w="850"/>
        <w:gridCol w:w="709"/>
        <w:gridCol w:w="709"/>
        <w:gridCol w:w="567"/>
        <w:gridCol w:w="2693"/>
      </w:tblGrid>
      <w:tr w:rsidR="0064112D" w:rsidRPr="00DA1B1C" w14:paraId="7D4B9C1B" w14:textId="77777777" w:rsidTr="00BB569F">
        <w:trPr>
          <w:trHeight w:val="546"/>
        </w:trPr>
        <w:tc>
          <w:tcPr>
            <w:tcW w:w="2977" w:type="dxa"/>
            <w:gridSpan w:val="2"/>
            <w:vMerge w:val="restart"/>
            <w:shd w:val="clear" w:color="auto" w:fill="D99594" w:themeFill="accent2" w:themeFillTint="99"/>
            <w:vAlign w:val="center"/>
          </w:tcPr>
          <w:p w14:paraId="12B524EE" w14:textId="77777777" w:rsidR="0064112D" w:rsidRPr="00DA1B1C" w:rsidRDefault="0064112D" w:rsidP="00407CB8">
            <w:pPr>
              <w:jc w:val="center"/>
              <w:rPr>
                <w:rFonts w:asciiTheme="minorHAnsi" w:hAnsiTheme="minorHAnsi" w:cstheme="minorHAnsi"/>
                <w:b/>
                <w:sz w:val="19"/>
                <w:szCs w:val="19"/>
              </w:rPr>
            </w:pPr>
            <w:r w:rsidRPr="00DA1B1C">
              <w:rPr>
                <w:rFonts w:asciiTheme="minorHAnsi" w:hAnsiTheme="minorHAnsi" w:cstheme="minorHAnsi"/>
                <w:b/>
                <w:sz w:val="19"/>
                <w:szCs w:val="19"/>
              </w:rPr>
              <w:t>PRINCIPES DE SELECTION</w:t>
            </w:r>
          </w:p>
        </w:tc>
        <w:tc>
          <w:tcPr>
            <w:tcW w:w="3119" w:type="dxa"/>
            <w:gridSpan w:val="2"/>
            <w:vMerge w:val="restart"/>
            <w:shd w:val="clear" w:color="auto" w:fill="D99594" w:themeFill="accent2" w:themeFillTint="99"/>
            <w:vAlign w:val="center"/>
          </w:tcPr>
          <w:p w14:paraId="4A56899D" w14:textId="77777777" w:rsidR="0064112D" w:rsidRPr="00DA1B1C" w:rsidRDefault="0064112D" w:rsidP="00407CB8">
            <w:pPr>
              <w:jc w:val="center"/>
              <w:rPr>
                <w:rFonts w:asciiTheme="minorHAnsi" w:hAnsiTheme="minorHAnsi" w:cstheme="minorHAnsi"/>
                <w:b/>
                <w:sz w:val="19"/>
                <w:szCs w:val="19"/>
              </w:rPr>
            </w:pPr>
            <w:r w:rsidRPr="00DA1B1C">
              <w:rPr>
                <w:rFonts w:asciiTheme="minorHAnsi" w:hAnsiTheme="minorHAnsi" w:cstheme="minorHAnsi"/>
                <w:b/>
                <w:sz w:val="19"/>
                <w:szCs w:val="19"/>
              </w:rPr>
              <w:t>DEFINITION DU CRITERE</w:t>
            </w:r>
          </w:p>
        </w:tc>
        <w:tc>
          <w:tcPr>
            <w:tcW w:w="3969" w:type="dxa"/>
            <w:gridSpan w:val="2"/>
            <w:vMerge w:val="restart"/>
            <w:shd w:val="clear" w:color="auto" w:fill="D99594" w:themeFill="accent2" w:themeFillTint="99"/>
            <w:vAlign w:val="center"/>
          </w:tcPr>
          <w:p w14:paraId="74EA2CFD" w14:textId="77777777" w:rsidR="0064112D" w:rsidRPr="00DA1B1C" w:rsidRDefault="0064112D" w:rsidP="00407CB8">
            <w:pPr>
              <w:jc w:val="center"/>
              <w:rPr>
                <w:rFonts w:asciiTheme="minorHAnsi" w:hAnsiTheme="minorHAnsi" w:cstheme="minorHAnsi"/>
                <w:b/>
                <w:sz w:val="19"/>
                <w:szCs w:val="19"/>
              </w:rPr>
            </w:pPr>
            <w:r w:rsidRPr="00DA1B1C">
              <w:rPr>
                <w:rFonts w:asciiTheme="minorHAnsi" w:hAnsiTheme="minorHAnsi" w:cstheme="minorHAnsi"/>
                <w:b/>
                <w:sz w:val="19"/>
                <w:szCs w:val="19"/>
              </w:rPr>
              <w:t>JUSTIFICATIFS</w:t>
            </w:r>
          </w:p>
        </w:tc>
        <w:tc>
          <w:tcPr>
            <w:tcW w:w="567" w:type="dxa"/>
            <w:vMerge w:val="restart"/>
            <w:shd w:val="clear" w:color="auto" w:fill="D99594" w:themeFill="accent2" w:themeFillTint="99"/>
            <w:vAlign w:val="center"/>
          </w:tcPr>
          <w:p w14:paraId="56CCE7C3" w14:textId="77777777" w:rsidR="0064112D" w:rsidRPr="00044D40" w:rsidRDefault="0064112D" w:rsidP="00407CB8">
            <w:pPr>
              <w:jc w:val="center"/>
              <w:rPr>
                <w:rFonts w:asciiTheme="minorHAnsi" w:hAnsiTheme="minorHAnsi" w:cstheme="minorHAnsi"/>
                <w:b/>
                <w:sz w:val="19"/>
                <w:szCs w:val="19"/>
              </w:rPr>
            </w:pPr>
            <w:r w:rsidRPr="00044D40">
              <w:rPr>
                <w:rFonts w:asciiTheme="minorHAnsi" w:hAnsiTheme="minorHAnsi" w:cstheme="minorHAnsi"/>
                <w:b/>
                <w:sz w:val="19"/>
                <w:szCs w:val="19"/>
              </w:rPr>
              <w:t>PTS</w:t>
            </w:r>
          </w:p>
        </w:tc>
        <w:tc>
          <w:tcPr>
            <w:tcW w:w="5528" w:type="dxa"/>
            <w:gridSpan w:val="5"/>
            <w:shd w:val="clear" w:color="auto" w:fill="BFBFBF" w:themeFill="background1" w:themeFillShade="BF"/>
            <w:vAlign w:val="center"/>
          </w:tcPr>
          <w:p w14:paraId="0DE3F571" w14:textId="77777777" w:rsidR="0064112D" w:rsidRPr="00DA1B1C" w:rsidRDefault="0064112D" w:rsidP="00407CB8">
            <w:pPr>
              <w:jc w:val="center"/>
              <w:rPr>
                <w:rFonts w:asciiTheme="minorHAnsi" w:hAnsiTheme="minorHAnsi" w:cstheme="minorHAnsi"/>
                <w:b/>
                <w:sz w:val="19"/>
                <w:szCs w:val="19"/>
              </w:rPr>
            </w:pPr>
            <w:r w:rsidRPr="00DA1B1C">
              <w:rPr>
                <w:rFonts w:asciiTheme="minorHAnsi" w:hAnsiTheme="minorHAnsi" w:cstheme="minorHAnsi"/>
                <w:b/>
                <w:sz w:val="19"/>
                <w:szCs w:val="19"/>
              </w:rPr>
              <w:t>CADRE RESERVE A l’ADMINISTRATION</w:t>
            </w:r>
          </w:p>
        </w:tc>
      </w:tr>
      <w:tr w:rsidR="00130F40" w:rsidRPr="00DA1B1C" w14:paraId="365EA501" w14:textId="77777777" w:rsidTr="00BB569F">
        <w:trPr>
          <w:trHeight w:val="546"/>
        </w:trPr>
        <w:tc>
          <w:tcPr>
            <w:tcW w:w="2977" w:type="dxa"/>
            <w:gridSpan w:val="2"/>
            <w:vMerge/>
            <w:shd w:val="clear" w:color="auto" w:fill="D99594" w:themeFill="accent2" w:themeFillTint="99"/>
            <w:vAlign w:val="center"/>
          </w:tcPr>
          <w:p w14:paraId="58B0B084" w14:textId="77777777" w:rsidR="0064112D" w:rsidRPr="00DA1B1C" w:rsidRDefault="0064112D" w:rsidP="00407CB8">
            <w:pPr>
              <w:jc w:val="center"/>
              <w:rPr>
                <w:rFonts w:asciiTheme="minorHAnsi" w:hAnsiTheme="minorHAnsi" w:cstheme="minorHAnsi"/>
                <w:b/>
                <w:sz w:val="19"/>
                <w:szCs w:val="19"/>
              </w:rPr>
            </w:pPr>
          </w:p>
        </w:tc>
        <w:tc>
          <w:tcPr>
            <w:tcW w:w="3119" w:type="dxa"/>
            <w:gridSpan w:val="2"/>
            <w:vMerge/>
            <w:shd w:val="clear" w:color="auto" w:fill="D99594" w:themeFill="accent2" w:themeFillTint="99"/>
            <w:vAlign w:val="center"/>
          </w:tcPr>
          <w:p w14:paraId="0D70A9C6" w14:textId="77777777" w:rsidR="0064112D" w:rsidRPr="00DA1B1C" w:rsidRDefault="0064112D" w:rsidP="00407CB8">
            <w:pPr>
              <w:jc w:val="center"/>
              <w:rPr>
                <w:rFonts w:asciiTheme="minorHAnsi" w:hAnsiTheme="minorHAnsi" w:cstheme="minorHAnsi"/>
                <w:b/>
                <w:sz w:val="19"/>
                <w:szCs w:val="19"/>
              </w:rPr>
            </w:pPr>
          </w:p>
        </w:tc>
        <w:tc>
          <w:tcPr>
            <w:tcW w:w="3969" w:type="dxa"/>
            <w:gridSpan w:val="2"/>
            <w:vMerge/>
            <w:shd w:val="clear" w:color="auto" w:fill="D99594" w:themeFill="accent2" w:themeFillTint="99"/>
            <w:vAlign w:val="center"/>
          </w:tcPr>
          <w:p w14:paraId="362DC109" w14:textId="77777777" w:rsidR="0064112D" w:rsidRPr="00DA1B1C" w:rsidRDefault="0064112D" w:rsidP="00407CB8">
            <w:pPr>
              <w:jc w:val="center"/>
              <w:rPr>
                <w:rFonts w:asciiTheme="minorHAnsi" w:hAnsiTheme="minorHAnsi" w:cstheme="minorHAnsi"/>
                <w:b/>
                <w:sz w:val="19"/>
                <w:szCs w:val="19"/>
              </w:rPr>
            </w:pPr>
          </w:p>
        </w:tc>
        <w:tc>
          <w:tcPr>
            <w:tcW w:w="567" w:type="dxa"/>
            <w:vMerge/>
            <w:shd w:val="clear" w:color="auto" w:fill="D99594" w:themeFill="accent2" w:themeFillTint="99"/>
            <w:vAlign w:val="center"/>
          </w:tcPr>
          <w:p w14:paraId="14534147" w14:textId="77777777" w:rsidR="0064112D" w:rsidRPr="00044D40" w:rsidRDefault="0064112D" w:rsidP="00407CB8">
            <w:pPr>
              <w:jc w:val="center"/>
              <w:rPr>
                <w:rFonts w:asciiTheme="minorHAnsi" w:hAnsiTheme="minorHAnsi" w:cstheme="minorHAnsi"/>
                <w:b/>
                <w:sz w:val="19"/>
                <w:szCs w:val="19"/>
              </w:rPr>
            </w:pPr>
          </w:p>
        </w:tc>
        <w:tc>
          <w:tcPr>
            <w:tcW w:w="850" w:type="dxa"/>
            <w:shd w:val="clear" w:color="auto" w:fill="BFBFBF" w:themeFill="background1" w:themeFillShade="BF"/>
            <w:vAlign w:val="center"/>
          </w:tcPr>
          <w:p w14:paraId="58FBED73" w14:textId="77777777" w:rsidR="0064112D" w:rsidRPr="00DA1B1C" w:rsidRDefault="0064112D" w:rsidP="00407CB8">
            <w:pPr>
              <w:jc w:val="center"/>
              <w:rPr>
                <w:rFonts w:asciiTheme="minorHAnsi" w:hAnsiTheme="minorHAnsi" w:cstheme="minorHAnsi"/>
                <w:b/>
                <w:sz w:val="19"/>
                <w:szCs w:val="19"/>
              </w:rPr>
            </w:pPr>
            <w:r>
              <w:rPr>
                <w:rFonts w:asciiTheme="minorHAnsi" w:hAnsiTheme="minorHAnsi" w:cstheme="minorHAnsi"/>
                <w:b/>
                <w:sz w:val="19"/>
                <w:szCs w:val="19"/>
              </w:rPr>
              <w:t>Déjà fournie</w:t>
            </w:r>
          </w:p>
        </w:tc>
        <w:tc>
          <w:tcPr>
            <w:tcW w:w="709" w:type="dxa"/>
            <w:shd w:val="clear" w:color="auto" w:fill="BFBFBF" w:themeFill="background1" w:themeFillShade="BF"/>
            <w:vAlign w:val="center"/>
          </w:tcPr>
          <w:p w14:paraId="53D13882" w14:textId="77777777" w:rsidR="0064112D" w:rsidRPr="00DA1B1C" w:rsidRDefault="0064112D" w:rsidP="00407CB8">
            <w:pPr>
              <w:jc w:val="center"/>
              <w:rPr>
                <w:rFonts w:asciiTheme="minorHAnsi" w:hAnsiTheme="minorHAnsi" w:cstheme="minorHAnsi"/>
                <w:b/>
                <w:sz w:val="19"/>
                <w:szCs w:val="19"/>
              </w:rPr>
            </w:pPr>
            <w:r>
              <w:rPr>
                <w:rFonts w:asciiTheme="minorHAnsi" w:hAnsiTheme="minorHAnsi" w:cstheme="minorHAnsi"/>
                <w:b/>
                <w:sz w:val="19"/>
                <w:szCs w:val="19"/>
              </w:rPr>
              <w:t>Ctrl DDT</w:t>
            </w:r>
          </w:p>
        </w:tc>
        <w:tc>
          <w:tcPr>
            <w:tcW w:w="709" w:type="dxa"/>
            <w:shd w:val="clear" w:color="auto" w:fill="BFBFBF" w:themeFill="background1" w:themeFillShade="BF"/>
            <w:vAlign w:val="center"/>
          </w:tcPr>
          <w:p w14:paraId="1C71A400" w14:textId="77777777" w:rsidR="0064112D" w:rsidRDefault="0064112D" w:rsidP="00407CB8">
            <w:pPr>
              <w:jc w:val="center"/>
              <w:rPr>
                <w:rFonts w:asciiTheme="minorHAnsi" w:hAnsiTheme="minorHAnsi" w:cstheme="minorHAnsi"/>
                <w:b/>
                <w:sz w:val="19"/>
                <w:szCs w:val="19"/>
              </w:rPr>
            </w:pPr>
            <w:proofErr w:type="spellStart"/>
            <w:r>
              <w:rPr>
                <w:rFonts w:asciiTheme="minorHAnsi" w:hAnsiTheme="minorHAnsi" w:cstheme="minorHAnsi"/>
                <w:b/>
                <w:sz w:val="19"/>
                <w:szCs w:val="19"/>
              </w:rPr>
              <w:t>Conf</w:t>
            </w:r>
            <w:proofErr w:type="spellEnd"/>
          </w:p>
          <w:p w14:paraId="4EAD667F" w14:textId="77777777" w:rsidR="0064112D" w:rsidRPr="00DA1B1C" w:rsidRDefault="0064112D" w:rsidP="00407CB8">
            <w:pPr>
              <w:jc w:val="center"/>
              <w:rPr>
                <w:rFonts w:asciiTheme="minorHAnsi" w:hAnsiTheme="minorHAnsi" w:cstheme="minorHAnsi"/>
                <w:b/>
                <w:sz w:val="19"/>
                <w:szCs w:val="19"/>
              </w:rPr>
            </w:pPr>
            <w:r>
              <w:rPr>
                <w:rFonts w:asciiTheme="minorHAnsi" w:hAnsiTheme="minorHAnsi" w:cstheme="minorHAnsi"/>
                <w:b/>
                <w:sz w:val="19"/>
                <w:szCs w:val="19"/>
              </w:rPr>
              <w:t>pce</w:t>
            </w:r>
          </w:p>
        </w:tc>
        <w:tc>
          <w:tcPr>
            <w:tcW w:w="567" w:type="dxa"/>
            <w:shd w:val="clear" w:color="auto" w:fill="D99594" w:themeFill="accent2" w:themeFillTint="99"/>
            <w:vAlign w:val="center"/>
          </w:tcPr>
          <w:p w14:paraId="6D41EF73" w14:textId="77777777" w:rsidR="0064112D" w:rsidRPr="00DA1B1C" w:rsidRDefault="0064112D" w:rsidP="00407CB8">
            <w:pPr>
              <w:jc w:val="center"/>
              <w:rPr>
                <w:rFonts w:asciiTheme="minorHAnsi" w:hAnsiTheme="minorHAnsi" w:cstheme="minorHAnsi"/>
                <w:b/>
                <w:sz w:val="19"/>
                <w:szCs w:val="19"/>
              </w:rPr>
            </w:pPr>
            <w:r>
              <w:rPr>
                <w:rFonts w:asciiTheme="minorHAnsi" w:hAnsiTheme="minorHAnsi" w:cstheme="minorHAnsi"/>
                <w:b/>
                <w:sz w:val="19"/>
                <w:szCs w:val="19"/>
              </w:rPr>
              <w:t>Pts</w:t>
            </w:r>
          </w:p>
        </w:tc>
        <w:tc>
          <w:tcPr>
            <w:tcW w:w="2693" w:type="dxa"/>
            <w:shd w:val="clear" w:color="auto" w:fill="BFBFBF" w:themeFill="background1" w:themeFillShade="BF"/>
            <w:vAlign w:val="center"/>
          </w:tcPr>
          <w:p w14:paraId="158BFC66" w14:textId="77777777" w:rsidR="0064112D" w:rsidRPr="00DA1B1C" w:rsidRDefault="0064112D" w:rsidP="00407CB8">
            <w:pPr>
              <w:jc w:val="center"/>
              <w:rPr>
                <w:rFonts w:asciiTheme="minorHAnsi" w:hAnsiTheme="minorHAnsi" w:cstheme="minorHAnsi"/>
                <w:b/>
                <w:sz w:val="19"/>
                <w:szCs w:val="19"/>
              </w:rPr>
            </w:pPr>
            <w:r>
              <w:rPr>
                <w:rFonts w:asciiTheme="minorHAnsi" w:hAnsiTheme="minorHAnsi" w:cstheme="minorHAnsi"/>
                <w:b/>
                <w:sz w:val="19"/>
                <w:szCs w:val="19"/>
              </w:rPr>
              <w:t>Observations</w:t>
            </w:r>
          </w:p>
        </w:tc>
      </w:tr>
      <w:tr w:rsidR="00130F40" w:rsidRPr="00DA1B1C" w14:paraId="6E41F7DF" w14:textId="77777777" w:rsidTr="00BB569F">
        <w:trPr>
          <w:trHeight w:val="609"/>
        </w:trPr>
        <w:tc>
          <w:tcPr>
            <w:tcW w:w="2977" w:type="dxa"/>
            <w:gridSpan w:val="2"/>
            <w:vMerge w:val="restart"/>
            <w:shd w:val="clear" w:color="auto" w:fill="auto"/>
            <w:vAlign w:val="center"/>
          </w:tcPr>
          <w:p w14:paraId="67ECE9EF" w14:textId="77777777" w:rsidR="0064112D" w:rsidRPr="00DA1B1C" w:rsidRDefault="0064112D" w:rsidP="00407CB8">
            <w:pPr>
              <w:rPr>
                <w:rFonts w:asciiTheme="minorHAnsi" w:hAnsiTheme="minorHAnsi" w:cstheme="minorHAnsi"/>
                <w:b/>
                <w:sz w:val="19"/>
                <w:szCs w:val="19"/>
              </w:rPr>
            </w:pPr>
            <w:r w:rsidRPr="00DA1B1C">
              <w:rPr>
                <w:rFonts w:asciiTheme="minorHAnsi" w:hAnsiTheme="minorHAnsi" w:cstheme="minorHAnsi"/>
                <w:b/>
                <w:bCs/>
                <w:sz w:val="19"/>
                <w:szCs w:val="19"/>
              </w:rPr>
              <w:t>Renouvellement générationnel</w:t>
            </w:r>
          </w:p>
        </w:tc>
        <w:tc>
          <w:tcPr>
            <w:tcW w:w="2694" w:type="dxa"/>
            <w:vMerge w:val="restart"/>
            <w:shd w:val="clear" w:color="auto" w:fill="auto"/>
          </w:tcPr>
          <w:p w14:paraId="06D7561C" w14:textId="77777777" w:rsidR="0064112D" w:rsidRPr="00DA1B1C" w:rsidRDefault="0064112D" w:rsidP="00407CB8">
            <w:pPr>
              <w:jc w:val="both"/>
              <w:rPr>
                <w:rFonts w:asciiTheme="minorHAnsi" w:hAnsiTheme="minorHAnsi"/>
                <w:sz w:val="19"/>
                <w:szCs w:val="19"/>
              </w:rPr>
            </w:pPr>
            <w:r w:rsidRPr="00DA1B1C">
              <w:rPr>
                <w:rFonts w:asciiTheme="minorHAnsi" w:hAnsiTheme="minorHAnsi"/>
                <w:sz w:val="19"/>
                <w:szCs w:val="19"/>
              </w:rPr>
              <w:t>Projet porté par une exploitation comprenant au moins un nouvel installé (NI) ou un jeune agriculteur (JA) au moment de la demande d’aide</w:t>
            </w:r>
          </w:p>
        </w:tc>
        <w:tc>
          <w:tcPr>
            <w:tcW w:w="425" w:type="dxa"/>
            <w:vMerge w:val="restart"/>
            <w:vAlign w:val="center"/>
          </w:tcPr>
          <w:p w14:paraId="0E0F3350" w14:textId="77777777" w:rsidR="0064112D" w:rsidRPr="00DA1B1C"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vMerge w:val="restart"/>
            <w:shd w:val="clear" w:color="auto" w:fill="auto"/>
          </w:tcPr>
          <w:p w14:paraId="78302DF2" w14:textId="77777777" w:rsidR="0064112D" w:rsidRDefault="0064112D" w:rsidP="00407CB8">
            <w:pPr>
              <w:jc w:val="both"/>
              <w:rPr>
                <w:rFonts w:asciiTheme="minorHAnsi" w:hAnsiTheme="minorHAnsi"/>
                <w:sz w:val="19"/>
                <w:szCs w:val="19"/>
              </w:rPr>
            </w:pPr>
            <w:r>
              <w:rPr>
                <w:rFonts w:asciiTheme="minorHAnsi" w:hAnsiTheme="minorHAnsi"/>
                <w:sz w:val="19"/>
                <w:szCs w:val="19"/>
              </w:rPr>
              <w:t>NI : a</w:t>
            </w:r>
            <w:r w:rsidRPr="00DA1B1C">
              <w:rPr>
                <w:rFonts w:asciiTheme="minorHAnsi" w:hAnsiTheme="minorHAnsi"/>
                <w:sz w:val="19"/>
                <w:szCs w:val="19"/>
              </w:rPr>
              <w:t xml:space="preserve">ttestation MSA comportant la 1ère date d’inscription auprès de la MSA en tant que chef d’exploitation </w:t>
            </w:r>
          </w:p>
          <w:p w14:paraId="6B5F8B5B" w14:textId="77777777" w:rsidR="0064112D" w:rsidRDefault="0064112D" w:rsidP="00407CB8">
            <w:pPr>
              <w:jc w:val="both"/>
              <w:rPr>
                <w:rFonts w:asciiTheme="minorHAnsi" w:hAnsiTheme="minorHAnsi"/>
                <w:sz w:val="19"/>
                <w:szCs w:val="19"/>
              </w:rPr>
            </w:pPr>
          </w:p>
          <w:p w14:paraId="4B72185F" w14:textId="77777777" w:rsidR="0064112D" w:rsidRPr="00DA1B1C" w:rsidRDefault="0064112D" w:rsidP="00407CB8">
            <w:pPr>
              <w:jc w:val="both"/>
              <w:rPr>
                <w:rFonts w:asciiTheme="minorHAnsi" w:hAnsiTheme="minorHAnsi"/>
                <w:sz w:val="19"/>
                <w:szCs w:val="19"/>
              </w:rPr>
            </w:pPr>
            <w:r>
              <w:rPr>
                <w:rFonts w:asciiTheme="minorHAnsi" w:hAnsiTheme="minorHAnsi"/>
                <w:sz w:val="19"/>
                <w:szCs w:val="19"/>
              </w:rPr>
              <w:t>JA : a</w:t>
            </w:r>
            <w:r w:rsidRPr="00DA1B1C">
              <w:rPr>
                <w:rFonts w:asciiTheme="minorHAnsi" w:hAnsiTheme="minorHAnsi"/>
                <w:sz w:val="19"/>
                <w:szCs w:val="19"/>
              </w:rPr>
              <w:t xml:space="preserve">ttestation MSA comportant la 1ère date d’inscription auprès de la MSA en tant que chef d’exploitation </w:t>
            </w:r>
            <w:r>
              <w:rPr>
                <w:rFonts w:asciiTheme="minorHAnsi" w:hAnsiTheme="minorHAnsi"/>
                <w:sz w:val="19"/>
                <w:szCs w:val="19"/>
              </w:rPr>
              <w:t xml:space="preserve">ou </w:t>
            </w:r>
            <w:r w:rsidRPr="00DA1B1C">
              <w:rPr>
                <w:rFonts w:asciiTheme="minorHAnsi" w:hAnsiTheme="minorHAnsi"/>
                <w:sz w:val="19"/>
                <w:szCs w:val="19"/>
              </w:rPr>
              <w:t>avis favorable de la CDOA</w:t>
            </w:r>
          </w:p>
        </w:tc>
        <w:tc>
          <w:tcPr>
            <w:tcW w:w="567" w:type="dxa"/>
            <w:shd w:val="clear" w:color="auto" w:fill="auto"/>
            <w:vAlign w:val="center"/>
          </w:tcPr>
          <w:p w14:paraId="731DC728" w14:textId="77777777" w:rsidR="0064112D" w:rsidRPr="00DA1B1C"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567" w:type="dxa"/>
            <w:vMerge w:val="restart"/>
            <w:shd w:val="clear" w:color="auto" w:fill="D99594" w:themeFill="accent2" w:themeFillTint="99"/>
            <w:vAlign w:val="center"/>
          </w:tcPr>
          <w:p w14:paraId="586E30C8" w14:textId="77777777" w:rsidR="0064112D" w:rsidRPr="00044D40" w:rsidRDefault="0064112D" w:rsidP="00407CB8">
            <w:pPr>
              <w:jc w:val="center"/>
              <w:rPr>
                <w:rFonts w:asciiTheme="minorHAnsi" w:hAnsiTheme="minorHAnsi" w:cstheme="minorHAnsi"/>
                <w:b/>
                <w:sz w:val="19"/>
                <w:szCs w:val="19"/>
              </w:rPr>
            </w:pPr>
            <w:r w:rsidRPr="00044D40">
              <w:rPr>
                <w:rFonts w:asciiTheme="minorHAnsi" w:hAnsiTheme="minorHAnsi" w:cstheme="minorHAnsi"/>
                <w:b/>
                <w:sz w:val="19"/>
                <w:szCs w:val="19"/>
              </w:rPr>
              <w:t>70</w:t>
            </w:r>
          </w:p>
        </w:tc>
        <w:tc>
          <w:tcPr>
            <w:tcW w:w="850" w:type="dxa"/>
            <w:shd w:val="clear" w:color="auto" w:fill="BFBFBF" w:themeFill="background1" w:themeFillShade="BF"/>
            <w:vAlign w:val="center"/>
          </w:tcPr>
          <w:p w14:paraId="16524E30" w14:textId="77777777" w:rsidR="0064112D" w:rsidRPr="00DA1B1C" w:rsidRDefault="0064112D" w:rsidP="00407CB8">
            <w:pPr>
              <w:jc w:val="center"/>
              <w:rPr>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709" w:type="dxa"/>
            <w:shd w:val="clear" w:color="auto" w:fill="BFBFBF" w:themeFill="background1" w:themeFillShade="BF"/>
            <w:vAlign w:val="center"/>
          </w:tcPr>
          <w:p w14:paraId="6E8E3FA2" w14:textId="77777777" w:rsidR="0064112D" w:rsidRPr="00DA1B1C" w:rsidRDefault="0064112D" w:rsidP="00407CB8">
            <w:pPr>
              <w:jc w:val="center"/>
              <w:rPr>
                <w:ins w:id="4" w:author="Nadia Bigre" w:date="2018-01-11T12:18:00Z"/>
                <w:rFonts w:asciiTheme="minorHAnsi" w:hAnsiTheme="minorHAnsi" w:cstheme="minorHAnsi"/>
                <w:sz w:val="19"/>
                <w:szCs w:val="19"/>
              </w:rPr>
            </w:pPr>
            <w:r w:rsidRPr="000A6C0C">
              <w:rPr>
                <w:rFonts w:asciiTheme="minorHAnsi" w:hAnsiTheme="minorHAnsi"/>
                <w:sz w:val="19"/>
                <w:szCs w:val="19"/>
              </w:rPr>
              <w:fldChar w:fldCharType="begin">
                <w:ffData>
                  <w:name w:val=""/>
                  <w:enabled/>
                  <w:calcOnExit w:val="0"/>
                  <w:checkBox>
                    <w:sizeAuto/>
                    <w:default w:val="0"/>
                  </w:checkBox>
                </w:ffData>
              </w:fldChar>
            </w:r>
            <w:r w:rsidRPr="000A6C0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0A6C0C">
              <w:rPr>
                <w:rFonts w:asciiTheme="minorHAnsi" w:hAnsiTheme="minorHAnsi"/>
                <w:sz w:val="19"/>
                <w:szCs w:val="19"/>
              </w:rPr>
              <w:fldChar w:fldCharType="end"/>
            </w:r>
          </w:p>
        </w:tc>
        <w:tc>
          <w:tcPr>
            <w:tcW w:w="709" w:type="dxa"/>
            <w:shd w:val="clear" w:color="auto" w:fill="BFBFBF" w:themeFill="background1" w:themeFillShade="BF"/>
            <w:vAlign w:val="center"/>
          </w:tcPr>
          <w:p w14:paraId="622C0C88" w14:textId="77777777" w:rsidR="0064112D" w:rsidRPr="00DA1B1C" w:rsidRDefault="0064112D" w:rsidP="00407CB8">
            <w:pPr>
              <w:jc w:val="center"/>
              <w:rPr>
                <w:rFonts w:asciiTheme="minorHAnsi" w:hAnsiTheme="minorHAnsi" w:cstheme="minorHAnsi"/>
                <w:sz w:val="19"/>
                <w:szCs w:val="19"/>
              </w:rPr>
            </w:pPr>
            <w:r w:rsidRPr="000A6C0C">
              <w:rPr>
                <w:rFonts w:asciiTheme="minorHAnsi" w:hAnsiTheme="minorHAnsi"/>
                <w:sz w:val="19"/>
                <w:szCs w:val="19"/>
              </w:rPr>
              <w:fldChar w:fldCharType="begin">
                <w:ffData>
                  <w:name w:val=""/>
                  <w:enabled/>
                  <w:calcOnExit w:val="0"/>
                  <w:checkBox>
                    <w:sizeAuto/>
                    <w:default w:val="0"/>
                  </w:checkBox>
                </w:ffData>
              </w:fldChar>
            </w:r>
            <w:r w:rsidRPr="000A6C0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0A6C0C">
              <w:rPr>
                <w:rFonts w:asciiTheme="minorHAnsi" w:hAnsiTheme="minorHAnsi"/>
                <w:sz w:val="19"/>
                <w:szCs w:val="19"/>
              </w:rPr>
              <w:fldChar w:fldCharType="end"/>
            </w:r>
          </w:p>
        </w:tc>
        <w:tc>
          <w:tcPr>
            <w:tcW w:w="567" w:type="dxa"/>
            <w:vMerge w:val="restart"/>
            <w:shd w:val="clear" w:color="auto" w:fill="D99594" w:themeFill="accent2" w:themeFillTint="99"/>
            <w:vAlign w:val="center"/>
          </w:tcPr>
          <w:p w14:paraId="4EE99FC9" w14:textId="77777777" w:rsidR="0064112D" w:rsidRPr="00DA1B1C" w:rsidRDefault="0064112D"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73A3CED0" w14:textId="77777777" w:rsidR="0064112D" w:rsidRPr="00DA1B1C" w:rsidRDefault="0064112D" w:rsidP="00407CB8">
            <w:pPr>
              <w:jc w:val="center"/>
              <w:rPr>
                <w:rFonts w:asciiTheme="minorHAnsi" w:hAnsiTheme="minorHAnsi" w:cstheme="minorHAnsi"/>
                <w:sz w:val="19"/>
                <w:szCs w:val="19"/>
              </w:rPr>
            </w:pPr>
          </w:p>
        </w:tc>
      </w:tr>
      <w:tr w:rsidR="00130F40" w:rsidRPr="00DA1B1C" w14:paraId="0824EF4A" w14:textId="77777777" w:rsidTr="00BB569F">
        <w:trPr>
          <w:trHeight w:val="609"/>
        </w:trPr>
        <w:tc>
          <w:tcPr>
            <w:tcW w:w="2977" w:type="dxa"/>
            <w:gridSpan w:val="2"/>
            <w:vMerge/>
            <w:shd w:val="clear" w:color="auto" w:fill="auto"/>
            <w:vAlign w:val="center"/>
          </w:tcPr>
          <w:p w14:paraId="73CF1F05" w14:textId="77777777" w:rsidR="0064112D" w:rsidRPr="00DA1B1C" w:rsidRDefault="0064112D" w:rsidP="00407CB8">
            <w:pPr>
              <w:rPr>
                <w:rFonts w:asciiTheme="minorHAnsi" w:hAnsiTheme="minorHAnsi" w:cstheme="minorHAnsi"/>
                <w:b/>
                <w:bCs/>
                <w:sz w:val="19"/>
                <w:szCs w:val="19"/>
              </w:rPr>
            </w:pPr>
          </w:p>
        </w:tc>
        <w:tc>
          <w:tcPr>
            <w:tcW w:w="2694" w:type="dxa"/>
            <w:vMerge/>
            <w:shd w:val="clear" w:color="auto" w:fill="auto"/>
          </w:tcPr>
          <w:p w14:paraId="6BE5EA24" w14:textId="77777777" w:rsidR="0064112D" w:rsidRPr="00DA1B1C" w:rsidRDefault="0064112D" w:rsidP="00407CB8">
            <w:pPr>
              <w:jc w:val="both"/>
              <w:rPr>
                <w:rFonts w:asciiTheme="minorHAnsi" w:hAnsiTheme="minorHAnsi"/>
                <w:sz w:val="19"/>
                <w:szCs w:val="19"/>
              </w:rPr>
            </w:pPr>
          </w:p>
        </w:tc>
        <w:tc>
          <w:tcPr>
            <w:tcW w:w="425" w:type="dxa"/>
            <w:vMerge/>
            <w:vAlign w:val="center"/>
          </w:tcPr>
          <w:p w14:paraId="6E54537F" w14:textId="77777777" w:rsidR="0064112D" w:rsidRPr="00DA1B1C" w:rsidRDefault="0064112D" w:rsidP="00407CB8">
            <w:pPr>
              <w:jc w:val="center"/>
              <w:rPr>
                <w:rFonts w:asciiTheme="minorHAnsi" w:hAnsiTheme="minorHAnsi"/>
                <w:sz w:val="19"/>
                <w:szCs w:val="19"/>
              </w:rPr>
            </w:pPr>
          </w:p>
        </w:tc>
        <w:tc>
          <w:tcPr>
            <w:tcW w:w="3402" w:type="dxa"/>
            <w:vMerge/>
            <w:shd w:val="clear" w:color="auto" w:fill="auto"/>
          </w:tcPr>
          <w:p w14:paraId="3414290C" w14:textId="77777777" w:rsidR="0064112D" w:rsidRDefault="0064112D" w:rsidP="00407CB8">
            <w:pPr>
              <w:jc w:val="both"/>
              <w:rPr>
                <w:rFonts w:asciiTheme="minorHAnsi" w:hAnsiTheme="minorHAnsi"/>
                <w:sz w:val="19"/>
                <w:szCs w:val="19"/>
              </w:rPr>
            </w:pPr>
          </w:p>
        </w:tc>
        <w:tc>
          <w:tcPr>
            <w:tcW w:w="567" w:type="dxa"/>
            <w:shd w:val="clear" w:color="auto" w:fill="auto"/>
            <w:vAlign w:val="center"/>
          </w:tcPr>
          <w:p w14:paraId="04777938" w14:textId="77777777" w:rsidR="0064112D" w:rsidRPr="00DA1B1C"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567" w:type="dxa"/>
            <w:vMerge/>
            <w:shd w:val="clear" w:color="auto" w:fill="D99594" w:themeFill="accent2" w:themeFillTint="99"/>
            <w:vAlign w:val="center"/>
          </w:tcPr>
          <w:p w14:paraId="7672143C" w14:textId="77777777" w:rsidR="0064112D" w:rsidRPr="00044D40" w:rsidRDefault="0064112D" w:rsidP="00407CB8">
            <w:pPr>
              <w:jc w:val="center"/>
              <w:rPr>
                <w:rFonts w:asciiTheme="minorHAnsi" w:hAnsiTheme="minorHAnsi" w:cstheme="minorHAnsi"/>
                <w:b/>
                <w:sz w:val="19"/>
                <w:szCs w:val="19"/>
              </w:rPr>
            </w:pPr>
          </w:p>
        </w:tc>
        <w:tc>
          <w:tcPr>
            <w:tcW w:w="850" w:type="dxa"/>
            <w:shd w:val="clear" w:color="auto" w:fill="BFBFBF" w:themeFill="background1" w:themeFillShade="BF"/>
            <w:vAlign w:val="center"/>
          </w:tcPr>
          <w:p w14:paraId="117F3929" w14:textId="77777777" w:rsidR="0064112D" w:rsidRPr="00DA1B1C" w:rsidRDefault="0064112D" w:rsidP="00407CB8">
            <w:pPr>
              <w:jc w:val="center"/>
              <w:rPr>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709" w:type="dxa"/>
            <w:shd w:val="clear" w:color="auto" w:fill="BFBFBF" w:themeFill="background1" w:themeFillShade="BF"/>
            <w:vAlign w:val="center"/>
          </w:tcPr>
          <w:p w14:paraId="58C09B02" w14:textId="77777777" w:rsidR="0064112D" w:rsidRPr="00DA1B1C" w:rsidRDefault="0064112D" w:rsidP="00407CB8">
            <w:pPr>
              <w:jc w:val="center"/>
              <w:rPr>
                <w:ins w:id="5" w:author="Nadia Bigre" w:date="2018-01-11T12:18:00Z"/>
                <w:rFonts w:asciiTheme="minorHAnsi" w:hAnsiTheme="minorHAnsi" w:cstheme="minorHAnsi"/>
                <w:sz w:val="19"/>
                <w:szCs w:val="19"/>
              </w:rPr>
            </w:pPr>
            <w:r w:rsidRPr="001161A7">
              <w:rPr>
                <w:rFonts w:asciiTheme="minorHAnsi" w:hAnsiTheme="minorHAnsi"/>
                <w:sz w:val="19"/>
                <w:szCs w:val="19"/>
              </w:rPr>
              <w:fldChar w:fldCharType="begin">
                <w:ffData>
                  <w:name w:val=""/>
                  <w:enabled/>
                  <w:calcOnExit w:val="0"/>
                  <w:checkBox>
                    <w:sizeAuto/>
                    <w:default w:val="0"/>
                  </w:checkBox>
                </w:ffData>
              </w:fldChar>
            </w:r>
            <w:r w:rsidRPr="001161A7">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1161A7">
              <w:rPr>
                <w:rFonts w:asciiTheme="minorHAnsi" w:hAnsiTheme="minorHAnsi"/>
                <w:sz w:val="19"/>
                <w:szCs w:val="19"/>
              </w:rPr>
              <w:fldChar w:fldCharType="end"/>
            </w:r>
          </w:p>
        </w:tc>
        <w:tc>
          <w:tcPr>
            <w:tcW w:w="709" w:type="dxa"/>
            <w:shd w:val="clear" w:color="auto" w:fill="BFBFBF" w:themeFill="background1" w:themeFillShade="BF"/>
            <w:vAlign w:val="center"/>
          </w:tcPr>
          <w:p w14:paraId="70076FA5" w14:textId="77777777" w:rsidR="0064112D" w:rsidRPr="00DA1B1C" w:rsidRDefault="0064112D" w:rsidP="00407CB8">
            <w:pPr>
              <w:jc w:val="center"/>
              <w:rPr>
                <w:rFonts w:asciiTheme="minorHAnsi" w:hAnsiTheme="minorHAnsi" w:cstheme="minorHAnsi"/>
                <w:sz w:val="19"/>
                <w:szCs w:val="19"/>
              </w:rPr>
            </w:pPr>
            <w:r w:rsidRPr="001161A7">
              <w:rPr>
                <w:rFonts w:asciiTheme="minorHAnsi" w:hAnsiTheme="minorHAnsi"/>
                <w:sz w:val="19"/>
                <w:szCs w:val="19"/>
              </w:rPr>
              <w:fldChar w:fldCharType="begin">
                <w:ffData>
                  <w:name w:val=""/>
                  <w:enabled/>
                  <w:calcOnExit w:val="0"/>
                  <w:checkBox>
                    <w:sizeAuto/>
                    <w:default w:val="0"/>
                  </w:checkBox>
                </w:ffData>
              </w:fldChar>
            </w:r>
            <w:r w:rsidRPr="001161A7">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1161A7">
              <w:rPr>
                <w:rFonts w:asciiTheme="minorHAnsi" w:hAnsiTheme="minorHAnsi"/>
                <w:sz w:val="19"/>
                <w:szCs w:val="19"/>
              </w:rPr>
              <w:fldChar w:fldCharType="end"/>
            </w:r>
          </w:p>
        </w:tc>
        <w:tc>
          <w:tcPr>
            <w:tcW w:w="567" w:type="dxa"/>
            <w:vMerge/>
            <w:shd w:val="clear" w:color="auto" w:fill="D99594" w:themeFill="accent2" w:themeFillTint="99"/>
            <w:vAlign w:val="center"/>
          </w:tcPr>
          <w:p w14:paraId="6852F790" w14:textId="77777777" w:rsidR="0064112D" w:rsidRPr="00DA1B1C" w:rsidRDefault="0064112D"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51F03B6F" w14:textId="77777777" w:rsidR="0064112D" w:rsidRPr="00DA1B1C" w:rsidRDefault="0064112D" w:rsidP="00407CB8">
            <w:pPr>
              <w:jc w:val="center"/>
              <w:rPr>
                <w:rFonts w:asciiTheme="minorHAnsi" w:hAnsiTheme="minorHAnsi" w:cstheme="minorHAnsi"/>
                <w:sz w:val="19"/>
                <w:szCs w:val="19"/>
              </w:rPr>
            </w:pPr>
          </w:p>
        </w:tc>
      </w:tr>
      <w:tr w:rsidR="00130F40" w:rsidRPr="00DA1B1C" w14:paraId="585822B6" w14:textId="77777777" w:rsidTr="00BB569F">
        <w:trPr>
          <w:trHeight w:val="954"/>
        </w:trPr>
        <w:tc>
          <w:tcPr>
            <w:tcW w:w="2977" w:type="dxa"/>
            <w:gridSpan w:val="2"/>
            <w:vMerge/>
            <w:shd w:val="clear" w:color="auto" w:fill="auto"/>
            <w:vAlign w:val="center"/>
          </w:tcPr>
          <w:p w14:paraId="0BFC94D2" w14:textId="77777777" w:rsidR="0064112D" w:rsidRPr="00DA1B1C" w:rsidRDefault="0064112D" w:rsidP="00407CB8">
            <w:pPr>
              <w:rPr>
                <w:rFonts w:asciiTheme="minorHAnsi" w:hAnsiTheme="minorHAnsi" w:cstheme="minorHAnsi"/>
                <w:b/>
                <w:bCs/>
                <w:sz w:val="19"/>
                <w:szCs w:val="19"/>
              </w:rPr>
            </w:pPr>
          </w:p>
        </w:tc>
        <w:tc>
          <w:tcPr>
            <w:tcW w:w="2694" w:type="dxa"/>
            <w:shd w:val="clear" w:color="auto" w:fill="auto"/>
          </w:tcPr>
          <w:p w14:paraId="73E5F2D6" w14:textId="77777777" w:rsidR="0064112D" w:rsidRPr="00DA1B1C" w:rsidRDefault="0064112D" w:rsidP="00407CB8">
            <w:pPr>
              <w:jc w:val="both"/>
              <w:rPr>
                <w:rFonts w:asciiTheme="minorHAnsi" w:hAnsiTheme="minorHAnsi"/>
                <w:sz w:val="19"/>
                <w:szCs w:val="19"/>
              </w:rPr>
            </w:pPr>
            <w:r w:rsidRPr="00DA1B1C">
              <w:rPr>
                <w:rFonts w:asciiTheme="minorHAnsi" w:hAnsiTheme="minorHAnsi"/>
                <w:sz w:val="19"/>
                <w:szCs w:val="19"/>
              </w:rPr>
              <w:t>Projet porté par un exploitant inscrit au Répertoire Départ Installation et ayant réalisé un « diagnostic d’exploitation à céder » dans le cadre du volet 5 du dispositif AITA (Accompagnement à l’Installation Transmission en Agriculture) au moment de la demande d’aide</w:t>
            </w:r>
          </w:p>
        </w:tc>
        <w:tc>
          <w:tcPr>
            <w:tcW w:w="425" w:type="dxa"/>
            <w:vAlign w:val="center"/>
          </w:tcPr>
          <w:p w14:paraId="57A1DE92" w14:textId="77777777" w:rsidR="0064112D" w:rsidRPr="00DA1B1C"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shd w:val="clear" w:color="auto" w:fill="auto"/>
          </w:tcPr>
          <w:p w14:paraId="77E4775A" w14:textId="77777777" w:rsidR="0064112D" w:rsidRDefault="0064112D" w:rsidP="00407CB8">
            <w:pPr>
              <w:jc w:val="both"/>
              <w:rPr>
                <w:rFonts w:asciiTheme="minorHAnsi" w:hAnsiTheme="minorHAnsi"/>
                <w:sz w:val="19"/>
                <w:szCs w:val="19"/>
              </w:rPr>
            </w:pPr>
          </w:p>
          <w:p w14:paraId="12C3C29E" w14:textId="77777777" w:rsidR="0064112D" w:rsidRPr="00DA1B1C" w:rsidRDefault="0064112D" w:rsidP="00407CB8">
            <w:pPr>
              <w:jc w:val="both"/>
              <w:rPr>
                <w:rFonts w:asciiTheme="minorHAnsi" w:hAnsiTheme="minorHAnsi"/>
                <w:sz w:val="19"/>
                <w:szCs w:val="19"/>
              </w:rPr>
            </w:pPr>
            <w:r w:rsidRPr="00DA1B1C">
              <w:rPr>
                <w:rFonts w:asciiTheme="minorHAnsi" w:hAnsiTheme="minorHAnsi"/>
                <w:sz w:val="19"/>
                <w:szCs w:val="19"/>
              </w:rPr>
              <w:t>Copie de la dernière page du « diagnostic d’exploitation à céder » mentionnant l’inscription au RDI (signature exploitant et structure d’accompagnement)</w:t>
            </w:r>
          </w:p>
        </w:tc>
        <w:tc>
          <w:tcPr>
            <w:tcW w:w="567" w:type="dxa"/>
            <w:shd w:val="clear" w:color="auto" w:fill="auto"/>
            <w:vAlign w:val="center"/>
          </w:tcPr>
          <w:p w14:paraId="7B0DD1E1" w14:textId="77777777" w:rsidR="0064112D" w:rsidRPr="00DA1B1C"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567" w:type="dxa"/>
            <w:vMerge/>
            <w:shd w:val="clear" w:color="auto" w:fill="D99594" w:themeFill="accent2" w:themeFillTint="99"/>
            <w:vAlign w:val="center"/>
          </w:tcPr>
          <w:p w14:paraId="5C39A491" w14:textId="77777777" w:rsidR="0064112D" w:rsidRPr="00044D40" w:rsidRDefault="0064112D" w:rsidP="00407CB8">
            <w:pPr>
              <w:jc w:val="center"/>
              <w:rPr>
                <w:rFonts w:asciiTheme="minorHAnsi" w:hAnsiTheme="minorHAnsi" w:cstheme="minorHAnsi"/>
                <w:b/>
                <w:sz w:val="19"/>
                <w:szCs w:val="19"/>
              </w:rPr>
            </w:pPr>
          </w:p>
        </w:tc>
        <w:tc>
          <w:tcPr>
            <w:tcW w:w="850" w:type="dxa"/>
            <w:shd w:val="clear" w:color="auto" w:fill="BFBFBF" w:themeFill="background1" w:themeFillShade="BF"/>
            <w:vAlign w:val="center"/>
          </w:tcPr>
          <w:p w14:paraId="2A6B2405" w14:textId="77777777" w:rsidR="0064112D" w:rsidRPr="00DA1B1C" w:rsidRDefault="0064112D" w:rsidP="00407CB8">
            <w:pPr>
              <w:jc w:val="center"/>
              <w:rPr>
                <w:rFonts w:asciiTheme="minorHAnsi" w:hAnsiTheme="minorHAnsi" w:cstheme="minorHAnsi"/>
                <w:sz w:val="19"/>
                <w:szCs w:val="19"/>
              </w:rPr>
            </w:pPr>
            <w:r w:rsidRPr="001B401E">
              <w:rPr>
                <w:rFonts w:asciiTheme="minorHAnsi" w:hAnsiTheme="minorHAnsi"/>
                <w:sz w:val="19"/>
                <w:szCs w:val="19"/>
              </w:rPr>
              <w:fldChar w:fldCharType="begin">
                <w:ffData>
                  <w:name w:val=""/>
                  <w:enabled/>
                  <w:calcOnExit w:val="0"/>
                  <w:checkBox>
                    <w:sizeAuto/>
                    <w:default w:val="0"/>
                  </w:checkBox>
                </w:ffData>
              </w:fldChar>
            </w:r>
            <w:r w:rsidRPr="001B401E">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1B401E">
              <w:rPr>
                <w:rFonts w:asciiTheme="minorHAnsi" w:hAnsiTheme="minorHAnsi"/>
                <w:sz w:val="19"/>
                <w:szCs w:val="19"/>
              </w:rPr>
              <w:fldChar w:fldCharType="end"/>
            </w:r>
          </w:p>
        </w:tc>
        <w:tc>
          <w:tcPr>
            <w:tcW w:w="709" w:type="dxa"/>
            <w:shd w:val="clear" w:color="auto" w:fill="BFBFBF" w:themeFill="background1" w:themeFillShade="BF"/>
            <w:vAlign w:val="center"/>
          </w:tcPr>
          <w:p w14:paraId="6B51A962" w14:textId="77777777" w:rsidR="0064112D" w:rsidRPr="00DA1B1C" w:rsidRDefault="0064112D" w:rsidP="00407CB8">
            <w:pPr>
              <w:jc w:val="center"/>
              <w:rPr>
                <w:ins w:id="6" w:author="Nadia Bigre" w:date="2018-01-11T12:18:00Z"/>
                <w:rFonts w:asciiTheme="minorHAnsi" w:hAnsiTheme="minorHAnsi" w:cstheme="minorHAnsi"/>
                <w:sz w:val="19"/>
                <w:szCs w:val="19"/>
              </w:rPr>
            </w:pPr>
            <w:r w:rsidRPr="001B401E">
              <w:rPr>
                <w:rFonts w:asciiTheme="minorHAnsi" w:hAnsiTheme="minorHAnsi"/>
                <w:sz w:val="19"/>
                <w:szCs w:val="19"/>
              </w:rPr>
              <w:fldChar w:fldCharType="begin">
                <w:ffData>
                  <w:name w:val=""/>
                  <w:enabled/>
                  <w:calcOnExit w:val="0"/>
                  <w:checkBox>
                    <w:sizeAuto/>
                    <w:default w:val="0"/>
                  </w:checkBox>
                </w:ffData>
              </w:fldChar>
            </w:r>
            <w:r w:rsidRPr="001B401E">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1B401E">
              <w:rPr>
                <w:rFonts w:asciiTheme="minorHAnsi" w:hAnsiTheme="minorHAnsi"/>
                <w:sz w:val="19"/>
                <w:szCs w:val="19"/>
              </w:rPr>
              <w:fldChar w:fldCharType="end"/>
            </w:r>
          </w:p>
        </w:tc>
        <w:tc>
          <w:tcPr>
            <w:tcW w:w="709" w:type="dxa"/>
            <w:shd w:val="clear" w:color="auto" w:fill="BFBFBF" w:themeFill="background1" w:themeFillShade="BF"/>
            <w:vAlign w:val="center"/>
          </w:tcPr>
          <w:p w14:paraId="36DBFF13" w14:textId="77777777" w:rsidR="0064112D" w:rsidRPr="00DA1B1C" w:rsidRDefault="0064112D" w:rsidP="00407CB8">
            <w:pPr>
              <w:jc w:val="center"/>
              <w:rPr>
                <w:rFonts w:asciiTheme="minorHAnsi" w:hAnsiTheme="minorHAnsi" w:cstheme="minorHAnsi"/>
                <w:sz w:val="19"/>
                <w:szCs w:val="19"/>
              </w:rPr>
            </w:pPr>
            <w:r w:rsidRPr="001B401E">
              <w:rPr>
                <w:rFonts w:asciiTheme="minorHAnsi" w:hAnsiTheme="minorHAnsi"/>
                <w:sz w:val="19"/>
                <w:szCs w:val="19"/>
              </w:rPr>
              <w:fldChar w:fldCharType="begin">
                <w:ffData>
                  <w:name w:val=""/>
                  <w:enabled/>
                  <w:calcOnExit w:val="0"/>
                  <w:checkBox>
                    <w:sizeAuto/>
                    <w:default w:val="0"/>
                  </w:checkBox>
                </w:ffData>
              </w:fldChar>
            </w:r>
            <w:r w:rsidRPr="001B401E">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1B401E">
              <w:rPr>
                <w:rFonts w:asciiTheme="minorHAnsi" w:hAnsiTheme="minorHAnsi"/>
                <w:sz w:val="19"/>
                <w:szCs w:val="19"/>
              </w:rPr>
              <w:fldChar w:fldCharType="end"/>
            </w:r>
          </w:p>
        </w:tc>
        <w:tc>
          <w:tcPr>
            <w:tcW w:w="567" w:type="dxa"/>
            <w:vMerge/>
            <w:shd w:val="clear" w:color="auto" w:fill="D99594" w:themeFill="accent2" w:themeFillTint="99"/>
            <w:vAlign w:val="center"/>
          </w:tcPr>
          <w:p w14:paraId="30D55A17" w14:textId="77777777" w:rsidR="0064112D" w:rsidRPr="00DA1B1C" w:rsidRDefault="0064112D"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03EDE433" w14:textId="77777777" w:rsidR="0064112D" w:rsidRPr="00DA1B1C" w:rsidRDefault="0064112D" w:rsidP="00407CB8">
            <w:pPr>
              <w:jc w:val="center"/>
              <w:rPr>
                <w:rFonts w:asciiTheme="minorHAnsi" w:hAnsiTheme="minorHAnsi" w:cstheme="minorHAnsi"/>
                <w:sz w:val="19"/>
                <w:szCs w:val="19"/>
              </w:rPr>
            </w:pPr>
          </w:p>
        </w:tc>
      </w:tr>
      <w:tr w:rsidR="00130F40" w:rsidRPr="00DA1B1C" w14:paraId="7711DA04" w14:textId="77777777" w:rsidTr="00BB569F">
        <w:tc>
          <w:tcPr>
            <w:tcW w:w="2977" w:type="dxa"/>
            <w:gridSpan w:val="2"/>
            <w:shd w:val="clear" w:color="auto" w:fill="auto"/>
            <w:vAlign w:val="center"/>
          </w:tcPr>
          <w:p w14:paraId="48388412" w14:textId="751E706B" w:rsidR="00130F40" w:rsidRPr="00130F40" w:rsidRDefault="0064112D" w:rsidP="00407CB8">
            <w:pPr>
              <w:rPr>
                <w:rFonts w:asciiTheme="minorHAnsi" w:hAnsiTheme="minorHAnsi" w:cstheme="minorHAnsi"/>
                <w:b/>
                <w:bCs/>
                <w:sz w:val="19"/>
                <w:szCs w:val="19"/>
              </w:rPr>
            </w:pPr>
            <w:r w:rsidRPr="00DA1B1C">
              <w:rPr>
                <w:rFonts w:asciiTheme="minorHAnsi" w:hAnsiTheme="minorHAnsi" w:cstheme="minorHAnsi"/>
                <w:b/>
                <w:bCs/>
                <w:sz w:val="19"/>
                <w:szCs w:val="19"/>
              </w:rPr>
              <w:t>Mise aux normes conformément à l’article 17 du R(UE) n°1305/2013</w:t>
            </w:r>
          </w:p>
        </w:tc>
        <w:tc>
          <w:tcPr>
            <w:tcW w:w="2694" w:type="dxa"/>
            <w:shd w:val="clear" w:color="auto" w:fill="auto"/>
          </w:tcPr>
          <w:p w14:paraId="47C3FE8C" w14:textId="5FC32949" w:rsidR="00243735" w:rsidRDefault="0064112D" w:rsidP="00407CB8">
            <w:pPr>
              <w:jc w:val="both"/>
              <w:rPr>
                <w:rFonts w:asciiTheme="minorHAnsi" w:hAnsiTheme="minorHAnsi"/>
                <w:sz w:val="19"/>
                <w:szCs w:val="19"/>
              </w:rPr>
            </w:pPr>
            <w:r w:rsidRPr="00DA1B1C">
              <w:rPr>
                <w:rFonts w:asciiTheme="minorHAnsi" w:hAnsiTheme="minorHAnsi"/>
                <w:sz w:val="19"/>
                <w:szCs w:val="19"/>
              </w:rPr>
              <w:t>Projet porté par une exploitation dont au moins un bâtiment d’élevage se trouve en zone vulnérable au moment de la demande d’aide et qui comprend des investissements de gestion des effluents liés aux travaux de mise aux normes relatif au 5ème programme d’actions Nitrate d’au moins 10 000€ HT</w:t>
            </w:r>
            <w:r>
              <w:rPr>
                <w:rFonts w:asciiTheme="minorHAnsi" w:hAnsiTheme="minorHAnsi"/>
                <w:sz w:val="19"/>
                <w:szCs w:val="19"/>
              </w:rPr>
              <w:t xml:space="preserve"> </w:t>
            </w:r>
            <w:r w:rsidRPr="008B5EAB">
              <w:rPr>
                <w:rFonts w:asciiTheme="minorHAnsi" w:hAnsiTheme="minorHAnsi"/>
                <w:sz w:val="19"/>
                <w:szCs w:val="19"/>
              </w:rPr>
              <w:t>(dépenses éligibles, retenues et plafonnées)</w:t>
            </w:r>
          </w:p>
          <w:p w14:paraId="7A90C791" w14:textId="77777777" w:rsidR="00F31555" w:rsidRDefault="00F31555" w:rsidP="00407CB8">
            <w:pPr>
              <w:jc w:val="both"/>
              <w:rPr>
                <w:rFonts w:asciiTheme="minorHAnsi" w:hAnsiTheme="minorHAnsi"/>
                <w:sz w:val="19"/>
                <w:szCs w:val="19"/>
              </w:rPr>
            </w:pPr>
          </w:p>
          <w:p w14:paraId="3B2F8C38" w14:textId="77777777" w:rsidR="00243735" w:rsidRPr="00DA1B1C" w:rsidRDefault="00243735" w:rsidP="00407CB8">
            <w:pPr>
              <w:jc w:val="both"/>
              <w:rPr>
                <w:rFonts w:asciiTheme="minorHAnsi" w:hAnsiTheme="minorHAnsi"/>
                <w:sz w:val="19"/>
                <w:szCs w:val="19"/>
              </w:rPr>
            </w:pPr>
          </w:p>
        </w:tc>
        <w:tc>
          <w:tcPr>
            <w:tcW w:w="425" w:type="dxa"/>
            <w:vAlign w:val="center"/>
          </w:tcPr>
          <w:p w14:paraId="2A23067A" w14:textId="77777777" w:rsidR="0064112D" w:rsidRPr="00DA1B1C"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shd w:val="clear" w:color="auto" w:fill="auto"/>
          </w:tcPr>
          <w:p w14:paraId="1CBC50C3" w14:textId="77777777" w:rsidR="0064112D" w:rsidRPr="00DA1B1C" w:rsidRDefault="0064112D" w:rsidP="00407CB8">
            <w:pPr>
              <w:rPr>
                <w:rFonts w:asciiTheme="minorHAnsi" w:hAnsiTheme="minorHAnsi"/>
                <w:sz w:val="19"/>
                <w:szCs w:val="19"/>
              </w:rPr>
            </w:pPr>
            <w:r w:rsidRPr="00DA1B1C">
              <w:rPr>
                <w:rFonts w:asciiTheme="minorHAnsi" w:hAnsiTheme="minorHAnsi"/>
                <w:sz w:val="19"/>
                <w:szCs w:val="19"/>
              </w:rPr>
              <w:t xml:space="preserve">- description du projet </w:t>
            </w:r>
          </w:p>
          <w:p w14:paraId="7F730587" w14:textId="77777777" w:rsidR="0064112D" w:rsidRPr="00DA1B1C" w:rsidRDefault="0064112D" w:rsidP="00407CB8">
            <w:pPr>
              <w:rPr>
                <w:rFonts w:asciiTheme="minorHAnsi" w:hAnsiTheme="minorHAnsi"/>
                <w:sz w:val="19"/>
                <w:szCs w:val="19"/>
              </w:rPr>
            </w:pPr>
            <w:r w:rsidRPr="00DA1B1C">
              <w:rPr>
                <w:rFonts w:asciiTheme="minorHAnsi" w:hAnsiTheme="minorHAnsi"/>
                <w:sz w:val="19"/>
                <w:szCs w:val="19"/>
              </w:rPr>
              <w:t>- plan</w:t>
            </w:r>
            <w:r>
              <w:rPr>
                <w:rFonts w:asciiTheme="minorHAnsi" w:hAnsiTheme="minorHAnsi"/>
                <w:sz w:val="19"/>
                <w:szCs w:val="19"/>
              </w:rPr>
              <w:t>s</w:t>
            </w:r>
            <w:r w:rsidRPr="00DA1B1C">
              <w:rPr>
                <w:rFonts w:asciiTheme="minorHAnsi" w:hAnsiTheme="minorHAnsi"/>
                <w:sz w:val="19"/>
                <w:szCs w:val="19"/>
              </w:rPr>
              <w:t xml:space="preserve"> de l’exploitation</w:t>
            </w:r>
          </w:p>
          <w:p w14:paraId="2BCBBF25" w14:textId="77777777" w:rsidR="0064112D" w:rsidRDefault="0064112D" w:rsidP="00407CB8">
            <w:pPr>
              <w:rPr>
                <w:rFonts w:asciiTheme="minorHAnsi" w:hAnsiTheme="minorHAnsi"/>
                <w:sz w:val="19"/>
                <w:szCs w:val="19"/>
              </w:rPr>
            </w:pPr>
            <w:r w:rsidRPr="00DA1B1C">
              <w:rPr>
                <w:rFonts w:asciiTheme="minorHAnsi" w:hAnsiTheme="minorHAnsi"/>
                <w:sz w:val="19"/>
                <w:szCs w:val="19"/>
              </w:rPr>
              <w:t>- devis</w:t>
            </w:r>
          </w:p>
          <w:p w14:paraId="4270B519" w14:textId="77777777" w:rsidR="00130F40" w:rsidRDefault="00130F40" w:rsidP="00407CB8">
            <w:pPr>
              <w:rPr>
                <w:rFonts w:asciiTheme="minorHAnsi" w:hAnsiTheme="minorHAnsi"/>
                <w:sz w:val="19"/>
                <w:szCs w:val="19"/>
              </w:rPr>
            </w:pPr>
          </w:p>
          <w:p w14:paraId="78E064EF" w14:textId="77777777" w:rsidR="00130F40" w:rsidRDefault="00130F40" w:rsidP="00407CB8">
            <w:pPr>
              <w:rPr>
                <w:rFonts w:asciiTheme="minorHAnsi" w:hAnsiTheme="minorHAnsi"/>
                <w:sz w:val="19"/>
                <w:szCs w:val="19"/>
              </w:rPr>
            </w:pPr>
          </w:p>
          <w:p w14:paraId="538D1165" w14:textId="77777777" w:rsidR="00130F40" w:rsidRDefault="00130F40" w:rsidP="00407CB8">
            <w:pPr>
              <w:rPr>
                <w:rFonts w:asciiTheme="minorHAnsi" w:hAnsiTheme="minorHAnsi"/>
                <w:sz w:val="19"/>
                <w:szCs w:val="19"/>
              </w:rPr>
            </w:pPr>
          </w:p>
          <w:p w14:paraId="65E1312C" w14:textId="77777777" w:rsidR="00130F40" w:rsidRDefault="00130F40" w:rsidP="00407CB8">
            <w:pPr>
              <w:rPr>
                <w:rFonts w:asciiTheme="minorHAnsi" w:hAnsiTheme="minorHAnsi"/>
                <w:sz w:val="19"/>
                <w:szCs w:val="19"/>
              </w:rPr>
            </w:pPr>
          </w:p>
          <w:p w14:paraId="0B284AE4" w14:textId="77777777" w:rsidR="00130F40" w:rsidRDefault="00130F40" w:rsidP="00407CB8">
            <w:pPr>
              <w:rPr>
                <w:rFonts w:asciiTheme="minorHAnsi" w:hAnsiTheme="minorHAnsi"/>
                <w:sz w:val="19"/>
                <w:szCs w:val="19"/>
              </w:rPr>
            </w:pPr>
          </w:p>
          <w:p w14:paraId="23CDC181" w14:textId="77777777" w:rsidR="00130F40" w:rsidRDefault="00130F40" w:rsidP="00407CB8">
            <w:pPr>
              <w:rPr>
                <w:rFonts w:asciiTheme="minorHAnsi" w:hAnsiTheme="minorHAnsi"/>
                <w:sz w:val="19"/>
                <w:szCs w:val="19"/>
              </w:rPr>
            </w:pPr>
          </w:p>
          <w:p w14:paraId="27853FF1" w14:textId="77777777" w:rsidR="00130F40" w:rsidRDefault="00130F40" w:rsidP="00407CB8">
            <w:pPr>
              <w:rPr>
                <w:rFonts w:asciiTheme="minorHAnsi" w:hAnsiTheme="minorHAnsi"/>
                <w:sz w:val="19"/>
                <w:szCs w:val="19"/>
              </w:rPr>
            </w:pPr>
          </w:p>
          <w:p w14:paraId="3DF2BE5E" w14:textId="77777777" w:rsidR="00130F40" w:rsidRDefault="00130F40" w:rsidP="00407CB8">
            <w:pPr>
              <w:rPr>
                <w:rFonts w:asciiTheme="minorHAnsi" w:hAnsiTheme="minorHAnsi"/>
                <w:sz w:val="19"/>
                <w:szCs w:val="19"/>
              </w:rPr>
            </w:pPr>
          </w:p>
          <w:p w14:paraId="247DF05F" w14:textId="77777777" w:rsidR="00130F40" w:rsidRDefault="00130F40" w:rsidP="00407CB8">
            <w:pPr>
              <w:rPr>
                <w:rFonts w:asciiTheme="minorHAnsi" w:hAnsiTheme="minorHAnsi"/>
                <w:sz w:val="19"/>
                <w:szCs w:val="19"/>
              </w:rPr>
            </w:pPr>
          </w:p>
          <w:p w14:paraId="0E7B2649" w14:textId="77777777" w:rsidR="00130F40" w:rsidRDefault="00130F40" w:rsidP="00407CB8">
            <w:pPr>
              <w:rPr>
                <w:rFonts w:asciiTheme="minorHAnsi" w:hAnsiTheme="minorHAnsi"/>
                <w:sz w:val="19"/>
                <w:szCs w:val="19"/>
              </w:rPr>
            </w:pPr>
          </w:p>
          <w:p w14:paraId="257873B8" w14:textId="77777777" w:rsidR="00130F40" w:rsidRDefault="00130F40" w:rsidP="00407CB8">
            <w:pPr>
              <w:rPr>
                <w:rFonts w:asciiTheme="minorHAnsi" w:hAnsiTheme="minorHAnsi"/>
                <w:sz w:val="19"/>
                <w:szCs w:val="19"/>
              </w:rPr>
            </w:pPr>
          </w:p>
          <w:p w14:paraId="1E23D494" w14:textId="77777777" w:rsidR="00130F40" w:rsidRDefault="00130F40" w:rsidP="00407CB8">
            <w:pPr>
              <w:rPr>
                <w:rFonts w:asciiTheme="minorHAnsi" w:hAnsiTheme="minorHAnsi"/>
                <w:sz w:val="19"/>
                <w:szCs w:val="19"/>
              </w:rPr>
            </w:pPr>
          </w:p>
          <w:p w14:paraId="5F9EE23E" w14:textId="77777777" w:rsidR="00130F40" w:rsidRDefault="00130F40" w:rsidP="00407CB8">
            <w:pPr>
              <w:rPr>
                <w:rFonts w:asciiTheme="minorHAnsi" w:hAnsiTheme="minorHAnsi"/>
                <w:sz w:val="19"/>
                <w:szCs w:val="19"/>
              </w:rPr>
            </w:pPr>
          </w:p>
          <w:p w14:paraId="7AA81130" w14:textId="77777777" w:rsidR="00130F40" w:rsidRPr="00DA1B1C" w:rsidRDefault="00130F40" w:rsidP="00407CB8">
            <w:pPr>
              <w:rPr>
                <w:rFonts w:asciiTheme="minorHAnsi" w:hAnsiTheme="minorHAnsi"/>
                <w:sz w:val="19"/>
                <w:szCs w:val="19"/>
              </w:rPr>
            </w:pPr>
          </w:p>
        </w:tc>
        <w:tc>
          <w:tcPr>
            <w:tcW w:w="567" w:type="dxa"/>
            <w:shd w:val="clear" w:color="auto" w:fill="auto"/>
          </w:tcPr>
          <w:p w14:paraId="1CA8561A"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0FBDA12" w14:textId="77777777" w:rsidR="0064112D" w:rsidRPr="00DA1B1C" w:rsidRDefault="0064112D" w:rsidP="00407CB8">
            <w:pPr>
              <w:jc w:val="center"/>
              <w:rPr>
                <w:rFonts w:asciiTheme="minorHAnsi" w:hAnsiTheme="minorHAnsi"/>
                <w:sz w:val="19"/>
                <w:szCs w:val="19"/>
              </w:rPr>
            </w:pPr>
          </w:p>
        </w:tc>
        <w:tc>
          <w:tcPr>
            <w:tcW w:w="567" w:type="dxa"/>
            <w:shd w:val="clear" w:color="auto" w:fill="D99594" w:themeFill="accent2" w:themeFillTint="99"/>
            <w:vAlign w:val="center"/>
          </w:tcPr>
          <w:p w14:paraId="58E9A7F9" w14:textId="77777777" w:rsidR="0064112D" w:rsidRPr="00044D40" w:rsidRDefault="0064112D" w:rsidP="00407CB8">
            <w:pPr>
              <w:jc w:val="center"/>
              <w:rPr>
                <w:rFonts w:asciiTheme="minorHAnsi" w:hAnsiTheme="minorHAnsi" w:cstheme="minorHAnsi"/>
                <w:b/>
                <w:sz w:val="19"/>
                <w:szCs w:val="19"/>
              </w:rPr>
            </w:pPr>
            <w:r w:rsidRPr="00044D40">
              <w:rPr>
                <w:rFonts w:asciiTheme="minorHAnsi" w:hAnsiTheme="minorHAnsi" w:cstheme="minorHAnsi"/>
                <w:b/>
                <w:sz w:val="19"/>
                <w:szCs w:val="19"/>
              </w:rPr>
              <w:t>55</w:t>
            </w:r>
          </w:p>
        </w:tc>
        <w:tc>
          <w:tcPr>
            <w:tcW w:w="850" w:type="dxa"/>
            <w:shd w:val="clear" w:color="auto" w:fill="BFBFBF" w:themeFill="background1" w:themeFillShade="BF"/>
          </w:tcPr>
          <w:p w14:paraId="16DDE795"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A0A0230"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D02DB15"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19B80D6" w14:textId="77777777" w:rsidR="0064112D" w:rsidRPr="00DA1B1C" w:rsidRDefault="0064112D" w:rsidP="00407CB8">
            <w:pPr>
              <w:jc w:val="center"/>
              <w:rPr>
                <w:rFonts w:asciiTheme="minorHAnsi" w:hAnsiTheme="minorHAnsi" w:cstheme="minorHAnsi"/>
                <w:sz w:val="19"/>
                <w:szCs w:val="19"/>
              </w:rPr>
            </w:pPr>
          </w:p>
        </w:tc>
        <w:tc>
          <w:tcPr>
            <w:tcW w:w="709" w:type="dxa"/>
            <w:shd w:val="clear" w:color="auto" w:fill="BFBFBF" w:themeFill="background1" w:themeFillShade="BF"/>
          </w:tcPr>
          <w:p w14:paraId="45AA3ACE"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E9EB8FF"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A2BCA82"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D0495BA" w14:textId="77777777" w:rsidR="0064112D" w:rsidRPr="00DA1B1C" w:rsidRDefault="0064112D" w:rsidP="00407CB8">
            <w:pPr>
              <w:jc w:val="center"/>
              <w:rPr>
                <w:ins w:id="7" w:author="Nadia Bigre" w:date="2018-01-11T12:18:00Z"/>
                <w:rFonts w:asciiTheme="minorHAnsi" w:hAnsiTheme="minorHAnsi" w:cstheme="minorHAnsi"/>
                <w:sz w:val="19"/>
                <w:szCs w:val="19"/>
              </w:rPr>
            </w:pPr>
          </w:p>
        </w:tc>
        <w:tc>
          <w:tcPr>
            <w:tcW w:w="709" w:type="dxa"/>
            <w:shd w:val="clear" w:color="auto" w:fill="BFBFBF" w:themeFill="background1" w:themeFillShade="BF"/>
          </w:tcPr>
          <w:p w14:paraId="53F0B266"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3F8C4E0"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9A5ACB4" w14:textId="77777777" w:rsidR="0064112D" w:rsidRDefault="0064112D"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3DF3B60" w14:textId="77777777" w:rsidR="0064112D" w:rsidRPr="00DA1B1C" w:rsidRDefault="0064112D" w:rsidP="00407CB8">
            <w:pPr>
              <w:jc w:val="center"/>
              <w:rPr>
                <w:rFonts w:asciiTheme="minorHAnsi" w:hAnsiTheme="minorHAnsi" w:cstheme="minorHAnsi"/>
                <w:sz w:val="19"/>
                <w:szCs w:val="19"/>
              </w:rPr>
            </w:pPr>
          </w:p>
        </w:tc>
        <w:tc>
          <w:tcPr>
            <w:tcW w:w="567" w:type="dxa"/>
            <w:shd w:val="clear" w:color="auto" w:fill="D99594" w:themeFill="accent2" w:themeFillTint="99"/>
            <w:vAlign w:val="center"/>
          </w:tcPr>
          <w:p w14:paraId="15F59E61" w14:textId="77777777" w:rsidR="0064112D" w:rsidRPr="00DA1B1C" w:rsidRDefault="0064112D"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0AC9B42D" w14:textId="77777777" w:rsidR="0064112D" w:rsidRPr="00DA1B1C" w:rsidRDefault="0064112D" w:rsidP="00407CB8">
            <w:pPr>
              <w:jc w:val="center"/>
              <w:rPr>
                <w:rFonts w:asciiTheme="minorHAnsi" w:hAnsiTheme="minorHAnsi" w:cstheme="minorHAnsi"/>
                <w:sz w:val="19"/>
                <w:szCs w:val="19"/>
              </w:rPr>
            </w:pPr>
          </w:p>
        </w:tc>
      </w:tr>
      <w:tr w:rsidR="00130F40" w:rsidRPr="00DA1B1C" w14:paraId="5780BA2D" w14:textId="77777777" w:rsidTr="00BB569F">
        <w:tc>
          <w:tcPr>
            <w:tcW w:w="1560" w:type="dxa"/>
            <w:vMerge w:val="restart"/>
            <w:shd w:val="clear" w:color="auto" w:fill="auto"/>
            <w:vAlign w:val="center"/>
          </w:tcPr>
          <w:p w14:paraId="021A227A" w14:textId="77777777" w:rsidR="00243735" w:rsidRPr="005919DE" w:rsidRDefault="00243735" w:rsidP="00243735">
            <w:pPr>
              <w:pStyle w:val="Default"/>
              <w:jc w:val="center"/>
              <w:rPr>
                <w:sz w:val="18"/>
                <w:szCs w:val="20"/>
              </w:rPr>
            </w:pPr>
            <w:r w:rsidRPr="005919DE">
              <w:rPr>
                <w:b/>
                <w:bCs/>
                <w:sz w:val="18"/>
                <w:szCs w:val="20"/>
              </w:rPr>
              <w:lastRenderedPageBreak/>
              <w:t>Structuration des filières de production</w:t>
            </w:r>
          </w:p>
          <w:p w14:paraId="3FA94503" w14:textId="77777777" w:rsidR="00243735" w:rsidRDefault="00243735" w:rsidP="00243735">
            <w:pPr>
              <w:pStyle w:val="Default"/>
              <w:jc w:val="center"/>
              <w:rPr>
                <w:i/>
                <w:iCs/>
                <w:sz w:val="18"/>
                <w:szCs w:val="18"/>
              </w:rPr>
            </w:pPr>
          </w:p>
          <w:p w14:paraId="5BC961C0" w14:textId="77777777" w:rsidR="00243735" w:rsidRPr="002B5E1A" w:rsidRDefault="00243735" w:rsidP="00243735">
            <w:pPr>
              <w:pStyle w:val="Default"/>
              <w:jc w:val="center"/>
              <w:rPr>
                <w:b/>
                <w:i/>
                <w:iCs/>
                <w:color w:val="C00000"/>
                <w:sz w:val="18"/>
                <w:szCs w:val="18"/>
              </w:rPr>
            </w:pPr>
            <w:r w:rsidRPr="002B5E1A">
              <w:rPr>
                <w:b/>
                <w:i/>
                <w:iCs/>
                <w:color w:val="C00000"/>
                <w:sz w:val="18"/>
                <w:szCs w:val="18"/>
              </w:rPr>
              <w:t xml:space="preserve">IMPORTANT </w:t>
            </w:r>
          </w:p>
          <w:p w14:paraId="57B7F58A" w14:textId="77777777" w:rsidR="00243735" w:rsidRPr="002B5E1A" w:rsidRDefault="00243735" w:rsidP="00243735">
            <w:pPr>
              <w:pStyle w:val="Default"/>
              <w:jc w:val="center"/>
              <w:rPr>
                <w:i/>
                <w:iCs/>
                <w:color w:val="C00000"/>
                <w:sz w:val="18"/>
                <w:szCs w:val="18"/>
              </w:rPr>
            </w:pPr>
          </w:p>
          <w:p w14:paraId="186AF01F" w14:textId="77777777" w:rsidR="00243735" w:rsidRPr="002B5E1A" w:rsidRDefault="00243735" w:rsidP="00243735">
            <w:pPr>
              <w:pStyle w:val="Default"/>
              <w:jc w:val="center"/>
              <w:rPr>
                <w:i/>
                <w:iCs/>
                <w:color w:val="C00000"/>
                <w:sz w:val="18"/>
                <w:szCs w:val="18"/>
              </w:rPr>
            </w:pPr>
            <w:r w:rsidRPr="002B5E1A">
              <w:rPr>
                <w:i/>
                <w:iCs/>
                <w:color w:val="C00000"/>
                <w:sz w:val="18"/>
                <w:szCs w:val="18"/>
              </w:rPr>
              <w:t xml:space="preserve">Le choix du critère se fait en fonction </w:t>
            </w:r>
          </w:p>
          <w:p w14:paraId="598AA6B3" w14:textId="45B33374" w:rsidR="00243735" w:rsidRPr="002B5E1A" w:rsidRDefault="00243735" w:rsidP="00243735">
            <w:pPr>
              <w:pStyle w:val="Default"/>
              <w:jc w:val="center"/>
              <w:rPr>
                <w:i/>
                <w:iCs/>
                <w:color w:val="C00000"/>
                <w:sz w:val="18"/>
                <w:szCs w:val="18"/>
              </w:rPr>
            </w:pPr>
            <w:r w:rsidRPr="002B5E1A">
              <w:rPr>
                <w:i/>
                <w:iCs/>
                <w:color w:val="C00000"/>
                <w:sz w:val="18"/>
                <w:szCs w:val="18"/>
              </w:rPr>
              <w:t xml:space="preserve">de </w:t>
            </w:r>
            <w:r>
              <w:rPr>
                <w:i/>
                <w:iCs/>
                <w:color w:val="C00000"/>
                <w:sz w:val="18"/>
                <w:szCs w:val="18"/>
              </w:rPr>
              <w:t>la filière (Palmipède/Volaille maigre)</w:t>
            </w:r>
            <w:r w:rsidR="003025C5">
              <w:rPr>
                <w:i/>
                <w:iCs/>
                <w:color w:val="C00000"/>
                <w:sz w:val="18"/>
                <w:szCs w:val="18"/>
              </w:rPr>
              <w:t xml:space="preserve"> sur laquelle</w:t>
            </w:r>
          </w:p>
          <w:p w14:paraId="3729FCA1" w14:textId="77777777" w:rsidR="00243735" w:rsidRPr="002B5E1A" w:rsidRDefault="00243735" w:rsidP="00243735">
            <w:pPr>
              <w:pStyle w:val="Default"/>
              <w:jc w:val="center"/>
              <w:rPr>
                <w:i/>
                <w:iCs/>
                <w:color w:val="C00000"/>
                <w:sz w:val="18"/>
                <w:szCs w:val="18"/>
              </w:rPr>
            </w:pPr>
            <w:r w:rsidRPr="002B5E1A">
              <w:rPr>
                <w:i/>
                <w:iCs/>
                <w:color w:val="C00000"/>
                <w:sz w:val="18"/>
                <w:szCs w:val="18"/>
              </w:rPr>
              <w:t xml:space="preserve">porte la majorité </w:t>
            </w:r>
          </w:p>
          <w:p w14:paraId="60CD7551" w14:textId="77777777" w:rsidR="00243735" w:rsidRPr="002B5E1A" w:rsidRDefault="00243735" w:rsidP="00243735">
            <w:pPr>
              <w:pStyle w:val="Default"/>
              <w:jc w:val="center"/>
              <w:rPr>
                <w:i/>
                <w:iCs/>
                <w:color w:val="C00000"/>
                <w:sz w:val="18"/>
                <w:szCs w:val="18"/>
              </w:rPr>
            </w:pPr>
            <w:r w:rsidRPr="002B5E1A">
              <w:rPr>
                <w:i/>
                <w:iCs/>
                <w:color w:val="C00000"/>
                <w:sz w:val="18"/>
                <w:szCs w:val="18"/>
              </w:rPr>
              <w:t xml:space="preserve">(plus de 50%) </w:t>
            </w:r>
          </w:p>
          <w:p w14:paraId="77318493" w14:textId="451A938B" w:rsidR="00243735" w:rsidRPr="002B5E1A" w:rsidRDefault="00243735" w:rsidP="00243735">
            <w:pPr>
              <w:pStyle w:val="Default"/>
              <w:jc w:val="center"/>
              <w:rPr>
                <w:i/>
                <w:iCs/>
                <w:color w:val="C00000"/>
                <w:sz w:val="18"/>
                <w:szCs w:val="18"/>
              </w:rPr>
            </w:pPr>
            <w:r w:rsidRPr="002B5E1A">
              <w:rPr>
                <w:i/>
                <w:iCs/>
                <w:color w:val="C00000"/>
                <w:sz w:val="18"/>
                <w:szCs w:val="18"/>
              </w:rPr>
              <w:t>des investissements</w:t>
            </w:r>
          </w:p>
        </w:tc>
        <w:tc>
          <w:tcPr>
            <w:tcW w:w="1417" w:type="dxa"/>
            <w:vMerge w:val="restart"/>
            <w:shd w:val="clear" w:color="auto" w:fill="auto"/>
            <w:vAlign w:val="center"/>
          </w:tcPr>
          <w:p w14:paraId="04F224D2" w14:textId="6D5A525E" w:rsidR="00130F40" w:rsidRDefault="00243735" w:rsidP="00130F40">
            <w:pPr>
              <w:pStyle w:val="Default"/>
              <w:jc w:val="center"/>
              <w:rPr>
                <w:b/>
                <w:bCs/>
                <w:sz w:val="18"/>
                <w:szCs w:val="20"/>
              </w:rPr>
            </w:pPr>
            <w:r>
              <w:rPr>
                <w:b/>
                <w:bCs/>
                <w:sz w:val="18"/>
                <w:szCs w:val="20"/>
              </w:rPr>
              <w:t xml:space="preserve">Filière </w:t>
            </w:r>
          </w:p>
          <w:p w14:paraId="1C9C22E7" w14:textId="3ED8A02C" w:rsidR="00243735" w:rsidRDefault="00243735" w:rsidP="00243735">
            <w:pPr>
              <w:pStyle w:val="Default"/>
              <w:jc w:val="center"/>
              <w:rPr>
                <w:b/>
                <w:bCs/>
                <w:sz w:val="18"/>
                <w:szCs w:val="20"/>
              </w:rPr>
            </w:pPr>
            <w:r>
              <w:rPr>
                <w:b/>
                <w:bCs/>
                <w:sz w:val="18"/>
                <w:szCs w:val="20"/>
              </w:rPr>
              <w:t>Palmipède</w:t>
            </w:r>
          </w:p>
          <w:p w14:paraId="02E5CA16" w14:textId="2CF3B4D6" w:rsidR="00243735" w:rsidRPr="00DA1B1C" w:rsidRDefault="00243735" w:rsidP="00243735">
            <w:pPr>
              <w:pStyle w:val="Default"/>
              <w:jc w:val="center"/>
              <w:rPr>
                <w:rFonts w:asciiTheme="minorHAnsi" w:hAnsiTheme="minorHAnsi" w:cstheme="minorHAnsi"/>
                <w:b/>
                <w:sz w:val="19"/>
                <w:szCs w:val="19"/>
              </w:rPr>
            </w:pPr>
            <w:r>
              <w:rPr>
                <w:b/>
                <w:bCs/>
                <w:sz w:val="18"/>
                <w:szCs w:val="20"/>
              </w:rPr>
              <w:t>Biosécurité</w:t>
            </w:r>
          </w:p>
        </w:tc>
        <w:tc>
          <w:tcPr>
            <w:tcW w:w="2694" w:type="dxa"/>
            <w:shd w:val="clear" w:color="auto" w:fill="auto"/>
          </w:tcPr>
          <w:p w14:paraId="44866092" w14:textId="1C6F5265" w:rsidR="00243735" w:rsidRPr="00DA1B1C" w:rsidRDefault="00E02B7B" w:rsidP="007F5DF0">
            <w:pPr>
              <w:rPr>
                <w:rFonts w:asciiTheme="minorHAnsi" w:hAnsiTheme="minorHAnsi"/>
                <w:sz w:val="19"/>
                <w:szCs w:val="19"/>
              </w:rPr>
            </w:pPr>
            <w:r w:rsidRPr="007F5DF0">
              <w:rPr>
                <w:rFonts w:asciiTheme="minorHAnsi" w:hAnsiTheme="minorHAnsi"/>
                <w:sz w:val="19"/>
                <w:szCs w:val="19"/>
              </w:rPr>
              <w:t xml:space="preserve">Projet comportant des investissements permettant de maintenir les effectifs existants avant crise de l’activité gavage </w:t>
            </w:r>
            <w:r w:rsidR="003025C5">
              <w:rPr>
                <w:rFonts w:asciiTheme="minorHAnsi" w:hAnsiTheme="minorHAnsi"/>
                <w:sz w:val="19"/>
                <w:szCs w:val="19"/>
              </w:rPr>
              <w:t xml:space="preserve">et/ou élevage </w:t>
            </w:r>
            <w:r w:rsidRPr="007F5DF0">
              <w:rPr>
                <w:rFonts w:asciiTheme="minorHAnsi" w:hAnsiTheme="minorHAnsi"/>
                <w:sz w:val="19"/>
                <w:szCs w:val="19"/>
              </w:rPr>
              <w:t>(année de référence 2015)</w:t>
            </w:r>
          </w:p>
        </w:tc>
        <w:tc>
          <w:tcPr>
            <w:tcW w:w="425" w:type="dxa"/>
            <w:vAlign w:val="center"/>
          </w:tcPr>
          <w:p w14:paraId="72338BD1" w14:textId="77777777" w:rsidR="00243735" w:rsidRPr="00DA1B1C"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shd w:val="clear" w:color="auto" w:fill="auto"/>
          </w:tcPr>
          <w:p w14:paraId="22FE4BC2" w14:textId="77777777" w:rsidR="00E02B7B" w:rsidRPr="00DA1B1C" w:rsidRDefault="00E02B7B" w:rsidP="00E02B7B">
            <w:pPr>
              <w:jc w:val="both"/>
              <w:rPr>
                <w:rFonts w:asciiTheme="minorHAnsi" w:hAnsiTheme="minorHAnsi"/>
                <w:sz w:val="19"/>
                <w:szCs w:val="19"/>
              </w:rPr>
            </w:pPr>
            <w:r w:rsidRPr="00DA1B1C">
              <w:rPr>
                <w:rFonts w:asciiTheme="minorHAnsi" w:hAnsiTheme="minorHAnsi"/>
                <w:sz w:val="19"/>
                <w:szCs w:val="19"/>
              </w:rPr>
              <w:t xml:space="preserve">- description du projet </w:t>
            </w:r>
          </w:p>
          <w:p w14:paraId="10AD1D3C" w14:textId="77777777" w:rsidR="00E02B7B" w:rsidRPr="00DA1B1C" w:rsidRDefault="00E02B7B" w:rsidP="00E02B7B">
            <w:pPr>
              <w:jc w:val="both"/>
              <w:rPr>
                <w:rFonts w:asciiTheme="minorHAnsi" w:hAnsiTheme="minorHAnsi"/>
                <w:sz w:val="19"/>
                <w:szCs w:val="19"/>
              </w:rPr>
            </w:pPr>
            <w:r w:rsidRPr="00DA1B1C">
              <w:rPr>
                <w:rFonts w:asciiTheme="minorHAnsi" w:hAnsiTheme="minorHAnsi"/>
                <w:sz w:val="19"/>
                <w:szCs w:val="19"/>
              </w:rPr>
              <w:t>- devis</w:t>
            </w:r>
          </w:p>
          <w:p w14:paraId="5C473A3C" w14:textId="77777777" w:rsidR="00E02B7B" w:rsidRPr="00DA1B1C" w:rsidRDefault="00E02B7B" w:rsidP="00E02B7B">
            <w:pPr>
              <w:jc w:val="both"/>
              <w:rPr>
                <w:rFonts w:asciiTheme="minorHAnsi" w:hAnsiTheme="minorHAnsi"/>
                <w:sz w:val="19"/>
                <w:szCs w:val="19"/>
              </w:rPr>
            </w:pPr>
            <w:r w:rsidRPr="00DA1B1C">
              <w:rPr>
                <w:rFonts w:asciiTheme="minorHAnsi" w:hAnsiTheme="minorHAnsi"/>
                <w:sz w:val="19"/>
                <w:szCs w:val="19"/>
              </w:rPr>
              <w:t>- plan de biosécurité</w:t>
            </w:r>
          </w:p>
          <w:p w14:paraId="3391F12B" w14:textId="24E8D817" w:rsidR="00E02B7B" w:rsidRDefault="00E02B7B" w:rsidP="00E02B7B">
            <w:pPr>
              <w:jc w:val="both"/>
              <w:rPr>
                <w:rFonts w:asciiTheme="minorHAnsi" w:hAnsiTheme="minorHAnsi"/>
                <w:sz w:val="19"/>
                <w:szCs w:val="19"/>
              </w:rPr>
            </w:pPr>
            <w:r>
              <w:rPr>
                <w:rFonts w:asciiTheme="minorHAnsi" w:hAnsiTheme="minorHAnsi"/>
                <w:sz w:val="19"/>
                <w:szCs w:val="19"/>
              </w:rPr>
              <w:t xml:space="preserve">- </w:t>
            </w:r>
            <w:r w:rsidRPr="00DA1B1C">
              <w:rPr>
                <w:rFonts w:asciiTheme="minorHAnsi" w:hAnsiTheme="minorHAnsi"/>
                <w:sz w:val="19"/>
                <w:szCs w:val="19"/>
              </w:rPr>
              <w:t>attestation de l’OP ou attestation du centre de gestion mentionnant le nombre d’effectif d’animaux mis en place avant crise</w:t>
            </w:r>
          </w:p>
          <w:p w14:paraId="7D6B1121" w14:textId="77777777" w:rsidR="00243735" w:rsidRPr="00DA1B1C" w:rsidRDefault="00243735" w:rsidP="00407CB8">
            <w:pPr>
              <w:jc w:val="both"/>
              <w:rPr>
                <w:rFonts w:asciiTheme="minorHAnsi" w:hAnsiTheme="minorHAnsi"/>
                <w:sz w:val="19"/>
                <w:szCs w:val="19"/>
              </w:rPr>
            </w:pPr>
          </w:p>
        </w:tc>
        <w:tc>
          <w:tcPr>
            <w:tcW w:w="567" w:type="dxa"/>
            <w:shd w:val="clear" w:color="auto" w:fill="auto"/>
          </w:tcPr>
          <w:p w14:paraId="0F7D293C"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FA39B38" w14:textId="6A37DC16" w:rsidR="00243735" w:rsidRPr="00DA1B1C" w:rsidRDefault="007F5DF0"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567" w:type="dxa"/>
            <w:shd w:val="clear" w:color="auto" w:fill="D99594" w:themeFill="accent2" w:themeFillTint="99"/>
            <w:vAlign w:val="center"/>
          </w:tcPr>
          <w:p w14:paraId="52868491" w14:textId="77777777" w:rsidR="00243735" w:rsidRPr="00044D40" w:rsidRDefault="00243735" w:rsidP="00407CB8">
            <w:pPr>
              <w:jc w:val="center"/>
              <w:rPr>
                <w:rFonts w:asciiTheme="minorHAnsi" w:hAnsiTheme="minorHAnsi" w:cstheme="minorHAnsi"/>
                <w:b/>
                <w:sz w:val="19"/>
                <w:szCs w:val="19"/>
              </w:rPr>
            </w:pPr>
            <w:r w:rsidRPr="00044D40">
              <w:rPr>
                <w:rFonts w:asciiTheme="minorHAnsi" w:hAnsiTheme="minorHAnsi" w:cstheme="minorHAnsi"/>
                <w:b/>
                <w:sz w:val="19"/>
                <w:szCs w:val="19"/>
              </w:rPr>
              <w:t>50</w:t>
            </w:r>
          </w:p>
        </w:tc>
        <w:tc>
          <w:tcPr>
            <w:tcW w:w="850" w:type="dxa"/>
            <w:shd w:val="clear" w:color="auto" w:fill="BFBFBF" w:themeFill="background1" w:themeFillShade="BF"/>
          </w:tcPr>
          <w:p w14:paraId="4F7B5FCA" w14:textId="77777777" w:rsidR="007F5DF0" w:rsidRDefault="007F5DF0" w:rsidP="007F5DF0">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B16B94D" w14:textId="77777777" w:rsidR="007F5DF0" w:rsidRDefault="007F5DF0" w:rsidP="007F5DF0">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1CF8E8C" w14:textId="77777777" w:rsidR="007F5DF0" w:rsidRDefault="007F5DF0" w:rsidP="007F5DF0">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E1ABBA2" w14:textId="529C66F4" w:rsidR="00243735" w:rsidRPr="00DA1B1C" w:rsidRDefault="007F5DF0" w:rsidP="007F5DF0">
            <w:pPr>
              <w:jc w:val="center"/>
              <w:rPr>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709" w:type="dxa"/>
            <w:shd w:val="clear" w:color="auto" w:fill="BFBFBF" w:themeFill="background1" w:themeFillShade="BF"/>
          </w:tcPr>
          <w:p w14:paraId="55266D2A" w14:textId="77777777" w:rsidR="007F5DF0" w:rsidRDefault="007F5DF0" w:rsidP="007F5DF0">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E36CBE2" w14:textId="77777777" w:rsidR="007F5DF0" w:rsidRDefault="007F5DF0" w:rsidP="007F5DF0">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7387EF5" w14:textId="77777777" w:rsidR="007F5DF0" w:rsidRDefault="007F5DF0" w:rsidP="007F5DF0">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06ABBFA" w14:textId="2D6B5F63" w:rsidR="00243735" w:rsidRPr="00DA1B1C" w:rsidRDefault="007F5DF0" w:rsidP="007F5DF0">
            <w:pPr>
              <w:jc w:val="center"/>
              <w:rPr>
                <w:ins w:id="8" w:author="Nadia Bigre" w:date="2018-01-11T12:18:00Z"/>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709" w:type="dxa"/>
            <w:shd w:val="clear" w:color="auto" w:fill="BFBFBF" w:themeFill="background1" w:themeFillShade="BF"/>
          </w:tcPr>
          <w:p w14:paraId="0B371F67" w14:textId="77777777" w:rsidR="007F5DF0" w:rsidRDefault="007F5DF0" w:rsidP="007F5DF0">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CBC5C00" w14:textId="77777777" w:rsidR="007F5DF0" w:rsidRDefault="007F5DF0" w:rsidP="007F5DF0">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12264EF" w14:textId="77777777" w:rsidR="007F5DF0" w:rsidRDefault="007F5DF0" w:rsidP="007F5DF0">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7B31BBE" w14:textId="5F87051B" w:rsidR="00243735" w:rsidRPr="00DA1B1C" w:rsidRDefault="007F5DF0" w:rsidP="007F5DF0">
            <w:pPr>
              <w:jc w:val="center"/>
              <w:rPr>
                <w:rFonts w:asciiTheme="minorHAnsi" w:hAnsiTheme="minorHAnsi" w:cs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567" w:type="dxa"/>
            <w:shd w:val="clear" w:color="auto" w:fill="D99594" w:themeFill="accent2" w:themeFillTint="99"/>
            <w:vAlign w:val="center"/>
          </w:tcPr>
          <w:p w14:paraId="2D3C3100" w14:textId="77777777" w:rsidR="00243735" w:rsidRPr="00DA1B1C" w:rsidRDefault="00243735"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793092E8" w14:textId="77777777" w:rsidR="00243735" w:rsidRPr="00DA1B1C" w:rsidRDefault="00243735" w:rsidP="00407CB8">
            <w:pPr>
              <w:jc w:val="center"/>
              <w:rPr>
                <w:rFonts w:asciiTheme="minorHAnsi" w:hAnsiTheme="minorHAnsi" w:cstheme="minorHAnsi"/>
                <w:sz w:val="19"/>
                <w:szCs w:val="19"/>
              </w:rPr>
            </w:pPr>
          </w:p>
        </w:tc>
      </w:tr>
      <w:tr w:rsidR="00130F40" w:rsidRPr="00DA1B1C" w14:paraId="0C73A589" w14:textId="77777777" w:rsidTr="00BB569F">
        <w:trPr>
          <w:trHeight w:val="904"/>
        </w:trPr>
        <w:tc>
          <w:tcPr>
            <w:tcW w:w="1560" w:type="dxa"/>
            <w:vMerge/>
            <w:shd w:val="clear" w:color="auto" w:fill="auto"/>
          </w:tcPr>
          <w:p w14:paraId="07AF6217" w14:textId="77777777" w:rsidR="00243735" w:rsidRPr="00DA1B1C" w:rsidRDefault="00243735" w:rsidP="00407CB8">
            <w:pPr>
              <w:rPr>
                <w:rFonts w:asciiTheme="minorHAnsi" w:hAnsiTheme="minorHAnsi" w:cstheme="minorHAnsi"/>
                <w:b/>
                <w:bCs/>
                <w:sz w:val="19"/>
                <w:szCs w:val="19"/>
              </w:rPr>
            </w:pPr>
          </w:p>
        </w:tc>
        <w:tc>
          <w:tcPr>
            <w:tcW w:w="1417" w:type="dxa"/>
            <w:vMerge/>
            <w:shd w:val="clear" w:color="auto" w:fill="auto"/>
            <w:vAlign w:val="center"/>
          </w:tcPr>
          <w:p w14:paraId="00733FC5" w14:textId="1DA96C60" w:rsidR="00243735" w:rsidRPr="00DA1B1C" w:rsidRDefault="00243735" w:rsidP="00243735">
            <w:pPr>
              <w:jc w:val="center"/>
              <w:rPr>
                <w:rFonts w:asciiTheme="minorHAnsi" w:hAnsiTheme="minorHAnsi" w:cstheme="minorHAnsi"/>
                <w:b/>
                <w:bCs/>
                <w:sz w:val="19"/>
                <w:szCs w:val="19"/>
              </w:rPr>
            </w:pPr>
          </w:p>
        </w:tc>
        <w:tc>
          <w:tcPr>
            <w:tcW w:w="2694" w:type="dxa"/>
            <w:shd w:val="clear" w:color="auto" w:fill="auto"/>
          </w:tcPr>
          <w:p w14:paraId="04410A58" w14:textId="77777777" w:rsidR="007F5DF0" w:rsidRPr="007F5DF0" w:rsidRDefault="007F5DF0" w:rsidP="007F5DF0">
            <w:pPr>
              <w:rPr>
                <w:rFonts w:asciiTheme="minorHAnsi" w:hAnsiTheme="minorHAnsi"/>
                <w:sz w:val="19"/>
                <w:szCs w:val="19"/>
              </w:rPr>
            </w:pPr>
            <w:r w:rsidRPr="007F5DF0">
              <w:rPr>
                <w:rFonts w:asciiTheme="minorHAnsi" w:hAnsiTheme="minorHAnsi"/>
                <w:sz w:val="19"/>
                <w:szCs w:val="19"/>
              </w:rPr>
              <w:t xml:space="preserve">Projet comprenant des investissements permettant de créer ou développer exclusivement l’activité de prêt à gaver. </w:t>
            </w:r>
          </w:p>
          <w:p w14:paraId="4E369421" w14:textId="77777777" w:rsidR="007F5DF0" w:rsidRPr="007F5DF0" w:rsidRDefault="007F5DF0" w:rsidP="007F5DF0">
            <w:pPr>
              <w:rPr>
                <w:rFonts w:asciiTheme="minorHAnsi" w:hAnsiTheme="minorHAnsi"/>
                <w:sz w:val="19"/>
                <w:szCs w:val="19"/>
              </w:rPr>
            </w:pPr>
            <w:r w:rsidRPr="007F5DF0">
              <w:rPr>
                <w:rFonts w:asciiTheme="minorHAnsi" w:hAnsiTheme="minorHAnsi"/>
                <w:sz w:val="19"/>
                <w:szCs w:val="19"/>
              </w:rPr>
              <w:t>(Le projet ne doit pas comprendre d’investissements permettant d’augmenter le nombre de places de gavage.)</w:t>
            </w:r>
          </w:p>
          <w:p w14:paraId="60621FDD" w14:textId="4248F738" w:rsidR="00243735" w:rsidRPr="00DA1B1C" w:rsidRDefault="00243735" w:rsidP="00FE4B05">
            <w:pPr>
              <w:jc w:val="both"/>
              <w:rPr>
                <w:rFonts w:asciiTheme="minorHAnsi" w:hAnsiTheme="minorHAnsi"/>
                <w:sz w:val="19"/>
                <w:szCs w:val="19"/>
              </w:rPr>
            </w:pPr>
          </w:p>
        </w:tc>
        <w:tc>
          <w:tcPr>
            <w:tcW w:w="425" w:type="dxa"/>
            <w:vAlign w:val="center"/>
          </w:tcPr>
          <w:p w14:paraId="2F6D3D13" w14:textId="77777777" w:rsidR="00243735" w:rsidRPr="00DA1B1C"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shd w:val="clear" w:color="auto" w:fill="auto"/>
          </w:tcPr>
          <w:p w14:paraId="2C77F6AA" w14:textId="77777777" w:rsidR="00BF77A4" w:rsidRPr="00DA1B1C" w:rsidRDefault="00BF77A4" w:rsidP="00BF77A4">
            <w:pPr>
              <w:jc w:val="both"/>
              <w:rPr>
                <w:rFonts w:asciiTheme="minorHAnsi" w:hAnsiTheme="minorHAnsi"/>
                <w:sz w:val="19"/>
                <w:szCs w:val="19"/>
              </w:rPr>
            </w:pPr>
            <w:r w:rsidRPr="00DA1B1C">
              <w:rPr>
                <w:rFonts w:asciiTheme="minorHAnsi" w:hAnsiTheme="minorHAnsi"/>
                <w:sz w:val="19"/>
                <w:szCs w:val="19"/>
              </w:rPr>
              <w:t xml:space="preserve">- description du projet </w:t>
            </w:r>
          </w:p>
          <w:p w14:paraId="113EA337" w14:textId="77777777" w:rsidR="00BF77A4" w:rsidRPr="00DA1B1C" w:rsidRDefault="00BF77A4" w:rsidP="00BF77A4">
            <w:pPr>
              <w:jc w:val="both"/>
              <w:rPr>
                <w:rFonts w:asciiTheme="minorHAnsi" w:hAnsiTheme="minorHAnsi"/>
                <w:sz w:val="19"/>
                <w:szCs w:val="19"/>
              </w:rPr>
            </w:pPr>
            <w:r w:rsidRPr="00DA1B1C">
              <w:rPr>
                <w:rFonts w:asciiTheme="minorHAnsi" w:hAnsiTheme="minorHAnsi"/>
                <w:sz w:val="19"/>
                <w:szCs w:val="19"/>
              </w:rPr>
              <w:t xml:space="preserve">- </w:t>
            </w:r>
            <w:r>
              <w:rPr>
                <w:rFonts w:asciiTheme="minorHAnsi" w:hAnsiTheme="minorHAnsi"/>
                <w:sz w:val="19"/>
                <w:szCs w:val="19"/>
              </w:rPr>
              <w:t>d</w:t>
            </w:r>
            <w:r w:rsidRPr="00DA1B1C">
              <w:rPr>
                <w:rFonts w:asciiTheme="minorHAnsi" w:hAnsiTheme="minorHAnsi"/>
                <w:sz w:val="19"/>
                <w:szCs w:val="19"/>
              </w:rPr>
              <w:t>evis</w:t>
            </w:r>
          </w:p>
          <w:p w14:paraId="1D2AB4A8" w14:textId="2B082516" w:rsidR="00243735" w:rsidRPr="00DA1B1C" w:rsidRDefault="00BF77A4" w:rsidP="00BF77A4">
            <w:pPr>
              <w:jc w:val="both"/>
              <w:rPr>
                <w:rFonts w:asciiTheme="minorHAnsi" w:hAnsiTheme="minorHAnsi"/>
                <w:sz w:val="19"/>
                <w:szCs w:val="19"/>
              </w:rPr>
            </w:pPr>
            <w:r w:rsidRPr="00DA1B1C">
              <w:rPr>
                <w:rFonts w:asciiTheme="minorHAnsi" w:hAnsiTheme="minorHAnsi"/>
                <w:sz w:val="19"/>
                <w:szCs w:val="19"/>
              </w:rPr>
              <w:t>- plan de biosécurité</w:t>
            </w:r>
          </w:p>
        </w:tc>
        <w:tc>
          <w:tcPr>
            <w:tcW w:w="567" w:type="dxa"/>
            <w:shd w:val="clear" w:color="auto" w:fill="auto"/>
          </w:tcPr>
          <w:p w14:paraId="0A614F13"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2234EAA"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F8DA387"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7C74EBA" w14:textId="1F451072" w:rsidR="00243735" w:rsidRPr="00DA1B1C" w:rsidRDefault="00243735" w:rsidP="00407CB8">
            <w:pPr>
              <w:jc w:val="center"/>
              <w:rPr>
                <w:rFonts w:asciiTheme="minorHAnsi" w:hAnsiTheme="minorHAnsi"/>
                <w:sz w:val="19"/>
                <w:szCs w:val="19"/>
              </w:rPr>
            </w:pPr>
          </w:p>
        </w:tc>
        <w:tc>
          <w:tcPr>
            <w:tcW w:w="567" w:type="dxa"/>
            <w:shd w:val="clear" w:color="auto" w:fill="D99594" w:themeFill="accent2" w:themeFillTint="99"/>
            <w:vAlign w:val="center"/>
          </w:tcPr>
          <w:p w14:paraId="642429DB" w14:textId="77777777" w:rsidR="00243735" w:rsidRPr="00044D40" w:rsidRDefault="00243735" w:rsidP="00407CB8">
            <w:pPr>
              <w:jc w:val="center"/>
              <w:rPr>
                <w:rFonts w:asciiTheme="minorHAnsi" w:hAnsiTheme="minorHAnsi" w:cstheme="minorHAnsi"/>
                <w:b/>
                <w:sz w:val="19"/>
                <w:szCs w:val="19"/>
              </w:rPr>
            </w:pPr>
            <w:r w:rsidRPr="00044D40">
              <w:rPr>
                <w:rFonts w:asciiTheme="minorHAnsi" w:hAnsiTheme="minorHAnsi" w:cstheme="minorHAnsi"/>
                <w:b/>
                <w:sz w:val="19"/>
                <w:szCs w:val="19"/>
              </w:rPr>
              <w:t>50</w:t>
            </w:r>
          </w:p>
        </w:tc>
        <w:tc>
          <w:tcPr>
            <w:tcW w:w="850" w:type="dxa"/>
            <w:shd w:val="clear" w:color="auto" w:fill="BFBFBF" w:themeFill="background1" w:themeFillShade="BF"/>
          </w:tcPr>
          <w:p w14:paraId="5A66B32A"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0F42EB8"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2B1283B"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1611BAE" w14:textId="3794A82D" w:rsidR="00243735" w:rsidRPr="00DA1B1C" w:rsidRDefault="00243735" w:rsidP="00407CB8">
            <w:pPr>
              <w:jc w:val="center"/>
              <w:rPr>
                <w:rFonts w:asciiTheme="minorHAnsi" w:hAnsiTheme="minorHAnsi" w:cstheme="minorHAnsi"/>
                <w:sz w:val="19"/>
                <w:szCs w:val="19"/>
              </w:rPr>
            </w:pPr>
          </w:p>
        </w:tc>
        <w:tc>
          <w:tcPr>
            <w:tcW w:w="709" w:type="dxa"/>
            <w:shd w:val="clear" w:color="auto" w:fill="BFBFBF" w:themeFill="background1" w:themeFillShade="BF"/>
          </w:tcPr>
          <w:p w14:paraId="056F9730"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507D007"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7C4555F"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20BFA3D" w14:textId="5D049A1E" w:rsidR="00243735" w:rsidRPr="00DA1B1C" w:rsidRDefault="00243735" w:rsidP="00407CB8">
            <w:pPr>
              <w:jc w:val="center"/>
              <w:rPr>
                <w:rFonts w:asciiTheme="minorHAnsi" w:hAnsiTheme="minorHAnsi" w:cstheme="minorHAnsi"/>
                <w:sz w:val="19"/>
                <w:szCs w:val="19"/>
              </w:rPr>
            </w:pPr>
          </w:p>
        </w:tc>
        <w:tc>
          <w:tcPr>
            <w:tcW w:w="709" w:type="dxa"/>
            <w:shd w:val="clear" w:color="auto" w:fill="BFBFBF" w:themeFill="background1" w:themeFillShade="BF"/>
          </w:tcPr>
          <w:p w14:paraId="208BB45A"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A92B166"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8AC5239" w14:textId="77777777" w:rsidR="00243735" w:rsidRDefault="0024373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5DB2913" w14:textId="14994D96" w:rsidR="00243735" w:rsidRPr="00DA1B1C" w:rsidRDefault="00243735" w:rsidP="00407CB8">
            <w:pPr>
              <w:jc w:val="center"/>
              <w:rPr>
                <w:rFonts w:asciiTheme="minorHAnsi" w:hAnsiTheme="minorHAnsi" w:cstheme="minorHAnsi"/>
                <w:sz w:val="19"/>
                <w:szCs w:val="19"/>
              </w:rPr>
            </w:pPr>
          </w:p>
        </w:tc>
        <w:tc>
          <w:tcPr>
            <w:tcW w:w="567" w:type="dxa"/>
            <w:shd w:val="clear" w:color="auto" w:fill="D99594" w:themeFill="accent2" w:themeFillTint="99"/>
            <w:vAlign w:val="center"/>
          </w:tcPr>
          <w:p w14:paraId="23C3ABF9" w14:textId="77777777" w:rsidR="00243735" w:rsidRPr="00DA1B1C" w:rsidRDefault="00243735"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24A942C7" w14:textId="77777777" w:rsidR="00243735" w:rsidRPr="00DA1B1C" w:rsidRDefault="00243735" w:rsidP="00407CB8">
            <w:pPr>
              <w:jc w:val="center"/>
              <w:rPr>
                <w:rFonts w:asciiTheme="minorHAnsi" w:hAnsiTheme="minorHAnsi" w:cstheme="minorHAnsi"/>
                <w:sz w:val="19"/>
                <w:szCs w:val="19"/>
              </w:rPr>
            </w:pPr>
          </w:p>
        </w:tc>
      </w:tr>
      <w:tr w:rsidR="00130F40" w:rsidRPr="00DA1B1C" w14:paraId="50704855" w14:textId="77777777" w:rsidTr="00BB569F">
        <w:trPr>
          <w:trHeight w:val="904"/>
        </w:trPr>
        <w:tc>
          <w:tcPr>
            <w:tcW w:w="1560" w:type="dxa"/>
            <w:vMerge/>
            <w:shd w:val="clear" w:color="auto" w:fill="auto"/>
          </w:tcPr>
          <w:p w14:paraId="17680824" w14:textId="77777777" w:rsidR="000622A8" w:rsidRPr="00DA1B1C" w:rsidRDefault="000622A8" w:rsidP="00407CB8">
            <w:pPr>
              <w:rPr>
                <w:rFonts w:asciiTheme="minorHAnsi" w:hAnsiTheme="minorHAnsi" w:cstheme="minorHAnsi"/>
                <w:b/>
                <w:bCs/>
                <w:sz w:val="19"/>
                <w:szCs w:val="19"/>
              </w:rPr>
            </w:pPr>
          </w:p>
        </w:tc>
        <w:tc>
          <w:tcPr>
            <w:tcW w:w="1417" w:type="dxa"/>
            <w:vMerge/>
            <w:shd w:val="clear" w:color="auto" w:fill="auto"/>
            <w:vAlign w:val="center"/>
          </w:tcPr>
          <w:p w14:paraId="0D0D00EF" w14:textId="77777777" w:rsidR="000622A8" w:rsidRPr="00DA1B1C" w:rsidRDefault="000622A8" w:rsidP="00243735">
            <w:pPr>
              <w:jc w:val="center"/>
              <w:rPr>
                <w:rFonts w:asciiTheme="minorHAnsi" w:hAnsiTheme="minorHAnsi" w:cstheme="minorHAnsi"/>
                <w:b/>
                <w:bCs/>
                <w:sz w:val="19"/>
                <w:szCs w:val="19"/>
              </w:rPr>
            </w:pPr>
          </w:p>
        </w:tc>
        <w:tc>
          <w:tcPr>
            <w:tcW w:w="2694" w:type="dxa"/>
            <w:shd w:val="clear" w:color="auto" w:fill="auto"/>
          </w:tcPr>
          <w:p w14:paraId="7ADE5CA5" w14:textId="5DD7D53C" w:rsidR="000622A8" w:rsidRDefault="000622A8" w:rsidP="000622A8">
            <w:pPr>
              <w:rPr>
                <w:rFonts w:asciiTheme="minorHAnsi" w:hAnsiTheme="minorHAnsi"/>
                <w:sz w:val="19"/>
                <w:szCs w:val="19"/>
              </w:rPr>
            </w:pPr>
            <w:r w:rsidRPr="007F5DF0">
              <w:rPr>
                <w:rFonts w:asciiTheme="minorHAnsi" w:hAnsiTheme="minorHAnsi"/>
                <w:sz w:val="19"/>
                <w:szCs w:val="19"/>
              </w:rPr>
              <w:t>Projet comportant des investissements permettant de développer l’activité de gavage (augmentation des effectifs par rapport à  2015)</w:t>
            </w:r>
          </w:p>
          <w:p w14:paraId="46E9789C" w14:textId="77777777" w:rsidR="000622A8" w:rsidRPr="00DA1B1C" w:rsidRDefault="000622A8" w:rsidP="00FE4B05">
            <w:pPr>
              <w:jc w:val="both"/>
              <w:rPr>
                <w:rFonts w:asciiTheme="minorHAnsi" w:hAnsiTheme="minorHAnsi"/>
                <w:sz w:val="19"/>
                <w:szCs w:val="19"/>
              </w:rPr>
            </w:pPr>
          </w:p>
        </w:tc>
        <w:tc>
          <w:tcPr>
            <w:tcW w:w="425" w:type="dxa"/>
            <w:vAlign w:val="center"/>
          </w:tcPr>
          <w:p w14:paraId="05C4E3D3" w14:textId="0F08847F" w:rsidR="000622A8" w:rsidRPr="00DA1B1C" w:rsidRDefault="000622A8"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shd w:val="clear" w:color="auto" w:fill="auto"/>
          </w:tcPr>
          <w:p w14:paraId="6F7F99BE" w14:textId="77777777" w:rsidR="00D76774" w:rsidRPr="00DA1B1C" w:rsidRDefault="00D76774" w:rsidP="00D76774">
            <w:pPr>
              <w:jc w:val="both"/>
              <w:rPr>
                <w:rFonts w:asciiTheme="minorHAnsi" w:hAnsiTheme="minorHAnsi"/>
                <w:sz w:val="19"/>
                <w:szCs w:val="19"/>
              </w:rPr>
            </w:pPr>
            <w:r w:rsidRPr="00DA1B1C">
              <w:rPr>
                <w:rFonts w:asciiTheme="minorHAnsi" w:hAnsiTheme="minorHAnsi"/>
                <w:sz w:val="19"/>
                <w:szCs w:val="19"/>
              </w:rPr>
              <w:t>- description du projet</w:t>
            </w:r>
          </w:p>
          <w:p w14:paraId="0D3A0E3B" w14:textId="77777777" w:rsidR="00D76774" w:rsidRPr="00DA1B1C" w:rsidRDefault="00D76774" w:rsidP="00D76774">
            <w:pPr>
              <w:jc w:val="both"/>
              <w:rPr>
                <w:rFonts w:asciiTheme="minorHAnsi" w:hAnsiTheme="minorHAnsi"/>
                <w:sz w:val="19"/>
                <w:szCs w:val="19"/>
              </w:rPr>
            </w:pPr>
            <w:r w:rsidRPr="00DA1B1C">
              <w:rPr>
                <w:rFonts w:asciiTheme="minorHAnsi" w:hAnsiTheme="minorHAnsi"/>
                <w:sz w:val="19"/>
                <w:szCs w:val="19"/>
              </w:rPr>
              <w:t>- devis</w:t>
            </w:r>
          </w:p>
          <w:p w14:paraId="074098D2" w14:textId="77777777" w:rsidR="00D76774" w:rsidRPr="00DA1B1C" w:rsidRDefault="00D76774" w:rsidP="00D76774">
            <w:pPr>
              <w:jc w:val="both"/>
              <w:rPr>
                <w:rFonts w:asciiTheme="minorHAnsi" w:hAnsiTheme="minorHAnsi"/>
                <w:sz w:val="19"/>
                <w:szCs w:val="19"/>
              </w:rPr>
            </w:pPr>
            <w:r w:rsidRPr="00DA1B1C">
              <w:rPr>
                <w:rFonts w:asciiTheme="minorHAnsi" w:hAnsiTheme="minorHAnsi"/>
                <w:sz w:val="19"/>
                <w:szCs w:val="19"/>
              </w:rPr>
              <w:t>- plan de biosécurité</w:t>
            </w:r>
          </w:p>
          <w:p w14:paraId="6D64BF63" w14:textId="54336A48" w:rsidR="00D76774" w:rsidRDefault="00D76774" w:rsidP="00D76774">
            <w:pPr>
              <w:jc w:val="both"/>
              <w:rPr>
                <w:rFonts w:asciiTheme="minorHAnsi" w:hAnsiTheme="minorHAnsi"/>
                <w:sz w:val="19"/>
                <w:szCs w:val="19"/>
              </w:rPr>
            </w:pPr>
            <w:r w:rsidRPr="00DA1B1C">
              <w:rPr>
                <w:rFonts w:asciiTheme="minorHAnsi" w:hAnsiTheme="minorHAnsi"/>
                <w:sz w:val="19"/>
                <w:szCs w:val="19"/>
              </w:rPr>
              <w:t>- attestation de l’OP ou attestation du centre de gestion mentionnant le nombre d’effectif d’animaux mis en place avant crise</w:t>
            </w:r>
          </w:p>
          <w:p w14:paraId="0CDC3512" w14:textId="76ECA4EA" w:rsidR="000622A8" w:rsidRPr="00D76774" w:rsidRDefault="00D76774" w:rsidP="00D76774">
            <w:pPr>
              <w:tabs>
                <w:tab w:val="left" w:pos="780"/>
              </w:tabs>
              <w:rPr>
                <w:rFonts w:asciiTheme="minorHAnsi" w:hAnsiTheme="minorHAnsi"/>
                <w:sz w:val="19"/>
                <w:szCs w:val="19"/>
              </w:rPr>
            </w:pPr>
            <w:r>
              <w:rPr>
                <w:rFonts w:asciiTheme="minorHAnsi" w:hAnsiTheme="minorHAnsi"/>
                <w:sz w:val="19"/>
                <w:szCs w:val="19"/>
              </w:rPr>
              <w:tab/>
            </w:r>
          </w:p>
        </w:tc>
        <w:tc>
          <w:tcPr>
            <w:tcW w:w="567" w:type="dxa"/>
            <w:shd w:val="clear" w:color="auto" w:fill="auto"/>
          </w:tcPr>
          <w:p w14:paraId="72AA40FE"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D0F1979" w14:textId="088C5606" w:rsidR="000622A8" w:rsidRPr="00DA1B1C"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567" w:type="dxa"/>
            <w:shd w:val="clear" w:color="auto" w:fill="D99594" w:themeFill="accent2" w:themeFillTint="99"/>
            <w:vAlign w:val="center"/>
          </w:tcPr>
          <w:p w14:paraId="57510EFF" w14:textId="4BD40D16" w:rsidR="000622A8" w:rsidRPr="00044D40" w:rsidRDefault="000622A8" w:rsidP="00407CB8">
            <w:pPr>
              <w:jc w:val="center"/>
              <w:rPr>
                <w:rFonts w:asciiTheme="minorHAnsi" w:hAnsiTheme="minorHAnsi" w:cstheme="minorHAnsi"/>
                <w:b/>
                <w:sz w:val="19"/>
                <w:szCs w:val="19"/>
              </w:rPr>
            </w:pPr>
            <w:r>
              <w:rPr>
                <w:rFonts w:asciiTheme="minorHAnsi" w:hAnsiTheme="minorHAnsi" w:cstheme="minorHAnsi"/>
                <w:b/>
                <w:sz w:val="19"/>
                <w:szCs w:val="19"/>
              </w:rPr>
              <w:t>10</w:t>
            </w:r>
          </w:p>
        </w:tc>
        <w:tc>
          <w:tcPr>
            <w:tcW w:w="850" w:type="dxa"/>
            <w:shd w:val="clear" w:color="auto" w:fill="BFBFBF" w:themeFill="background1" w:themeFillShade="BF"/>
          </w:tcPr>
          <w:p w14:paraId="1651B374"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75E2CA6"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2E3CF65"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BB936E2" w14:textId="08982F89" w:rsidR="000622A8" w:rsidRPr="00DA1B1C"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709" w:type="dxa"/>
            <w:shd w:val="clear" w:color="auto" w:fill="BFBFBF" w:themeFill="background1" w:themeFillShade="BF"/>
          </w:tcPr>
          <w:p w14:paraId="51644614"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EE146A9"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3606941"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B7B6BAB" w14:textId="54B2D4BA" w:rsidR="000622A8" w:rsidRPr="00DA1B1C"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709" w:type="dxa"/>
            <w:shd w:val="clear" w:color="auto" w:fill="BFBFBF" w:themeFill="background1" w:themeFillShade="BF"/>
          </w:tcPr>
          <w:p w14:paraId="6B97D5FC"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AF90C66"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F5D7599"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8DE6AB7" w14:textId="3F7578E6" w:rsidR="000622A8" w:rsidRPr="00DA1B1C"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567" w:type="dxa"/>
            <w:shd w:val="clear" w:color="auto" w:fill="D99594" w:themeFill="accent2" w:themeFillTint="99"/>
            <w:vAlign w:val="center"/>
          </w:tcPr>
          <w:p w14:paraId="07B0E864" w14:textId="77777777" w:rsidR="000622A8" w:rsidRPr="00DA1B1C" w:rsidRDefault="000622A8"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28D00C30" w14:textId="77777777" w:rsidR="000622A8" w:rsidRPr="00DA1B1C" w:rsidRDefault="000622A8" w:rsidP="00407CB8">
            <w:pPr>
              <w:jc w:val="center"/>
              <w:rPr>
                <w:rFonts w:asciiTheme="minorHAnsi" w:hAnsiTheme="minorHAnsi" w:cstheme="minorHAnsi"/>
                <w:sz w:val="19"/>
                <w:szCs w:val="19"/>
              </w:rPr>
            </w:pPr>
          </w:p>
        </w:tc>
      </w:tr>
      <w:tr w:rsidR="00130F40" w:rsidRPr="00DA1B1C" w14:paraId="67E2FAA9" w14:textId="77777777" w:rsidTr="00BB569F">
        <w:trPr>
          <w:trHeight w:val="1161"/>
        </w:trPr>
        <w:tc>
          <w:tcPr>
            <w:tcW w:w="1560" w:type="dxa"/>
            <w:vMerge/>
            <w:shd w:val="clear" w:color="auto" w:fill="auto"/>
          </w:tcPr>
          <w:p w14:paraId="5D22DDF2" w14:textId="77777777" w:rsidR="000622A8" w:rsidRPr="00DA1B1C" w:rsidRDefault="000622A8" w:rsidP="00407CB8">
            <w:pPr>
              <w:rPr>
                <w:rFonts w:asciiTheme="minorHAnsi" w:hAnsiTheme="minorHAnsi" w:cstheme="minorHAnsi"/>
                <w:b/>
                <w:bCs/>
                <w:sz w:val="19"/>
                <w:szCs w:val="19"/>
              </w:rPr>
            </w:pPr>
          </w:p>
        </w:tc>
        <w:tc>
          <w:tcPr>
            <w:tcW w:w="1417" w:type="dxa"/>
            <w:vMerge w:val="restart"/>
            <w:shd w:val="clear" w:color="auto" w:fill="auto"/>
            <w:vAlign w:val="center"/>
          </w:tcPr>
          <w:p w14:paraId="60EADA5B" w14:textId="77777777" w:rsidR="00E83D1B" w:rsidRDefault="00E83D1B" w:rsidP="00243735">
            <w:pPr>
              <w:pStyle w:val="Default"/>
              <w:jc w:val="center"/>
              <w:rPr>
                <w:b/>
                <w:bCs/>
                <w:sz w:val="18"/>
                <w:szCs w:val="20"/>
              </w:rPr>
            </w:pPr>
          </w:p>
          <w:p w14:paraId="2CC7B98A" w14:textId="77777777" w:rsidR="00E83D1B" w:rsidRDefault="00E83D1B" w:rsidP="00243735">
            <w:pPr>
              <w:pStyle w:val="Default"/>
              <w:jc w:val="center"/>
              <w:rPr>
                <w:b/>
                <w:bCs/>
                <w:sz w:val="18"/>
                <w:szCs w:val="20"/>
              </w:rPr>
            </w:pPr>
          </w:p>
          <w:p w14:paraId="3782DFA6" w14:textId="77777777" w:rsidR="000622A8" w:rsidRDefault="000622A8" w:rsidP="00243735">
            <w:pPr>
              <w:pStyle w:val="Default"/>
              <w:jc w:val="center"/>
              <w:rPr>
                <w:b/>
                <w:bCs/>
                <w:sz w:val="18"/>
                <w:szCs w:val="20"/>
              </w:rPr>
            </w:pPr>
            <w:r>
              <w:rPr>
                <w:b/>
                <w:bCs/>
                <w:sz w:val="18"/>
                <w:szCs w:val="20"/>
              </w:rPr>
              <w:t>Filière Volaille maigre</w:t>
            </w:r>
          </w:p>
          <w:p w14:paraId="32CABBB9" w14:textId="77777777" w:rsidR="000622A8" w:rsidRDefault="000622A8" w:rsidP="00243735">
            <w:pPr>
              <w:pStyle w:val="Default"/>
              <w:jc w:val="center"/>
              <w:rPr>
                <w:b/>
                <w:bCs/>
                <w:sz w:val="18"/>
                <w:szCs w:val="20"/>
              </w:rPr>
            </w:pPr>
            <w:r>
              <w:rPr>
                <w:b/>
                <w:bCs/>
                <w:sz w:val="18"/>
                <w:szCs w:val="20"/>
              </w:rPr>
              <w:t>Biosécurité</w:t>
            </w:r>
          </w:p>
          <w:p w14:paraId="784714F3" w14:textId="77777777" w:rsidR="000622A8" w:rsidRDefault="000622A8" w:rsidP="00243735">
            <w:pPr>
              <w:pStyle w:val="Default"/>
              <w:jc w:val="center"/>
              <w:rPr>
                <w:b/>
                <w:bCs/>
                <w:sz w:val="18"/>
                <w:szCs w:val="20"/>
              </w:rPr>
            </w:pPr>
          </w:p>
          <w:p w14:paraId="5E00D206" w14:textId="77777777" w:rsidR="000622A8" w:rsidRDefault="000622A8" w:rsidP="00E83D1B">
            <w:pPr>
              <w:pStyle w:val="Default"/>
              <w:jc w:val="center"/>
              <w:rPr>
                <w:rFonts w:asciiTheme="minorHAnsi" w:hAnsiTheme="minorHAnsi" w:cstheme="minorHAnsi"/>
                <w:b/>
                <w:bCs/>
                <w:sz w:val="19"/>
                <w:szCs w:val="19"/>
              </w:rPr>
            </w:pPr>
          </w:p>
          <w:p w14:paraId="60861F72" w14:textId="77777777" w:rsidR="00E83D1B" w:rsidRDefault="00E83D1B" w:rsidP="00E83D1B">
            <w:pPr>
              <w:pStyle w:val="Default"/>
              <w:jc w:val="center"/>
              <w:rPr>
                <w:rFonts w:asciiTheme="minorHAnsi" w:hAnsiTheme="minorHAnsi" w:cstheme="minorHAnsi"/>
                <w:b/>
                <w:bCs/>
                <w:sz w:val="19"/>
                <w:szCs w:val="19"/>
              </w:rPr>
            </w:pPr>
          </w:p>
          <w:p w14:paraId="14714E81" w14:textId="77777777" w:rsidR="00E83D1B" w:rsidRDefault="00E83D1B" w:rsidP="00E83D1B">
            <w:pPr>
              <w:pStyle w:val="Default"/>
              <w:jc w:val="center"/>
              <w:rPr>
                <w:rFonts w:asciiTheme="minorHAnsi" w:hAnsiTheme="minorHAnsi" w:cstheme="minorHAnsi"/>
                <w:b/>
                <w:bCs/>
                <w:sz w:val="19"/>
                <w:szCs w:val="19"/>
              </w:rPr>
            </w:pPr>
          </w:p>
          <w:p w14:paraId="59DD6887" w14:textId="77777777" w:rsidR="00E83D1B" w:rsidRDefault="00E83D1B" w:rsidP="00E83D1B">
            <w:pPr>
              <w:pStyle w:val="Default"/>
              <w:jc w:val="center"/>
              <w:rPr>
                <w:rFonts w:asciiTheme="minorHAnsi" w:hAnsiTheme="minorHAnsi" w:cstheme="minorHAnsi"/>
                <w:b/>
                <w:bCs/>
                <w:sz w:val="19"/>
                <w:szCs w:val="19"/>
              </w:rPr>
            </w:pPr>
          </w:p>
          <w:p w14:paraId="1DFFEFB1" w14:textId="77777777" w:rsidR="00E83D1B" w:rsidRDefault="00E83D1B" w:rsidP="00E83D1B">
            <w:pPr>
              <w:pStyle w:val="Default"/>
              <w:jc w:val="center"/>
              <w:rPr>
                <w:rFonts w:asciiTheme="minorHAnsi" w:hAnsiTheme="minorHAnsi" w:cstheme="minorHAnsi"/>
                <w:b/>
                <w:bCs/>
                <w:sz w:val="19"/>
                <w:szCs w:val="19"/>
              </w:rPr>
            </w:pPr>
          </w:p>
          <w:p w14:paraId="7E9B1B4F" w14:textId="77777777" w:rsidR="00E83D1B" w:rsidRDefault="00E83D1B" w:rsidP="00E83D1B">
            <w:pPr>
              <w:pStyle w:val="Default"/>
              <w:jc w:val="center"/>
              <w:rPr>
                <w:rFonts w:asciiTheme="minorHAnsi" w:hAnsiTheme="minorHAnsi" w:cstheme="minorHAnsi"/>
                <w:b/>
                <w:bCs/>
                <w:sz w:val="19"/>
                <w:szCs w:val="19"/>
              </w:rPr>
            </w:pPr>
          </w:p>
          <w:p w14:paraId="1F73A6E1" w14:textId="77777777" w:rsidR="00E83D1B" w:rsidRDefault="00E83D1B" w:rsidP="00E83D1B">
            <w:pPr>
              <w:pStyle w:val="Default"/>
              <w:jc w:val="center"/>
              <w:rPr>
                <w:rFonts w:asciiTheme="minorHAnsi" w:hAnsiTheme="minorHAnsi" w:cstheme="minorHAnsi"/>
                <w:b/>
                <w:bCs/>
                <w:sz w:val="19"/>
                <w:szCs w:val="19"/>
              </w:rPr>
            </w:pPr>
          </w:p>
          <w:p w14:paraId="32D5BEE9" w14:textId="77777777" w:rsidR="00E83D1B" w:rsidRDefault="00E83D1B" w:rsidP="00E83D1B">
            <w:pPr>
              <w:pStyle w:val="Default"/>
              <w:jc w:val="center"/>
              <w:rPr>
                <w:rFonts w:asciiTheme="minorHAnsi" w:hAnsiTheme="minorHAnsi" w:cstheme="minorHAnsi"/>
                <w:b/>
                <w:bCs/>
                <w:sz w:val="19"/>
                <w:szCs w:val="19"/>
              </w:rPr>
            </w:pPr>
          </w:p>
          <w:p w14:paraId="4D09BAD3" w14:textId="77777777" w:rsidR="00E83D1B" w:rsidRDefault="00E83D1B" w:rsidP="00E83D1B">
            <w:pPr>
              <w:pStyle w:val="Default"/>
              <w:jc w:val="center"/>
              <w:rPr>
                <w:rFonts w:asciiTheme="minorHAnsi" w:hAnsiTheme="minorHAnsi" w:cstheme="minorHAnsi"/>
                <w:b/>
                <w:bCs/>
                <w:sz w:val="19"/>
                <w:szCs w:val="19"/>
              </w:rPr>
            </w:pPr>
          </w:p>
          <w:p w14:paraId="095103C0" w14:textId="77777777" w:rsidR="00E83D1B" w:rsidRDefault="00E83D1B" w:rsidP="00E83D1B">
            <w:pPr>
              <w:pStyle w:val="Default"/>
              <w:jc w:val="center"/>
              <w:rPr>
                <w:b/>
                <w:i/>
                <w:iCs/>
                <w:color w:val="C00000"/>
                <w:sz w:val="18"/>
                <w:szCs w:val="18"/>
              </w:rPr>
            </w:pPr>
            <w:r w:rsidRPr="00C44AF7">
              <w:rPr>
                <w:b/>
                <w:i/>
                <w:iCs/>
                <w:color w:val="C00000"/>
                <w:sz w:val="18"/>
                <w:szCs w:val="18"/>
              </w:rPr>
              <w:t>IMPORTANT</w:t>
            </w:r>
          </w:p>
          <w:p w14:paraId="0409A117" w14:textId="77777777" w:rsidR="00E83D1B" w:rsidRDefault="00E83D1B" w:rsidP="00E83D1B">
            <w:pPr>
              <w:pStyle w:val="Default"/>
              <w:jc w:val="center"/>
              <w:rPr>
                <w:b/>
                <w:i/>
                <w:iCs/>
                <w:color w:val="C00000"/>
                <w:sz w:val="18"/>
                <w:szCs w:val="18"/>
              </w:rPr>
            </w:pPr>
          </w:p>
          <w:p w14:paraId="007595A6" w14:textId="77777777" w:rsidR="00E83D1B" w:rsidRDefault="00E83D1B" w:rsidP="00E83D1B">
            <w:pPr>
              <w:pStyle w:val="Default"/>
              <w:jc w:val="center"/>
              <w:rPr>
                <w:rFonts w:ascii="Webdings" w:hAnsi="Webdings" w:cs="Webdings"/>
                <w:color w:val="C00000"/>
                <w:sz w:val="20"/>
                <w:szCs w:val="20"/>
              </w:rPr>
            </w:pPr>
            <w:r w:rsidRPr="00C44AF7">
              <w:rPr>
                <w:rFonts w:ascii="Webdings" w:hAnsi="Webdings" w:cs="Webdings"/>
                <w:color w:val="C00000"/>
                <w:sz w:val="20"/>
                <w:szCs w:val="20"/>
              </w:rPr>
              <w:t></w:t>
            </w:r>
          </w:p>
          <w:p w14:paraId="39FAADD0" w14:textId="77777777" w:rsidR="00E83D1B" w:rsidRDefault="00E83D1B" w:rsidP="00E83D1B">
            <w:pPr>
              <w:pStyle w:val="Default"/>
              <w:jc w:val="center"/>
              <w:rPr>
                <w:b/>
                <w:bCs/>
                <w:sz w:val="18"/>
                <w:szCs w:val="20"/>
              </w:rPr>
            </w:pPr>
            <w:r w:rsidRPr="00C44AF7">
              <w:rPr>
                <w:i/>
                <w:iCs/>
                <w:color w:val="C00000"/>
                <w:sz w:val="18"/>
                <w:szCs w:val="18"/>
              </w:rPr>
              <w:lastRenderedPageBreak/>
              <w:t>Critères non cumulables entre eux</w:t>
            </w:r>
          </w:p>
          <w:p w14:paraId="4BA2390F" w14:textId="637D689B" w:rsidR="00E83D1B" w:rsidRPr="00DA1B1C" w:rsidRDefault="00E83D1B" w:rsidP="00E83D1B">
            <w:pPr>
              <w:pStyle w:val="Default"/>
              <w:jc w:val="center"/>
              <w:rPr>
                <w:rFonts w:asciiTheme="minorHAnsi" w:hAnsiTheme="minorHAnsi" w:cstheme="minorHAnsi"/>
                <w:b/>
                <w:bCs/>
                <w:sz w:val="19"/>
                <w:szCs w:val="19"/>
              </w:rPr>
            </w:pPr>
          </w:p>
        </w:tc>
        <w:tc>
          <w:tcPr>
            <w:tcW w:w="2694" w:type="dxa"/>
            <w:shd w:val="clear" w:color="auto" w:fill="FBD4B4" w:themeFill="accent6" w:themeFillTint="66"/>
          </w:tcPr>
          <w:p w14:paraId="340D8365" w14:textId="77777777" w:rsidR="000622A8" w:rsidRPr="007F5DF0" w:rsidRDefault="000622A8" w:rsidP="007F5DF0">
            <w:pPr>
              <w:rPr>
                <w:rFonts w:asciiTheme="minorHAnsi" w:hAnsiTheme="minorHAnsi"/>
                <w:sz w:val="19"/>
                <w:szCs w:val="19"/>
              </w:rPr>
            </w:pPr>
            <w:r w:rsidRPr="007F5DF0">
              <w:rPr>
                <w:rFonts w:asciiTheme="minorHAnsi" w:hAnsiTheme="minorHAnsi"/>
                <w:sz w:val="19"/>
                <w:szCs w:val="19"/>
              </w:rPr>
              <w:lastRenderedPageBreak/>
              <w:t>Sur toute la durée du projet (entre la date de demande d’aide et la dernière demande de paiement), projet porté par une exploitation adhérente à un SIQO (Hors Bio), sur l’atelier concerné par au moins 50 % des investissements éligibles</w:t>
            </w:r>
          </w:p>
          <w:p w14:paraId="47614B6B" w14:textId="77777777" w:rsidR="000622A8" w:rsidRDefault="000622A8" w:rsidP="007F5DF0">
            <w:pPr>
              <w:rPr>
                <w:rFonts w:asciiTheme="minorHAnsi" w:hAnsiTheme="minorHAnsi"/>
                <w:sz w:val="19"/>
                <w:szCs w:val="19"/>
              </w:rPr>
            </w:pPr>
            <w:r w:rsidRPr="007F5DF0">
              <w:rPr>
                <w:rFonts w:asciiTheme="minorHAnsi" w:hAnsiTheme="minorHAnsi"/>
                <w:sz w:val="19"/>
                <w:szCs w:val="19"/>
              </w:rPr>
              <w:t xml:space="preserve"> retenus et plafonnés </w:t>
            </w:r>
          </w:p>
          <w:p w14:paraId="14CF5F74" w14:textId="77777777" w:rsidR="000622A8" w:rsidRDefault="000622A8" w:rsidP="007F5DF0">
            <w:pPr>
              <w:rPr>
                <w:rFonts w:asciiTheme="minorHAnsi" w:hAnsiTheme="minorHAnsi"/>
                <w:sz w:val="19"/>
                <w:szCs w:val="19"/>
              </w:rPr>
            </w:pPr>
          </w:p>
          <w:p w14:paraId="2973C872" w14:textId="7A972E12" w:rsidR="000622A8" w:rsidRPr="00DA1B1C" w:rsidRDefault="000622A8" w:rsidP="007F5DF0">
            <w:pPr>
              <w:rPr>
                <w:rFonts w:asciiTheme="minorHAnsi" w:hAnsiTheme="minorHAnsi"/>
                <w:sz w:val="19"/>
                <w:szCs w:val="19"/>
              </w:rPr>
            </w:pPr>
            <w:r w:rsidRPr="00C44AF7">
              <w:rPr>
                <w:rFonts w:ascii="Webdings" w:hAnsi="Webdings" w:cs="Webdings"/>
                <w:color w:val="C00000"/>
              </w:rPr>
              <w:t></w:t>
            </w:r>
          </w:p>
        </w:tc>
        <w:tc>
          <w:tcPr>
            <w:tcW w:w="425" w:type="dxa"/>
            <w:shd w:val="clear" w:color="auto" w:fill="FBD4B4" w:themeFill="accent6" w:themeFillTint="66"/>
            <w:vAlign w:val="center"/>
          </w:tcPr>
          <w:p w14:paraId="59DD88A4" w14:textId="77777777" w:rsidR="000622A8" w:rsidRPr="00DA1B1C" w:rsidRDefault="000622A8"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shd w:val="clear" w:color="auto" w:fill="FBD4B4" w:themeFill="accent6" w:themeFillTint="66"/>
          </w:tcPr>
          <w:p w14:paraId="73DDC16C" w14:textId="4CF654C3" w:rsidR="000622A8" w:rsidRPr="00DA1B1C" w:rsidRDefault="00BF77A4" w:rsidP="007F5DF0">
            <w:pPr>
              <w:jc w:val="both"/>
              <w:rPr>
                <w:rFonts w:asciiTheme="minorHAnsi" w:hAnsiTheme="minorHAnsi"/>
                <w:sz w:val="19"/>
                <w:szCs w:val="19"/>
              </w:rPr>
            </w:pPr>
            <w:r w:rsidRPr="00B0657E">
              <w:rPr>
                <w:rFonts w:asciiTheme="minorHAnsi" w:hAnsiTheme="minorHAnsi" w:cs="Calibri"/>
                <w:bCs/>
                <w:sz w:val="19"/>
                <w:szCs w:val="19"/>
              </w:rPr>
              <w:t>Attestation de l’ODG</w:t>
            </w:r>
          </w:p>
        </w:tc>
        <w:tc>
          <w:tcPr>
            <w:tcW w:w="567" w:type="dxa"/>
            <w:shd w:val="clear" w:color="auto" w:fill="auto"/>
          </w:tcPr>
          <w:p w14:paraId="1D523F7A" w14:textId="77777777" w:rsidR="000622A8" w:rsidRDefault="000622A8"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F329B71" w14:textId="6B3C1831" w:rsidR="000622A8" w:rsidRPr="00DA1B1C" w:rsidRDefault="000622A8" w:rsidP="00F31555">
            <w:pPr>
              <w:jc w:val="center"/>
              <w:rPr>
                <w:rFonts w:asciiTheme="minorHAnsi" w:hAnsiTheme="minorHAnsi"/>
                <w:sz w:val="19"/>
                <w:szCs w:val="19"/>
              </w:rPr>
            </w:pPr>
          </w:p>
        </w:tc>
        <w:tc>
          <w:tcPr>
            <w:tcW w:w="567" w:type="dxa"/>
            <w:shd w:val="clear" w:color="auto" w:fill="D99594" w:themeFill="accent2" w:themeFillTint="99"/>
            <w:vAlign w:val="center"/>
          </w:tcPr>
          <w:p w14:paraId="53824465" w14:textId="228221D1" w:rsidR="000622A8" w:rsidRPr="00044D40" w:rsidRDefault="000622A8" w:rsidP="00407CB8">
            <w:pPr>
              <w:jc w:val="center"/>
              <w:rPr>
                <w:rFonts w:asciiTheme="minorHAnsi" w:hAnsiTheme="minorHAnsi" w:cstheme="minorHAnsi"/>
                <w:b/>
                <w:sz w:val="19"/>
                <w:szCs w:val="19"/>
              </w:rPr>
            </w:pPr>
            <w:r>
              <w:rPr>
                <w:rFonts w:asciiTheme="minorHAnsi" w:hAnsiTheme="minorHAnsi" w:cstheme="minorHAnsi"/>
                <w:b/>
                <w:sz w:val="19"/>
                <w:szCs w:val="19"/>
              </w:rPr>
              <w:t>20</w:t>
            </w:r>
          </w:p>
        </w:tc>
        <w:tc>
          <w:tcPr>
            <w:tcW w:w="850" w:type="dxa"/>
            <w:shd w:val="clear" w:color="auto" w:fill="BFBFBF" w:themeFill="background1" w:themeFillShade="BF"/>
          </w:tcPr>
          <w:p w14:paraId="4786CAC1" w14:textId="77777777" w:rsidR="000622A8" w:rsidRDefault="000622A8"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B3798E0" w14:textId="7B790489" w:rsidR="000622A8" w:rsidRPr="00DA1B1C" w:rsidRDefault="000622A8" w:rsidP="00F31555">
            <w:pPr>
              <w:jc w:val="center"/>
              <w:rPr>
                <w:rFonts w:asciiTheme="minorHAnsi" w:hAnsiTheme="minorHAnsi" w:cstheme="minorHAnsi"/>
                <w:sz w:val="19"/>
                <w:szCs w:val="19"/>
              </w:rPr>
            </w:pPr>
          </w:p>
        </w:tc>
        <w:tc>
          <w:tcPr>
            <w:tcW w:w="709" w:type="dxa"/>
            <w:shd w:val="clear" w:color="auto" w:fill="BFBFBF" w:themeFill="background1" w:themeFillShade="BF"/>
          </w:tcPr>
          <w:p w14:paraId="7EF0BC29" w14:textId="77777777" w:rsidR="000622A8" w:rsidRDefault="000622A8"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C561F50" w14:textId="6CAFFBF8" w:rsidR="000622A8" w:rsidRPr="00DA1B1C" w:rsidRDefault="000622A8" w:rsidP="00F31555">
            <w:pPr>
              <w:jc w:val="center"/>
              <w:rPr>
                <w:rFonts w:asciiTheme="minorHAnsi" w:hAnsiTheme="minorHAnsi" w:cstheme="minorHAnsi"/>
                <w:sz w:val="19"/>
                <w:szCs w:val="19"/>
              </w:rPr>
            </w:pPr>
          </w:p>
        </w:tc>
        <w:tc>
          <w:tcPr>
            <w:tcW w:w="709" w:type="dxa"/>
            <w:shd w:val="clear" w:color="auto" w:fill="BFBFBF" w:themeFill="background1" w:themeFillShade="BF"/>
          </w:tcPr>
          <w:p w14:paraId="1EFC14BC" w14:textId="77777777" w:rsidR="000622A8" w:rsidRDefault="000622A8"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99758D3" w14:textId="36625134" w:rsidR="000622A8" w:rsidRPr="00DA1B1C" w:rsidRDefault="000622A8" w:rsidP="00F31555">
            <w:pPr>
              <w:jc w:val="center"/>
              <w:rPr>
                <w:rFonts w:asciiTheme="minorHAnsi" w:hAnsiTheme="minorHAnsi" w:cstheme="minorHAnsi"/>
                <w:sz w:val="19"/>
                <w:szCs w:val="19"/>
              </w:rPr>
            </w:pPr>
          </w:p>
        </w:tc>
        <w:tc>
          <w:tcPr>
            <w:tcW w:w="567" w:type="dxa"/>
            <w:shd w:val="clear" w:color="auto" w:fill="D99594" w:themeFill="accent2" w:themeFillTint="99"/>
            <w:vAlign w:val="center"/>
          </w:tcPr>
          <w:p w14:paraId="6E378B50" w14:textId="77777777" w:rsidR="000622A8" w:rsidRPr="00DA1B1C" w:rsidRDefault="000622A8"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63E87525" w14:textId="77777777" w:rsidR="000622A8" w:rsidRPr="00DA1B1C" w:rsidRDefault="000622A8" w:rsidP="00407CB8">
            <w:pPr>
              <w:jc w:val="center"/>
              <w:rPr>
                <w:rFonts w:asciiTheme="minorHAnsi" w:hAnsiTheme="minorHAnsi" w:cstheme="minorHAnsi"/>
                <w:sz w:val="19"/>
                <w:szCs w:val="19"/>
              </w:rPr>
            </w:pPr>
          </w:p>
        </w:tc>
      </w:tr>
      <w:tr w:rsidR="00130F40" w:rsidRPr="00DA1B1C" w14:paraId="248BE7FB" w14:textId="77777777" w:rsidTr="00BB569F">
        <w:trPr>
          <w:trHeight w:val="1159"/>
        </w:trPr>
        <w:tc>
          <w:tcPr>
            <w:tcW w:w="1560" w:type="dxa"/>
            <w:vMerge/>
            <w:shd w:val="clear" w:color="auto" w:fill="auto"/>
          </w:tcPr>
          <w:p w14:paraId="12804157" w14:textId="77777777" w:rsidR="00F31555" w:rsidRPr="00DA1B1C" w:rsidRDefault="00F31555" w:rsidP="00407CB8">
            <w:pPr>
              <w:rPr>
                <w:rFonts w:asciiTheme="minorHAnsi" w:hAnsiTheme="minorHAnsi" w:cstheme="minorHAnsi"/>
                <w:b/>
                <w:bCs/>
                <w:sz w:val="19"/>
                <w:szCs w:val="19"/>
              </w:rPr>
            </w:pPr>
          </w:p>
        </w:tc>
        <w:tc>
          <w:tcPr>
            <w:tcW w:w="1417" w:type="dxa"/>
            <w:vMerge/>
            <w:shd w:val="clear" w:color="auto" w:fill="auto"/>
            <w:vAlign w:val="center"/>
          </w:tcPr>
          <w:p w14:paraId="5D57725B" w14:textId="77777777" w:rsidR="00F31555" w:rsidRDefault="00F31555" w:rsidP="00243735">
            <w:pPr>
              <w:pStyle w:val="Default"/>
              <w:jc w:val="center"/>
              <w:rPr>
                <w:b/>
                <w:bCs/>
                <w:sz w:val="18"/>
                <w:szCs w:val="20"/>
              </w:rPr>
            </w:pPr>
          </w:p>
        </w:tc>
        <w:tc>
          <w:tcPr>
            <w:tcW w:w="2694" w:type="dxa"/>
            <w:shd w:val="clear" w:color="auto" w:fill="FBD4B4" w:themeFill="accent6" w:themeFillTint="66"/>
          </w:tcPr>
          <w:p w14:paraId="5F9546C7" w14:textId="77777777" w:rsidR="00F31555" w:rsidRDefault="00F31555" w:rsidP="007F5DF0">
            <w:pPr>
              <w:rPr>
                <w:rFonts w:asciiTheme="minorHAnsi" w:hAnsiTheme="minorHAnsi"/>
                <w:sz w:val="19"/>
                <w:szCs w:val="19"/>
              </w:rPr>
            </w:pPr>
            <w:r w:rsidRPr="007F5DF0">
              <w:rPr>
                <w:rFonts w:asciiTheme="minorHAnsi" w:hAnsiTheme="minorHAnsi"/>
                <w:sz w:val="19"/>
                <w:szCs w:val="19"/>
              </w:rPr>
              <w:t xml:space="preserve">Projet porté une exploitation engagée dans le mode de production biologique (conversion ou maintien) sur l’atelier sur lequel porte au moins 50% des investissements éligibles retenus et plafonnés </w:t>
            </w:r>
            <w:r w:rsidRPr="007F5DF0">
              <w:rPr>
                <w:rFonts w:asciiTheme="minorHAnsi" w:hAnsiTheme="minorHAnsi"/>
                <w:sz w:val="19"/>
                <w:szCs w:val="19"/>
              </w:rPr>
              <w:lastRenderedPageBreak/>
              <w:t xml:space="preserve">au moment de la demande d’aide. </w:t>
            </w:r>
          </w:p>
          <w:p w14:paraId="728DA2CE" w14:textId="77777777" w:rsidR="00F31555" w:rsidRDefault="00F31555" w:rsidP="007F5DF0">
            <w:pPr>
              <w:rPr>
                <w:rFonts w:asciiTheme="minorHAnsi" w:hAnsiTheme="minorHAnsi"/>
                <w:sz w:val="19"/>
                <w:szCs w:val="19"/>
              </w:rPr>
            </w:pPr>
          </w:p>
          <w:p w14:paraId="7ECAFF65" w14:textId="7CC93614" w:rsidR="00F31555" w:rsidRPr="00DA1B1C" w:rsidDel="00FE4B05" w:rsidRDefault="00F31555" w:rsidP="007F5DF0">
            <w:pPr>
              <w:rPr>
                <w:rFonts w:asciiTheme="minorHAnsi" w:hAnsiTheme="minorHAnsi"/>
                <w:sz w:val="19"/>
                <w:szCs w:val="19"/>
              </w:rPr>
            </w:pPr>
            <w:r w:rsidRPr="00C44AF7">
              <w:rPr>
                <w:rFonts w:ascii="Webdings" w:hAnsi="Webdings" w:cs="Webdings"/>
                <w:color w:val="C00000"/>
              </w:rPr>
              <w:t></w:t>
            </w:r>
          </w:p>
        </w:tc>
        <w:tc>
          <w:tcPr>
            <w:tcW w:w="425" w:type="dxa"/>
            <w:shd w:val="clear" w:color="auto" w:fill="FBD4B4" w:themeFill="accent6" w:themeFillTint="66"/>
            <w:vAlign w:val="center"/>
          </w:tcPr>
          <w:p w14:paraId="4CB4CCF0" w14:textId="77777777" w:rsidR="00F31555" w:rsidRPr="00DA1B1C" w:rsidRDefault="00F31555" w:rsidP="00407CB8">
            <w:pPr>
              <w:jc w:val="center"/>
              <w:rPr>
                <w:rFonts w:asciiTheme="minorHAnsi" w:hAnsiTheme="minorHAnsi"/>
                <w:sz w:val="19"/>
                <w:szCs w:val="19"/>
              </w:rPr>
            </w:pPr>
          </w:p>
        </w:tc>
        <w:tc>
          <w:tcPr>
            <w:tcW w:w="3402" w:type="dxa"/>
            <w:shd w:val="clear" w:color="auto" w:fill="FBD4B4" w:themeFill="accent6" w:themeFillTint="66"/>
          </w:tcPr>
          <w:p w14:paraId="53A7891A" w14:textId="77777777" w:rsidR="00F31555" w:rsidRPr="00B0657E" w:rsidRDefault="00F31555" w:rsidP="00BF77A4">
            <w:pPr>
              <w:jc w:val="both"/>
              <w:rPr>
                <w:rFonts w:asciiTheme="minorHAnsi" w:hAnsiTheme="minorHAnsi"/>
                <w:sz w:val="19"/>
                <w:szCs w:val="19"/>
              </w:rPr>
            </w:pPr>
            <w:r w:rsidRPr="00B0657E">
              <w:rPr>
                <w:rFonts w:asciiTheme="minorHAnsi" w:hAnsiTheme="minorHAnsi"/>
                <w:sz w:val="19"/>
                <w:szCs w:val="19"/>
              </w:rPr>
              <w:t>- description du projet</w:t>
            </w:r>
          </w:p>
          <w:p w14:paraId="5D439C69" w14:textId="77777777" w:rsidR="00F31555" w:rsidRPr="00B0657E" w:rsidRDefault="00F31555" w:rsidP="00BF77A4">
            <w:pPr>
              <w:jc w:val="both"/>
              <w:rPr>
                <w:rFonts w:asciiTheme="minorHAnsi" w:hAnsiTheme="minorHAnsi"/>
                <w:sz w:val="19"/>
                <w:szCs w:val="19"/>
              </w:rPr>
            </w:pPr>
            <w:r w:rsidRPr="00B0657E">
              <w:rPr>
                <w:rFonts w:asciiTheme="minorHAnsi" w:hAnsiTheme="minorHAnsi"/>
                <w:sz w:val="19"/>
                <w:szCs w:val="19"/>
              </w:rPr>
              <w:t>- devis</w:t>
            </w:r>
          </w:p>
          <w:p w14:paraId="4F26E7C8" w14:textId="05D44C8D" w:rsidR="00F31555" w:rsidRPr="00DA1B1C" w:rsidDel="00FE4B05" w:rsidRDefault="00F31555" w:rsidP="00BF77A4">
            <w:pPr>
              <w:jc w:val="both"/>
              <w:rPr>
                <w:rFonts w:asciiTheme="minorHAnsi" w:hAnsiTheme="minorHAnsi"/>
                <w:sz w:val="19"/>
                <w:szCs w:val="19"/>
              </w:rPr>
            </w:pPr>
            <w:r w:rsidRPr="00B0657E">
              <w:rPr>
                <w:rFonts w:asciiTheme="minorHAnsi" w:hAnsiTheme="minorHAnsi"/>
                <w:sz w:val="19"/>
                <w:szCs w:val="19"/>
              </w:rPr>
              <w:t>- Copie de la licence ou du certificat en vigueur visant l’engagement du producteur de produire sous mode AB ou conversion</w:t>
            </w:r>
          </w:p>
        </w:tc>
        <w:tc>
          <w:tcPr>
            <w:tcW w:w="567" w:type="dxa"/>
            <w:shd w:val="clear" w:color="auto" w:fill="auto"/>
          </w:tcPr>
          <w:p w14:paraId="773474AF"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26D4401"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4D69988"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296C045" w14:textId="77777777" w:rsidR="00F31555" w:rsidRPr="00DA1B1C" w:rsidRDefault="00F31555" w:rsidP="00407CB8">
            <w:pPr>
              <w:jc w:val="center"/>
              <w:rPr>
                <w:rFonts w:asciiTheme="minorHAnsi" w:hAnsiTheme="minorHAnsi"/>
                <w:sz w:val="19"/>
                <w:szCs w:val="19"/>
              </w:rPr>
            </w:pPr>
          </w:p>
        </w:tc>
        <w:tc>
          <w:tcPr>
            <w:tcW w:w="567" w:type="dxa"/>
            <w:shd w:val="clear" w:color="auto" w:fill="D99594" w:themeFill="accent2" w:themeFillTint="99"/>
            <w:vAlign w:val="center"/>
          </w:tcPr>
          <w:p w14:paraId="0C5ADE07" w14:textId="75581102" w:rsidR="00F31555" w:rsidRPr="00044D40" w:rsidDel="00FE4B05" w:rsidRDefault="00F31555" w:rsidP="00407CB8">
            <w:pPr>
              <w:jc w:val="center"/>
              <w:rPr>
                <w:rFonts w:asciiTheme="minorHAnsi" w:hAnsiTheme="minorHAnsi" w:cstheme="minorHAnsi"/>
                <w:b/>
                <w:sz w:val="19"/>
                <w:szCs w:val="19"/>
              </w:rPr>
            </w:pPr>
            <w:r>
              <w:rPr>
                <w:rFonts w:asciiTheme="minorHAnsi" w:hAnsiTheme="minorHAnsi" w:cstheme="minorHAnsi"/>
                <w:b/>
                <w:sz w:val="19"/>
                <w:szCs w:val="19"/>
              </w:rPr>
              <w:t>20</w:t>
            </w:r>
          </w:p>
        </w:tc>
        <w:tc>
          <w:tcPr>
            <w:tcW w:w="850" w:type="dxa"/>
            <w:shd w:val="clear" w:color="auto" w:fill="BFBFBF" w:themeFill="background1" w:themeFillShade="BF"/>
          </w:tcPr>
          <w:p w14:paraId="08E6B32F"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574BF2F"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AD72EE3"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504668C" w14:textId="77777777" w:rsidR="00F31555" w:rsidRPr="00DA1B1C" w:rsidRDefault="00F31555" w:rsidP="00407CB8">
            <w:pPr>
              <w:jc w:val="center"/>
              <w:rPr>
                <w:rFonts w:asciiTheme="minorHAnsi" w:hAnsiTheme="minorHAnsi"/>
                <w:sz w:val="19"/>
                <w:szCs w:val="19"/>
              </w:rPr>
            </w:pPr>
          </w:p>
        </w:tc>
        <w:tc>
          <w:tcPr>
            <w:tcW w:w="709" w:type="dxa"/>
            <w:shd w:val="clear" w:color="auto" w:fill="BFBFBF" w:themeFill="background1" w:themeFillShade="BF"/>
          </w:tcPr>
          <w:p w14:paraId="6C2E98DF"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2AB9E1E"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CDDCF86"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4DEBE95" w14:textId="77777777" w:rsidR="00F31555" w:rsidRPr="00DA1B1C" w:rsidRDefault="00F31555" w:rsidP="00407CB8">
            <w:pPr>
              <w:jc w:val="center"/>
              <w:rPr>
                <w:rFonts w:asciiTheme="minorHAnsi" w:hAnsiTheme="minorHAnsi"/>
                <w:sz w:val="19"/>
                <w:szCs w:val="19"/>
              </w:rPr>
            </w:pPr>
          </w:p>
        </w:tc>
        <w:tc>
          <w:tcPr>
            <w:tcW w:w="709" w:type="dxa"/>
            <w:shd w:val="clear" w:color="auto" w:fill="BFBFBF" w:themeFill="background1" w:themeFillShade="BF"/>
          </w:tcPr>
          <w:p w14:paraId="046F0D5E"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3607FC7"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812CAB7"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0423D09" w14:textId="77777777" w:rsidR="00F31555" w:rsidRPr="00DA1B1C" w:rsidRDefault="00F31555" w:rsidP="00407CB8">
            <w:pPr>
              <w:jc w:val="center"/>
              <w:rPr>
                <w:rFonts w:asciiTheme="minorHAnsi" w:hAnsiTheme="minorHAnsi"/>
                <w:sz w:val="19"/>
                <w:szCs w:val="19"/>
              </w:rPr>
            </w:pPr>
          </w:p>
        </w:tc>
        <w:tc>
          <w:tcPr>
            <w:tcW w:w="567" w:type="dxa"/>
            <w:shd w:val="clear" w:color="auto" w:fill="D99594" w:themeFill="accent2" w:themeFillTint="99"/>
            <w:vAlign w:val="center"/>
          </w:tcPr>
          <w:p w14:paraId="182C531F" w14:textId="77777777" w:rsidR="00F31555" w:rsidRPr="00DA1B1C" w:rsidRDefault="00F31555"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777D7F5C" w14:textId="77777777" w:rsidR="00F31555" w:rsidRPr="00DA1B1C" w:rsidRDefault="00F31555" w:rsidP="00407CB8">
            <w:pPr>
              <w:jc w:val="center"/>
              <w:rPr>
                <w:rFonts w:asciiTheme="minorHAnsi" w:hAnsiTheme="minorHAnsi" w:cstheme="minorHAnsi"/>
                <w:sz w:val="19"/>
                <w:szCs w:val="19"/>
              </w:rPr>
            </w:pPr>
          </w:p>
        </w:tc>
      </w:tr>
      <w:tr w:rsidR="003B23CC" w:rsidRPr="00DA1B1C" w14:paraId="215EF9E6" w14:textId="77777777" w:rsidTr="00BB569F">
        <w:trPr>
          <w:trHeight w:val="1159"/>
        </w:trPr>
        <w:tc>
          <w:tcPr>
            <w:tcW w:w="1560" w:type="dxa"/>
            <w:vMerge/>
            <w:shd w:val="clear" w:color="auto" w:fill="auto"/>
          </w:tcPr>
          <w:p w14:paraId="264F4FE4" w14:textId="77777777" w:rsidR="003B23CC" w:rsidRPr="00DA1B1C" w:rsidRDefault="003B23CC" w:rsidP="00407CB8">
            <w:pPr>
              <w:rPr>
                <w:rFonts w:asciiTheme="minorHAnsi" w:hAnsiTheme="minorHAnsi" w:cstheme="minorHAnsi"/>
                <w:b/>
                <w:bCs/>
                <w:sz w:val="19"/>
                <w:szCs w:val="19"/>
              </w:rPr>
            </w:pPr>
          </w:p>
        </w:tc>
        <w:tc>
          <w:tcPr>
            <w:tcW w:w="1417" w:type="dxa"/>
            <w:vMerge/>
            <w:shd w:val="clear" w:color="auto" w:fill="auto"/>
            <w:vAlign w:val="center"/>
          </w:tcPr>
          <w:p w14:paraId="4BB8B126" w14:textId="77777777" w:rsidR="003B23CC" w:rsidRDefault="003B23CC" w:rsidP="00243735">
            <w:pPr>
              <w:pStyle w:val="Default"/>
              <w:jc w:val="center"/>
              <w:rPr>
                <w:b/>
                <w:bCs/>
                <w:sz w:val="18"/>
                <w:szCs w:val="20"/>
              </w:rPr>
            </w:pPr>
          </w:p>
        </w:tc>
        <w:tc>
          <w:tcPr>
            <w:tcW w:w="2694" w:type="dxa"/>
            <w:shd w:val="clear" w:color="auto" w:fill="FBD4B4" w:themeFill="accent6" w:themeFillTint="66"/>
          </w:tcPr>
          <w:p w14:paraId="05E688FC" w14:textId="77777777" w:rsidR="003B23CC" w:rsidRDefault="003B23CC" w:rsidP="007F5DF0">
            <w:pPr>
              <w:rPr>
                <w:rFonts w:asciiTheme="minorHAnsi" w:hAnsiTheme="minorHAnsi"/>
                <w:sz w:val="19"/>
                <w:szCs w:val="19"/>
              </w:rPr>
            </w:pPr>
            <w:r w:rsidRPr="007F5DF0">
              <w:rPr>
                <w:rFonts w:asciiTheme="minorHAnsi" w:hAnsiTheme="minorHAnsi"/>
                <w:sz w:val="19"/>
                <w:szCs w:val="19"/>
              </w:rPr>
              <w:t>Sur toute la durée du projet (entre la date de demande d’aide et la dernière demande de paiement), projet porté par une exploitation adhérente à une démarche collective dans le cadre d’une activité de transformation ou commercialisation à la ferme (</w:t>
            </w:r>
            <w:proofErr w:type="spellStart"/>
            <w:r w:rsidRPr="007F5DF0">
              <w:rPr>
                <w:rFonts w:asciiTheme="minorHAnsi" w:hAnsiTheme="minorHAnsi"/>
                <w:sz w:val="19"/>
                <w:szCs w:val="19"/>
              </w:rPr>
              <w:t>cf</w:t>
            </w:r>
            <w:proofErr w:type="spellEnd"/>
            <w:r w:rsidRPr="007F5DF0">
              <w:rPr>
                <w:rFonts w:asciiTheme="minorHAnsi" w:hAnsiTheme="minorHAnsi"/>
                <w:sz w:val="19"/>
                <w:szCs w:val="19"/>
              </w:rPr>
              <w:t xml:space="preserve"> annexe 2 de l’AAP) </w:t>
            </w:r>
          </w:p>
          <w:p w14:paraId="3EABA57B" w14:textId="77777777" w:rsidR="003B23CC" w:rsidRDefault="003B23CC" w:rsidP="007F5DF0">
            <w:pPr>
              <w:rPr>
                <w:rFonts w:asciiTheme="minorHAnsi" w:hAnsiTheme="minorHAnsi"/>
                <w:sz w:val="19"/>
                <w:szCs w:val="19"/>
              </w:rPr>
            </w:pPr>
          </w:p>
          <w:p w14:paraId="0770D80C" w14:textId="7821EAC9" w:rsidR="003B23CC" w:rsidRPr="00DA1B1C" w:rsidDel="00FE4B05" w:rsidRDefault="003B23CC" w:rsidP="007F5DF0">
            <w:pPr>
              <w:rPr>
                <w:rFonts w:asciiTheme="minorHAnsi" w:hAnsiTheme="minorHAnsi"/>
                <w:sz w:val="19"/>
                <w:szCs w:val="19"/>
              </w:rPr>
            </w:pPr>
            <w:r w:rsidRPr="00C44AF7">
              <w:rPr>
                <w:rFonts w:ascii="Webdings" w:hAnsi="Webdings" w:cs="Webdings"/>
                <w:color w:val="C00000"/>
              </w:rPr>
              <w:t></w:t>
            </w:r>
          </w:p>
        </w:tc>
        <w:tc>
          <w:tcPr>
            <w:tcW w:w="425" w:type="dxa"/>
            <w:shd w:val="clear" w:color="auto" w:fill="FBD4B4" w:themeFill="accent6" w:themeFillTint="66"/>
            <w:vAlign w:val="center"/>
          </w:tcPr>
          <w:p w14:paraId="0F1D04A7" w14:textId="77777777" w:rsidR="003B23CC" w:rsidRPr="00DA1B1C" w:rsidRDefault="003B23CC" w:rsidP="00407CB8">
            <w:pPr>
              <w:jc w:val="center"/>
              <w:rPr>
                <w:rFonts w:asciiTheme="minorHAnsi" w:hAnsiTheme="minorHAnsi"/>
                <w:sz w:val="19"/>
                <w:szCs w:val="19"/>
              </w:rPr>
            </w:pPr>
          </w:p>
        </w:tc>
        <w:tc>
          <w:tcPr>
            <w:tcW w:w="3402" w:type="dxa"/>
            <w:shd w:val="clear" w:color="auto" w:fill="FBD4B4" w:themeFill="accent6" w:themeFillTint="66"/>
          </w:tcPr>
          <w:p w14:paraId="028C5113" w14:textId="77777777" w:rsidR="003B23CC" w:rsidRPr="003025C5" w:rsidRDefault="003B23CC" w:rsidP="003B23CC">
            <w:pPr>
              <w:jc w:val="both"/>
              <w:rPr>
                <w:rFonts w:asciiTheme="minorHAnsi" w:hAnsiTheme="minorHAnsi"/>
                <w:sz w:val="19"/>
                <w:szCs w:val="19"/>
              </w:rPr>
            </w:pPr>
            <w:r w:rsidRPr="003025C5">
              <w:rPr>
                <w:rFonts w:asciiTheme="minorHAnsi" w:hAnsiTheme="minorHAnsi"/>
                <w:sz w:val="19"/>
                <w:szCs w:val="19"/>
              </w:rPr>
              <w:t>Statuts Association</w:t>
            </w:r>
          </w:p>
          <w:p w14:paraId="5C0F0358" w14:textId="77777777" w:rsidR="003B23CC" w:rsidRPr="003025C5" w:rsidRDefault="003B23CC" w:rsidP="003B23CC">
            <w:pPr>
              <w:jc w:val="both"/>
              <w:rPr>
                <w:rFonts w:asciiTheme="minorHAnsi" w:hAnsiTheme="minorHAnsi"/>
                <w:sz w:val="19"/>
                <w:szCs w:val="19"/>
              </w:rPr>
            </w:pPr>
            <w:r w:rsidRPr="003025C5">
              <w:rPr>
                <w:rFonts w:asciiTheme="minorHAnsi" w:hAnsiTheme="minorHAnsi"/>
                <w:sz w:val="19"/>
                <w:szCs w:val="19"/>
              </w:rPr>
              <w:t>et/ou</w:t>
            </w:r>
          </w:p>
          <w:p w14:paraId="47001EB6" w14:textId="77777777" w:rsidR="003B23CC" w:rsidRPr="003025C5" w:rsidRDefault="003B23CC" w:rsidP="003B23CC">
            <w:pPr>
              <w:jc w:val="both"/>
              <w:rPr>
                <w:rFonts w:asciiTheme="minorHAnsi" w:hAnsiTheme="minorHAnsi"/>
                <w:sz w:val="19"/>
                <w:szCs w:val="19"/>
              </w:rPr>
            </w:pPr>
            <w:r w:rsidRPr="003025C5">
              <w:rPr>
                <w:rFonts w:asciiTheme="minorHAnsi" w:hAnsiTheme="minorHAnsi"/>
                <w:sz w:val="19"/>
                <w:szCs w:val="19"/>
              </w:rPr>
              <w:t xml:space="preserve">Cahier des charges de la démarche </w:t>
            </w:r>
          </w:p>
          <w:p w14:paraId="6AA7117E" w14:textId="77777777" w:rsidR="003B23CC" w:rsidRPr="003025C5" w:rsidRDefault="003B23CC" w:rsidP="003B23CC">
            <w:pPr>
              <w:jc w:val="both"/>
              <w:rPr>
                <w:rFonts w:asciiTheme="minorHAnsi" w:hAnsiTheme="minorHAnsi"/>
                <w:sz w:val="19"/>
                <w:szCs w:val="19"/>
              </w:rPr>
            </w:pPr>
            <w:r w:rsidRPr="003025C5">
              <w:rPr>
                <w:rFonts w:asciiTheme="minorHAnsi" w:hAnsiTheme="minorHAnsi"/>
                <w:sz w:val="19"/>
                <w:szCs w:val="19"/>
              </w:rPr>
              <w:t>Et</w:t>
            </w:r>
          </w:p>
          <w:p w14:paraId="6748284C" w14:textId="265705C3" w:rsidR="003B23CC" w:rsidRPr="00DA1B1C" w:rsidDel="00FE4B05" w:rsidRDefault="003B23CC" w:rsidP="003B23CC">
            <w:pPr>
              <w:jc w:val="both"/>
              <w:rPr>
                <w:rFonts w:asciiTheme="minorHAnsi" w:hAnsiTheme="minorHAnsi"/>
                <w:sz w:val="19"/>
                <w:szCs w:val="19"/>
              </w:rPr>
            </w:pPr>
            <w:r w:rsidRPr="003025C5">
              <w:rPr>
                <w:rFonts w:asciiTheme="minorHAnsi" w:hAnsiTheme="minorHAnsi"/>
                <w:sz w:val="19"/>
                <w:szCs w:val="19"/>
              </w:rPr>
              <w:t>Courrier d’adhésion signé Du Président ou représentant légal de la structure.</w:t>
            </w:r>
          </w:p>
        </w:tc>
        <w:tc>
          <w:tcPr>
            <w:tcW w:w="567" w:type="dxa"/>
            <w:shd w:val="clear" w:color="auto" w:fill="auto"/>
          </w:tcPr>
          <w:p w14:paraId="14CA1E33" w14:textId="77777777" w:rsidR="003B23CC" w:rsidRDefault="003B23CC" w:rsidP="007227C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1E64FD9" w14:textId="77777777" w:rsidR="003025C5" w:rsidRDefault="003025C5" w:rsidP="007227C2">
            <w:pPr>
              <w:jc w:val="center"/>
              <w:rPr>
                <w:rFonts w:asciiTheme="minorHAnsi" w:hAnsiTheme="minorHAnsi"/>
                <w:sz w:val="19"/>
                <w:szCs w:val="19"/>
              </w:rPr>
            </w:pPr>
          </w:p>
          <w:p w14:paraId="28F55588" w14:textId="77777777" w:rsidR="003B23CC" w:rsidRDefault="003B23CC" w:rsidP="007227C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B9214AB" w14:textId="77777777" w:rsidR="003025C5" w:rsidRDefault="003025C5" w:rsidP="007227C2">
            <w:pPr>
              <w:jc w:val="center"/>
              <w:rPr>
                <w:rFonts w:asciiTheme="minorHAnsi" w:hAnsiTheme="minorHAnsi"/>
                <w:sz w:val="19"/>
                <w:szCs w:val="19"/>
              </w:rPr>
            </w:pPr>
          </w:p>
          <w:p w14:paraId="66DF156D" w14:textId="77777777" w:rsidR="003B23CC" w:rsidRDefault="003B23CC" w:rsidP="007227C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63EDD33" w14:textId="77777777" w:rsidR="003B23CC" w:rsidRPr="00DA1B1C" w:rsidRDefault="003B23CC" w:rsidP="00407CB8">
            <w:pPr>
              <w:jc w:val="center"/>
              <w:rPr>
                <w:rFonts w:asciiTheme="minorHAnsi" w:hAnsiTheme="minorHAnsi"/>
                <w:sz w:val="19"/>
                <w:szCs w:val="19"/>
              </w:rPr>
            </w:pPr>
          </w:p>
        </w:tc>
        <w:tc>
          <w:tcPr>
            <w:tcW w:w="567" w:type="dxa"/>
            <w:shd w:val="clear" w:color="auto" w:fill="D99594" w:themeFill="accent2" w:themeFillTint="99"/>
            <w:vAlign w:val="center"/>
          </w:tcPr>
          <w:p w14:paraId="44B8D574" w14:textId="6DD59949" w:rsidR="003B23CC" w:rsidRPr="00044D40" w:rsidDel="00FE4B05" w:rsidRDefault="003B23CC" w:rsidP="00407CB8">
            <w:pPr>
              <w:jc w:val="center"/>
              <w:rPr>
                <w:rFonts w:asciiTheme="minorHAnsi" w:hAnsiTheme="minorHAnsi" w:cstheme="minorHAnsi"/>
                <w:b/>
                <w:sz w:val="19"/>
                <w:szCs w:val="19"/>
              </w:rPr>
            </w:pPr>
            <w:r>
              <w:rPr>
                <w:rFonts w:asciiTheme="minorHAnsi" w:hAnsiTheme="minorHAnsi" w:cstheme="minorHAnsi"/>
                <w:b/>
                <w:sz w:val="19"/>
                <w:szCs w:val="19"/>
              </w:rPr>
              <w:t>20</w:t>
            </w:r>
          </w:p>
        </w:tc>
        <w:tc>
          <w:tcPr>
            <w:tcW w:w="850" w:type="dxa"/>
            <w:shd w:val="clear" w:color="auto" w:fill="BFBFBF" w:themeFill="background1" w:themeFillShade="BF"/>
          </w:tcPr>
          <w:p w14:paraId="36667E61" w14:textId="77777777" w:rsidR="003B23CC" w:rsidRDefault="003B23CC" w:rsidP="007227C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E2FBFFD" w14:textId="77777777" w:rsidR="003025C5" w:rsidRDefault="003025C5" w:rsidP="007227C2">
            <w:pPr>
              <w:jc w:val="center"/>
              <w:rPr>
                <w:rFonts w:asciiTheme="minorHAnsi" w:hAnsiTheme="minorHAnsi"/>
                <w:sz w:val="19"/>
                <w:szCs w:val="19"/>
              </w:rPr>
            </w:pPr>
          </w:p>
          <w:p w14:paraId="150B28A1" w14:textId="77777777" w:rsidR="003B23CC" w:rsidRDefault="003B23CC" w:rsidP="007227C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8E4F48C" w14:textId="77777777" w:rsidR="003025C5" w:rsidRDefault="003025C5" w:rsidP="007227C2">
            <w:pPr>
              <w:jc w:val="center"/>
              <w:rPr>
                <w:rFonts w:asciiTheme="minorHAnsi" w:hAnsiTheme="minorHAnsi"/>
                <w:sz w:val="19"/>
                <w:szCs w:val="19"/>
              </w:rPr>
            </w:pPr>
          </w:p>
          <w:p w14:paraId="682276B6" w14:textId="77777777" w:rsidR="003B23CC" w:rsidRDefault="003B23CC" w:rsidP="007227C2">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1E19A83" w14:textId="77777777" w:rsidR="003B23CC" w:rsidRPr="00DA1B1C" w:rsidRDefault="003B23CC" w:rsidP="00407CB8">
            <w:pPr>
              <w:jc w:val="center"/>
              <w:rPr>
                <w:rFonts w:asciiTheme="minorHAnsi" w:hAnsiTheme="minorHAnsi"/>
                <w:sz w:val="19"/>
                <w:szCs w:val="19"/>
              </w:rPr>
            </w:pPr>
          </w:p>
        </w:tc>
        <w:tc>
          <w:tcPr>
            <w:tcW w:w="709" w:type="dxa"/>
            <w:shd w:val="clear" w:color="auto" w:fill="BFBFBF" w:themeFill="background1" w:themeFillShade="BF"/>
          </w:tcPr>
          <w:p w14:paraId="0B20E983" w14:textId="77777777" w:rsidR="003025C5" w:rsidRDefault="003025C5" w:rsidP="003025C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8AB08AE" w14:textId="77777777" w:rsidR="003025C5" w:rsidRDefault="003025C5" w:rsidP="003025C5">
            <w:pPr>
              <w:jc w:val="center"/>
              <w:rPr>
                <w:rFonts w:asciiTheme="minorHAnsi" w:hAnsiTheme="minorHAnsi"/>
                <w:sz w:val="19"/>
                <w:szCs w:val="19"/>
              </w:rPr>
            </w:pPr>
          </w:p>
          <w:p w14:paraId="2478B6A2" w14:textId="77777777" w:rsidR="003025C5" w:rsidRDefault="003025C5" w:rsidP="003025C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60319E7" w14:textId="77777777" w:rsidR="003025C5" w:rsidRDefault="003025C5" w:rsidP="003025C5">
            <w:pPr>
              <w:jc w:val="center"/>
              <w:rPr>
                <w:rFonts w:asciiTheme="minorHAnsi" w:hAnsiTheme="minorHAnsi"/>
                <w:sz w:val="19"/>
                <w:szCs w:val="19"/>
              </w:rPr>
            </w:pPr>
          </w:p>
          <w:p w14:paraId="00057D7A" w14:textId="77777777" w:rsidR="003025C5" w:rsidRDefault="003025C5" w:rsidP="003025C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6F13F20" w14:textId="77777777" w:rsidR="003B23CC" w:rsidRPr="00DA1B1C" w:rsidRDefault="003B23CC" w:rsidP="00407CB8">
            <w:pPr>
              <w:jc w:val="center"/>
              <w:rPr>
                <w:rFonts w:asciiTheme="minorHAnsi" w:hAnsiTheme="minorHAnsi"/>
                <w:sz w:val="19"/>
                <w:szCs w:val="19"/>
              </w:rPr>
            </w:pPr>
          </w:p>
        </w:tc>
        <w:tc>
          <w:tcPr>
            <w:tcW w:w="709" w:type="dxa"/>
            <w:shd w:val="clear" w:color="auto" w:fill="BFBFBF" w:themeFill="background1" w:themeFillShade="BF"/>
          </w:tcPr>
          <w:p w14:paraId="6DAB5A87" w14:textId="77777777" w:rsidR="003025C5" w:rsidRDefault="003025C5" w:rsidP="003025C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1BCE980" w14:textId="77777777" w:rsidR="003025C5" w:rsidRDefault="003025C5" w:rsidP="003025C5">
            <w:pPr>
              <w:jc w:val="center"/>
              <w:rPr>
                <w:rFonts w:asciiTheme="minorHAnsi" w:hAnsiTheme="minorHAnsi"/>
                <w:sz w:val="19"/>
                <w:szCs w:val="19"/>
              </w:rPr>
            </w:pPr>
          </w:p>
          <w:p w14:paraId="2756AFE3" w14:textId="77777777" w:rsidR="003025C5" w:rsidRDefault="003025C5" w:rsidP="003025C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3A66FE1" w14:textId="77777777" w:rsidR="003025C5" w:rsidRDefault="003025C5" w:rsidP="003025C5">
            <w:pPr>
              <w:jc w:val="center"/>
              <w:rPr>
                <w:rFonts w:asciiTheme="minorHAnsi" w:hAnsiTheme="minorHAnsi"/>
                <w:sz w:val="19"/>
                <w:szCs w:val="19"/>
              </w:rPr>
            </w:pPr>
          </w:p>
          <w:p w14:paraId="631EF177" w14:textId="77777777" w:rsidR="003025C5" w:rsidRDefault="003025C5" w:rsidP="003025C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00F768F" w14:textId="77777777" w:rsidR="003B23CC" w:rsidRPr="00DA1B1C" w:rsidRDefault="003B23CC" w:rsidP="00407CB8">
            <w:pPr>
              <w:jc w:val="center"/>
              <w:rPr>
                <w:rFonts w:asciiTheme="minorHAnsi" w:hAnsiTheme="minorHAnsi"/>
                <w:sz w:val="19"/>
                <w:szCs w:val="19"/>
              </w:rPr>
            </w:pPr>
          </w:p>
        </w:tc>
        <w:tc>
          <w:tcPr>
            <w:tcW w:w="567" w:type="dxa"/>
            <w:shd w:val="clear" w:color="auto" w:fill="D99594" w:themeFill="accent2" w:themeFillTint="99"/>
            <w:vAlign w:val="center"/>
          </w:tcPr>
          <w:p w14:paraId="5C4424D0" w14:textId="77777777" w:rsidR="003B23CC" w:rsidRPr="00DA1B1C" w:rsidRDefault="003B23CC"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3D4529BD" w14:textId="77777777" w:rsidR="003B23CC" w:rsidRPr="00DA1B1C" w:rsidRDefault="003B23CC" w:rsidP="00407CB8">
            <w:pPr>
              <w:jc w:val="center"/>
              <w:rPr>
                <w:rFonts w:asciiTheme="minorHAnsi" w:hAnsiTheme="minorHAnsi" w:cstheme="minorHAnsi"/>
                <w:sz w:val="19"/>
                <w:szCs w:val="19"/>
              </w:rPr>
            </w:pPr>
          </w:p>
        </w:tc>
      </w:tr>
      <w:tr w:rsidR="00130F40" w:rsidRPr="00DA1B1C" w14:paraId="0C91ECE9" w14:textId="77777777" w:rsidTr="00BB569F">
        <w:trPr>
          <w:trHeight w:val="1159"/>
        </w:trPr>
        <w:tc>
          <w:tcPr>
            <w:tcW w:w="1560" w:type="dxa"/>
            <w:vMerge/>
            <w:shd w:val="clear" w:color="auto" w:fill="auto"/>
          </w:tcPr>
          <w:p w14:paraId="53A5B5E9" w14:textId="77777777" w:rsidR="00F31555" w:rsidRPr="00DA1B1C" w:rsidRDefault="00F31555" w:rsidP="00407CB8">
            <w:pPr>
              <w:rPr>
                <w:rFonts w:asciiTheme="minorHAnsi" w:hAnsiTheme="minorHAnsi" w:cstheme="minorHAnsi"/>
                <w:b/>
                <w:bCs/>
                <w:sz w:val="19"/>
                <w:szCs w:val="19"/>
              </w:rPr>
            </w:pPr>
          </w:p>
        </w:tc>
        <w:tc>
          <w:tcPr>
            <w:tcW w:w="1417" w:type="dxa"/>
            <w:vMerge/>
            <w:shd w:val="clear" w:color="auto" w:fill="auto"/>
            <w:vAlign w:val="center"/>
          </w:tcPr>
          <w:p w14:paraId="17407ED1" w14:textId="77777777" w:rsidR="00F31555" w:rsidRDefault="00F31555" w:rsidP="00243735">
            <w:pPr>
              <w:pStyle w:val="Default"/>
              <w:jc w:val="center"/>
              <w:rPr>
                <w:b/>
                <w:bCs/>
                <w:sz w:val="18"/>
                <w:szCs w:val="20"/>
              </w:rPr>
            </w:pPr>
          </w:p>
        </w:tc>
        <w:tc>
          <w:tcPr>
            <w:tcW w:w="2694" w:type="dxa"/>
            <w:shd w:val="clear" w:color="auto" w:fill="auto"/>
          </w:tcPr>
          <w:p w14:paraId="3BD7CB51" w14:textId="06C9BC17" w:rsidR="00F31555" w:rsidRDefault="00F31555" w:rsidP="000622A8">
            <w:pPr>
              <w:pStyle w:val="Default"/>
              <w:rPr>
                <w:rFonts w:asciiTheme="minorHAnsi" w:hAnsiTheme="minorHAnsi"/>
                <w:sz w:val="19"/>
                <w:szCs w:val="19"/>
              </w:rPr>
            </w:pPr>
            <w:r w:rsidRPr="007F5DF0">
              <w:rPr>
                <w:rFonts w:asciiTheme="minorHAnsi" w:eastAsia="Times New Roman" w:hAnsiTheme="minorHAnsi" w:cs="Times New Roman"/>
                <w:color w:val="auto"/>
                <w:sz w:val="19"/>
                <w:szCs w:val="19"/>
                <w:lang w:eastAsia="fr-FR"/>
              </w:rPr>
              <w:t>Tout projet comprenant des investissements liés à l’atelier volailles maigres (y compris palmipèdes maigres, pigeons, poule</w:t>
            </w:r>
            <w:r w:rsidR="003025C5">
              <w:rPr>
                <w:rFonts w:asciiTheme="minorHAnsi" w:eastAsia="Times New Roman" w:hAnsiTheme="minorHAnsi" w:cs="Times New Roman"/>
                <w:color w:val="auto"/>
                <w:sz w:val="19"/>
                <w:szCs w:val="19"/>
                <w:lang w:eastAsia="fr-FR"/>
              </w:rPr>
              <w:t>s</w:t>
            </w:r>
            <w:r w:rsidRPr="007F5DF0">
              <w:rPr>
                <w:rFonts w:asciiTheme="minorHAnsi" w:eastAsia="Times New Roman" w:hAnsiTheme="minorHAnsi" w:cs="Times New Roman"/>
                <w:color w:val="auto"/>
                <w:sz w:val="19"/>
                <w:szCs w:val="19"/>
                <w:lang w:eastAsia="fr-FR"/>
              </w:rPr>
              <w:t xml:space="preserve"> pondeuses et gibier d’élevage)</w:t>
            </w:r>
          </w:p>
          <w:p w14:paraId="609FB18C" w14:textId="77777777" w:rsidR="00F31555" w:rsidRDefault="00F31555" w:rsidP="00407CB8">
            <w:pPr>
              <w:jc w:val="both"/>
              <w:rPr>
                <w:rFonts w:asciiTheme="minorHAnsi" w:hAnsiTheme="minorHAnsi"/>
                <w:sz w:val="19"/>
                <w:szCs w:val="19"/>
              </w:rPr>
            </w:pPr>
          </w:p>
          <w:p w14:paraId="204DE33B" w14:textId="77777777" w:rsidR="00F31555" w:rsidRPr="00DA1B1C" w:rsidDel="00FE4B05" w:rsidRDefault="00F31555" w:rsidP="00407CB8">
            <w:pPr>
              <w:jc w:val="both"/>
              <w:rPr>
                <w:rFonts w:asciiTheme="minorHAnsi" w:hAnsiTheme="minorHAnsi"/>
                <w:sz w:val="19"/>
                <w:szCs w:val="19"/>
              </w:rPr>
            </w:pPr>
          </w:p>
        </w:tc>
        <w:tc>
          <w:tcPr>
            <w:tcW w:w="425" w:type="dxa"/>
            <w:vAlign w:val="center"/>
          </w:tcPr>
          <w:p w14:paraId="671316F6" w14:textId="77777777" w:rsidR="00F31555" w:rsidRPr="00DA1B1C" w:rsidRDefault="00F31555" w:rsidP="00407CB8">
            <w:pPr>
              <w:jc w:val="center"/>
              <w:rPr>
                <w:rFonts w:asciiTheme="minorHAnsi" w:hAnsiTheme="minorHAnsi"/>
                <w:sz w:val="19"/>
                <w:szCs w:val="19"/>
              </w:rPr>
            </w:pPr>
          </w:p>
        </w:tc>
        <w:tc>
          <w:tcPr>
            <w:tcW w:w="3402" w:type="dxa"/>
            <w:shd w:val="clear" w:color="auto" w:fill="auto"/>
          </w:tcPr>
          <w:p w14:paraId="06BE0484" w14:textId="77777777" w:rsidR="00F31555" w:rsidRPr="00DA1B1C" w:rsidRDefault="00F31555" w:rsidP="00D76774">
            <w:pPr>
              <w:jc w:val="both"/>
              <w:rPr>
                <w:rFonts w:asciiTheme="minorHAnsi" w:hAnsiTheme="minorHAnsi"/>
                <w:sz w:val="19"/>
                <w:szCs w:val="19"/>
              </w:rPr>
            </w:pPr>
            <w:r w:rsidRPr="00DA1B1C">
              <w:rPr>
                <w:rFonts w:asciiTheme="minorHAnsi" w:hAnsiTheme="minorHAnsi"/>
                <w:sz w:val="19"/>
                <w:szCs w:val="19"/>
              </w:rPr>
              <w:t xml:space="preserve">- description du projet </w:t>
            </w:r>
          </w:p>
          <w:p w14:paraId="42BFF69F" w14:textId="77777777" w:rsidR="00F31555" w:rsidRPr="00DA1B1C" w:rsidRDefault="00F31555" w:rsidP="00D76774">
            <w:pPr>
              <w:jc w:val="both"/>
              <w:rPr>
                <w:rFonts w:asciiTheme="minorHAnsi" w:hAnsiTheme="minorHAnsi"/>
                <w:sz w:val="19"/>
                <w:szCs w:val="19"/>
              </w:rPr>
            </w:pPr>
            <w:r w:rsidRPr="00DA1B1C">
              <w:rPr>
                <w:rFonts w:asciiTheme="minorHAnsi" w:hAnsiTheme="minorHAnsi"/>
                <w:sz w:val="19"/>
                <w:szCs w:val="19"/>
              </w:rPr>
              <w:t xml:space="preserve">- </w:t>
            </w:r>
            <w:r>
              <w:rPr>
                <w:rFonts w:asciiTheme="minorHAnsi" w:hAnsiTheme="minorHAnsi"/>
                <w:sz w:val="19"/>
                <w:szCs w:val="19"/>
              </w:rPr>
              <w:t>d</w:t>
            </w:r>
            <w:r w:rsidRPr="00DA1B1C">
              <w:rPr>
                <w:rFonts w:asciiTheme="minorHAnsi" w:hAnsiTheme="minorHAnsi"/>
                <w:sz w:val="19"/>
                <w:szCs w:val="19"/>
              </w:rPr>
              <w:t>evis</w:t>
            </w:r>
          </w:p>
          <w:p w14:paraId="6264D4F9" w14:textId="59651437" w:rsidR="00F31555" w:rsidRDefault="00F31555" w:rsidP="00D76774">
            <w:pPr>
              <w:jc w:val="both"/>
              <w:rPr>
                <w:rFonts w:asciiTheme="minorHAnsi" w:hAnsiTheme="minorHAnsi"/>
                <w:sz w:val="19"/>
                <w:szCs w:val="19"/>
              </w:rPr>
            </w:pPr>
            <w:r w:rsidRPr="00DA1B1C">
              <w:rPr>
                <w:rFonts w:asciiTheme="minorHAnsi" w:hAnsiTheme="minorHAnsi"/>
                <w:sz w:val="19"/>
                <w:szCs w:val="19"/>
              </w:rPr>
              <w:t>- plan de biosécurité</w:t>
            </w:r>
          </w:p>
          <w:p w14:paraId="1740EEE0" w14:textId="3118C1BF" w:rsidR="00F31555" w:rsidRDefault="00F31555" w:rsidP="00D76774">
            <w:pPr>
              <w:rPr>
                <w:rFonts w:asciiTheme="minorHAnsi" w:hAnsiTheme="minorHAnsi"/>
                <w:sz w:val="19"/>
                <w:szCs w:val="19"/>
              </w:rPr>
            </w:pPr>
          </w:p>
          <w:p w14:paraId="1DCD82F9" w14:textId="702641FA" w:rsidR="00F31555" w:rsidRPr="00D76774" w:rsidDel="00FE4B05" w:rsidRDefault="00F31555" w:rsidP="00D76774">
            <w:pPr>
              <w:tabs>
                <w:tab w:val="left" w:pos="967"/>
              </w:tabs>
              <w:rPr>
                <w:rFonts w:asciiTheme="minorHAnsi" w:hAnsiTheme="minorHAnsi"/>
                <w:sz w:val="19"/>
                <w:szCs w:val="19"/>
              </w:rPr>
            </w:pPr>
            <w:r>
              <w:rPr>
                <w:rFonts w:asciiTheme="minorHAnsi" w:hAnsiTheme="minorHAnsi"/>
                <w:sz w:val="19"/>
                <w:szCs w:val="19"/>
              </w:rPr>
              <w:tab/>
            </w:r>
          </w:p>
        </w:tc>
        <w:tc>
          <w:tcPr>
            <w:tcW w:w="567" w:type="dxa"/>
            <w:shd w:val="clear" w:color="auto" w:fill="auto"/>
          </w:tcPr>
          <w:p w14:paraId="1F89755B"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767DF06"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6E3E782" w14:textId="77777777" w:rsidR="00F31555"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14B4D17" w14:textId="77777777" w:rsidR="00F31555" w:rsidRPr="00DA1B1C" w:rsidRDefault="00F31555" w:rsidP="00407CB8">
            <w:pPr>
              <w:jc w:val="center"/>
              <w:rPr>
                <w:rFonts w:asciiTheme="minorHAnsi" w:hAnsiTheme="minorHAnsi"/>
                <w:sz w:val="19"/>
                <w:szCs w:val="19"/>
              </w:rPr>
            </w:pPr>
          </w:p>
        </w:tc>
        <w:tc>
          <w:tcPr>
            <w:tcW w:w="567" w:type="dxa"/>
            <w:shd w:val="clear" w:color="auto" w:fill="D99594" w:themeFill="accent2" w:themeFillTint="99"/>
            <w:vAlign w:val="center"/>
          </w:tcPr>
          <w:p w14:paraId="50D95621" w14:textId="3F302380" w:rsidR="00F31555" w:rsidRPr="00044D40" w:rsidDel="00FE4B05" w:rsidRDefault="00F31555" w:rsidP="00407CB8">
            <w:pPr>
              <w:jc w:val="center"/>
              <w:rPr>
                <w:rFonts w:asciiTheme="minorHAnsi" w:hAnsiTheme="minorHAnsi" w:cstheme="minorHAnsi"/>
                <w:b/>
                <w:sz w:val="19"/>
                <w:szCs w:val="19"/>
              </w:rPr>
            </w:pPr>
            <w:r>
              <w:rPr>
                <w:rFonts w:asciiTheme="minorHAnsi" w:hAnsiTheme="minorHAnsi" w:cstheme="minorHAnsi"/>
                <w:b/>
                <w:sz w:val="19"/>
                <w:szCs w:val="19"/>
              </w:rPr>
              <w:t>30</w:t>
            </w:r>
          </w:p>
        </w:tc>
        <w:tc>
          <w:tcPr>
            <w:tcW w:w="850" w:type="dxa"/>
            <w:shd w:val="clear" w:color="auto" w:fill="BFBFBF" w:themeFill="background1" w:themeFillShade="BF"/>
          </w:tcPr>
          <w:p w14:paraId="7228E35A"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5A6FAF1"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1F5C426"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CCA039C" w14:textId="77777777" w:rsidR="00F31555" w:rsidRPr="00DA1B1C" w:rsidRDefault="00F31555" w:rsidP="00407CB8">
            <w:pPr>
              <w:jc w:val="center"/>
              <w:rPr>
                <w:rFonts w:asciiTheme="minorHAnsi" w:hAnsiTheme="minorHAnsi"/>
                <w:sz w:val="19"/>
                <w:szCs w:val="19"/>
              </w:rPr>
            </w:pPr>
          </w:p>
        </w:tc>
        <w:tc>
          <w:tcPr>
            <w:tcW w:w="709" w:type="dxa"/>
            <w:shd w:val="clear" w:color="auto" w:fill="BFBFBF" w:themeFill="background1" w:themeFillShade="BF"/>
          </w:tcPr>
          <w:p w14:paraId="1C729C0E"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3D98C0A"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BDE5C5B"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CF9466C" w14:textId="77777777" w:rsidR="00F31555" w:rsidRPr="00DA1B1C" w:rsidRDefault="00F31555" w:rsidP="00407CB8">
            <w:pPr>
              <w:jc w:val="center"/>
              <w:rPr>
                <w:rFonts w:asciiTheme="minorHAnsi" w:hAnsiTheme="minorHAnsi"/>
                <w:sz w:val="19"/>
                <w:szCs w:val="19"/>
              </w:rPr>
            </w:pPr>
          </w:p>
        </w:tc>
        <w:tc>
          <w:tcPr>
            <w:tcW w:w="709" w:type="dxa"/>
            <w:shd w:val="clear" w:color="auto" w:fill="BFBFBF" w:themeFill="background1" w:themeFillShade="BF"/>
          </w:tcPr>
          <w:p w14:paraId="1C8A11A9"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7D44AF2"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64C1BDA" w14:textId="77777777" w:rsidR="00F31555" w:rsidRDefault="00F31555" w:rsidP="0020683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20F7366" w14:textId="77777777" w:rsidR="00F31555" w:rsidRPr="00DA1B1C" w:rsidRDefault="00F31555" w:rsidP="00407CB8">
            <w:pPr>
              <w:jc w:val="center"/>
              <w:rPr>
                <w:rFonts w:asciiTheme="minorHAnsi" w:hAnsiTheme="minorHAnsi"/>
                <w:sz w:val="19"/>
                <w:szCs w:val="19"/>
              </w:rPr>
            </w:pPr>
          </w:p>
        </w:tc>
        <w:tc>
          <w:tcPr>
            <w:tcW w:w="567" w:type="dxa"/>
            <w:shd w:val="clear" w:color="auto" w:fill="D99594" w:themeFill="accent2" w:themeFillTint="99"/>
            <w:vAlign w:val="center"/>
          </w:tcPr>
          <w:p w14:paraId="55CB0BE9" w14:textId="77777777" w:rsidR="00F31555" w:rsidRPr="00DA1B1C" w:rsidRDefault="00F31555"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6994CD39" w14:textId="77777777" w:rsidR="00F31555" w:rsidRPr="00DA1B1C" w:rsidRDefault="00F31555" w:rsidP="00407CB8">
            <w:pPr>
              <w:jc w:val="center"/>
              <w:rPr>
                <w:rFonts w:asciiTheme="minorHAnsi" w:hAnsiTheme="minorHAnsi" w:cstheme="minorHAnsi"/>
                <w:sz w:val="19"/>
                <w:szCs w:val="19"/>
              </w:rPr>
            </w:pPr>
          </w:p>
        </w:tc>
      </w:tr>
      <w:tr w:rsidR="00130F40" w:rsidRPr="00DA1B1C" w14:paraId="649FC1A9" w14:textId="77777777" w:rsidTr="00BB569F">
        <w:trPr>
          <w:trHeight w:val="850"/>
        </w:trPr>
        <w:tc>
          <w:tcPr>
            <w:tcW w:w="2977" w:type="dxa"/>
            <w:gridSpan w:val="2"/>
            <w:vMerge w:val="restart"/>
            <w:shd w:val="clear" w:color="auto" w:fill="auto"/>
            <w:vAlign w:val="center"/>
          </w:tcPr>
          <w:p w14:paraId="09B706A8" w14:textId="54D1586C" w:rsidR="00F31555" w:rsidRPr="00DA1B1C" w:rsidRDefault="00F31555" w:rsidP="00407CB8">
            <w:pPr>
              <w:rPr>
                <w:rFonts w:asciiTheme="minorHAnsi" w:hAnsiTheme="minorHAnsi" w:cstheme="minorHAnsi"/>
                <w:b/>
                <w:sz w:val="19"/>
                <w:szCs w:val="19"/>
              </w:rPr>
            </w:pPr>
            <w:bookmarkStart w:id="9" w:name="_GoBack"/>
            <w:bookmarkEnd w:id="9"/>
            <w:r w:rsidRPr="00DA1B1C">
              <w:rPr>
                <w:rFonts w:asciiTheme="minorHAnsi" w:hAnsiTheme="minorHAnsi" w:cstheme="minorHAnsi"/>
                <w:b/>
                <w:bCs/>
                <w:sz w:val="19"/>
                <w:szCs w:val="19"/>
              </w:rPr>
              <w:t>Environnement</w:t>
            </w:r>
          </w:p>
        </w:tc>
        <w:tc>
          <w:tcPr>
            <w:tcW w:w="2694" w:type="dxa"/>
            <w:shd w:val="clear" w:color="auto" w:fill="auto"/>
          </w:tcPr>
          <w:p w14:paraId="4D8705AA" w14:textId="77777777" w:rsidR="00F31555" w:rsidRPr="00DA1B1C" w:rsidRDefault="00F31555" w:rsidP="00407CB8">
            <w:pPr>
              <w:jc w:val="both"/>
              <w:rPr>
                <w:rFonts w:asciiTheme="minorHAnsi" w:hAnsiTheme="minorHAnsi"/>
                <w:sz w:val="19"/>
                <w:szCs w:val="19"/>
              </w:rPr>
            </w:pPr>
            <w:r w:rsidRPr="00DA1B1C">
              <w:rPr>
                <w:rFonts w:asciiTheme="minorHAnsi" w:hAnsiTheme="minorHAnsi"/>
                <w:sz w:val="19"/>
                <w:szCs w:val="19"/>
              </w:rPr>
              <w:t>Projet porté par une exploitation engagée dans une démarche de certification environnementale reconnue de niveau 2 ou niveau 3 sur l’ensemble des ateliers de son exploitation (au moment de la demande d’aide ou à la demande de solde)</w:t>
            </w:r>
          </w:p>
          <w:p w14:paraId="4FF13229" w14:textId="77777777" w:rsidR="00F31555" w:rsidRPr="00DA1B1C" w:rsidRDefault="00F31555" w:rsidP="00407CB8">
            <w:pPr>
              <w:jc w:val="both"/>
              <w:rPr>
                <w:rFonts w:asciiTheme="minorHAnsi" w:hAnsiTheme="minorHAnsi"/>
                <w:sz w:val="19"/>
                <w:szCs w:val="19"/>
              </w:rPr>
            </w:pPr>
          </w:p>
        </w:tc>
        <w:tc>
          <w:tcPr>
            <w:tcW w:w="425" w:type="dxa"/>
            <w:vAlign w:val="center"/>
          </w:tcPr>
          <w:p w14:paraId="731E1BD8" w14:textId="77777777" w:rsidR="00F31555" w:rsidRPr="00DA1B1C" w:rsidRDefault="00F31555" w:rsidP="00407CB8">
            <w:pPr>
              <w:tabs>
                <w:tab w:val="left" w:pos="284"/>
              </w:tabs>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shd w:val="clear" w:color="auto" w:fill="auto"/>
          </w:tcPr>
          <w:p w14:paraId="651F1C36" w14:textId="77777777" w:rsidR="00F31555" w:rsidRDefault="00F31555" w:rsidP="00407CB8">
            <w:pPr>
              <w:jc w:val="both"/>
              <w:rPr>
                <w:rFonts w:asciiTheme="minorHAnsi" w:hAnsiTheme="minorHAnsi"/>
                <w:sz w:val="19"/>
                <w:szCs w:val="19"/>
              </w:rPr>
            </w:pPr>
            <w:r w:rsidRPr="00DA1B1C">
              <w:rPr>
                <w:rFonts w:asciiTheme="minorHAnsi" w:hAnsiTheme="minorHAnsi"/>
                <w:sz w:val="19"/>
                <w:szCs w:val="19"/>
              </w:rPr>
              <w:t>- description du projet</w:t>
            </w:r>
          </w:p>
          <w:p w14:paraId="758A2F70" w14:textId="77777777" w:rsidR="00F31555" w:rsidRPr="00DA1B1C" w:rsidRDefault="00F31555" w:rsidP="00407CB8">
            <w:pPr>
              <w:jc w:val="both"/>
              <w:rPr>
                <w:rFonts w:asciiTheme="minorHAnsi" w:hAnsiTheme="minorHAnsi"/>
                <w:sz w:val="19"/>
                <w:szCs w:val="19"/>
              </w:rPr>
            </w:pPr>
            <w:r w:rsidRPr="00DA1B1C">
              <w:rPr>
                <w:rFonts w:asciiTheme="minorHAnsi" w:hAnsiTheme="minorHAnsi"/>
                <w:sz w:val="19"/>
                <w:szCs w:val="19"/>
              </w:rPr>
              <w:t>- devis</w:t>
            </w:r>
          </w:p>
          <w:p w14:paraId="514AC423" w14:textId="77777777" w:rsidR="00F31555" w:rsidRDefault="00F31555" w:rsidP="00407CB8">
            <w:pPr>
              <w:tabs>
                <w:tab w:val="left" w:pos="284"/>
              </w:tabs>
              <w:jc w:val="both"/>
              <w:rPr>
                <w:rFonts w:asciiTheme="minorHAnsi" w:hAnsiTheme="minorHAnsi"/>
                <w:sz w:val="19"/>
                <w:szCs w:val="19"/>
              </w:rPr>
            </w:pPr>
            <w:r w:rsidRPr="00DA1B1C">
              <w:rPr>
                <w:rFonts w:asciiTheme="minorHAnsi" w:hAnsiTheme="minorHAnsi"/>
                <w:sz w:val="19"/>
                <w:szCs w:val="19"/>
              </w:rPr>
              <w:t>- présentation des productions de l</w:t>
            </w:r>
            <w:r>
              <w:rPr>
                <w:rFonts w:asciiTheme="minorHAnsi" w:hAnsiTheme="minorHAnsi"/>
                <w:sz w:val="19"/>
                <w:szCs w:val="19"/>
              </w:rPr>
              <w:t>’exploitation sur le formulaire de demande</w:t>
            </w:r>
            <w:r w:rsidRPr="00DA1B1C">
              <w:rPr>
                <w:rFonts w:asciiTheme="minorHAnsi" w:hAnsiTheme="minorHAnsi"/>
                <w:sz w:val="19"/>
                <w:szCs w:val="19"/>
              </w:rPr>
              <w:t xml:space="preserve"> </w:t>
            </w:r>
            <w:r>
              <w:rPr>
                <w:rFonts w:asciiTheme="minorHAnsi" w:hAnsiTheme="minorHAnsi"/>
                <w:sz w:val="19"/>
                <w:szCs w:val="19"/>
              </w:rPr>
              <w:t>d’aide</w:t>
            </w:r>
          </w:p>
          <w:p w14:paraId="3C5354A6" w14:textId="1C050AB7" w:rsidR="00F31555" w:rsidRPr="00DA1B1C" w:rsidRDefault="00F31555" w:rsidP="00407CB8">
            <w:pPr>
              <w:tabs>
                <w:tab w:val="left" w:pos="284"/>
              </w:tabs>
              <w:jc w:val="both"/>
              <w:rPr>
                <w:rFonts w:asciiTheme="minorHAnsi" w:hAnsiTheme="minorHAnsi"/>
                <w:sz w:val="19"/>
                <w:szCs w:val="19"/>
              </w:rPr>
            </w:pPr>
            <w:r w:rsidRPr="00DA1B1C">
              <w:rPr>
                <w:rFonts w:asciiTheme="minorHAnsi" w:hAnsiTheme="minorHAnsi"/>
                <w:sz w:val="19"/>
                <w:szCs w:val="19"/>
              </w:rPr>
              <w:t>- AREA : engagement</w:t>
            </w:r>
            <w:r>
              <w:rPr>
                <w:rStyle w:val="Appelnotedebasdep"/>
                <w:rFonts w:asciiTheme="minorHAnsi" w:hAnsiTheme="minorHAnsi"/>
                <w:sz w:val="19"/>
                <w:szCs w:val="19"/>
              </w:rPr>
              <w:footnoteReference w:id="3"/>
            </w:r>
            <w:r w:rsidRPr="00DA1B1C">
              <w:rPr>
                <w:rFonts w:asciiTheme="minorHAnsi" w:hAnsiTheme="minorHAnsi"/>
                <w:sz w:val="19"/>
                <w:szCs w:val="19"/>
              </w:rPr>
              <w:t xml:space="preserve"> dans la certification AREA ou attestation de certification AREA si l’exploitation est déjà certifiée AREA</w:t>
            </w:r>
          </w:p>
          <w:p w14:paraId="50D55070" w14:textId="77777777" w:rsidR="00F31555" w:rsidRDefault="00F31555" w:rsidP="00407CB8">
            <w:pPr>
              <w:jc w:val="both"/>
              <w:rPr>
                <w:rFonts w:asciiTheme="minorHAnsi" w:hAnsiTheme="minorHAnsi"/>
                <w:sz w:val="19"/>
                <w:szCs w:val="19"/>
              </w:rPr>
            </w:pPr>
            <w:r w:rsidRPr="00DA1B1C">
              <w:rPr>
                <w:rFonts w:asciiTheme="minorHAnsi" w:hAnsiTheme="minorHAnsi"/>
                <w:sz w:val="19"/>
                <w:szCs w:val="19"/>
              </w:rPr>
              <w:t xml:space="preserve">- hors AREA : copie du certificat </w:t>
            </w:r>
            <w:r>
              <w:rPr>
                <w:rFonts w:asciiTheme="minorHAnsi" w:hAnsiTheme="minorHAnsi"/>
                <w:sz w:val="19"/>
                <w:szCs w:val="19"/>
              </w:rPr>
              <w:t xml:space="preserve">de la </w:t>
            </w:r>
            <w:r w:rsidRPr="00DA1B1C">
              <w:rPr>
                <w:rFonts w:asciiTheme="minorHAnsi" w:hAnsiTheme="minorHAnsi"/>
                <w:sz w:val="19"/>
                <w:szCs w:val="19"/>
              </w:rPr>
              <w:t>démarche environnementale reconnue de niveau 2 ou de niveau 3</w:t>
            </w:r>
          </w:p>
          <w:p w14:paraId="63E3274A" w14:textId="77777777" w:rsidR="00F31555" w:rsidRPr="00DA1B1C" w:rsidRDefault="00F31555" w:rsidP="00407CB8">
            <w:pPr>
              <w:jc w:val="both"/>
              <w:rPr>
                <w:rFonts w:asciiTheme="minorHAnsi" w:hAnsiTheme="minorHAnsi"/>
                <w:sz w:val="19"/>
                <w:szCs w:val="19"/>
              </w:rPr>
            </w:pPr>
          </w:p>
        </w:tc>
        <w:tc>
          <w:tcPr>
            <w:tcW w:w="567" w:type="dxa"/>
            <w:shd w:val="clear" w:color="auto" w:fill="auto"/>
          </w:tcPr>
          <w:p w14:paraId="1C672A8F"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CD88046"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8BDCC7A"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45A565D"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8AFF2CC" w14:textId="77777777" w:rsidR="00F31555" w:rsidRDefault="00F31555" w:rsidP="00407CB8">
            <w:pPr>
              <w:jc w:val="center"/>
              <w:rPr>
                <w:rFonts w:asciiTheme="minorHAnsi" w:hAnsiTheme="minorHAnsi"/>
                <w:sz w:val="19"/>
                <w:szCs w:val="19"/>
              </w:rPr>
            </w:pPr>
          </w:p>
          <w:p w14:paraId="31023AC0"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D94ABE5" w14:textId="77777777" w:rsidR="00F31555" w:rsidRPr="00DA1B1C" w:rsidRDefault="00F31555" w:rsidP="00407CB8">
            <w:pPr>
              <w:jc w:val="center"/>
              <w:rPr>
                <w:rFonts w:asciiTheme="minorHAnsi" w:hAnsiTheme="minorHAnsi"/>
                <w:sz w:val="19"/>
                <w:szCs w:val="19"/>
              </w:rPr>
            </w:pPr>
          </w:p>
        </w:tc>
        <w:tc>
          <w:tcPr>
            <w:tcW w:w="567" w:type="dxa"/>
            <w:shd w:val="clear" w:color="auto" w:fill="D99594" w:themeFill="accent2" w:themeFillTint="99"/>
            <w:vAlign w:val="center"/>
          </w:tcPr>
          <w:p w14:paraId="0B93495C" w14:textId="77777777" w:rsidR="00F31555" w:rsidRPr="00044D40" w:rsidRDefault="00F31555" w:rsidP="00407CB8">
            <w:pPr>
              <w:jc w:val="center"/>
              <w:rPr>
                <w:rFonts w:asciiTheme="minorHAnsi" w:hAnsiTheme="minorHAnsi" w:cstheme="minorHAnsi"/>
                <w:b/>
                <w:sz w:val="19"/>
                <w:szCs w:val="19"/>
              </w:rPr>
            </w:pPr>
            <w:r w:rsidRPr="00044D40">
              <w:rPr>
                <w:rFonts w:asciiTheme="minorHAnsi" w:hAnsiTheme="minorHAnsi" w:cstheme="minorHAnsi"/>
                <w:b/>
                <w:sz w:val="19"/>
                <w:szCs w:val="19"/>
              </w:rPr>
              <w:t>10</w:t>
            </w:r>
          </w:p>
        </w:tc>
        <w:tc>
          <w:tcPr>
            <w:tcW w:w="850" w:type="dxa"/>
            <w:shd w:val="clear" w:color="auto" w:fill="BFBFBF" w:themeFill="background1" w:themeFillShade="BF"/>
          </w:tcPr>
          <w:p w14:paraId="2C7207BE"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D9FDC24"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8CD1BEE"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FB564E9"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CED0442" w14:textId="77777777" w:rsidR="00F31555" w:rsidRDefault="00F31555" w:rsidP="00407CB8">
            <w:pPr>
              <w:jc w:val="center"/>
              <w:rPr>
                <w:rFonts w:asciiTheme="minorHAnsi" w:hAnsiTheme="minorHAnsi"/>
                <w:sz w:val="19"/>
                <w:szCs w:val="19"/>
              </w:rPr>
            </w:pPr>
          </w:p>
          <w:p w14:paraId="7BC901A2"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6950A3C1" w14:textId="77777777" w:rsidR="00F31555" w:rsidRPr="00DA1B1C" w:rsidRDefault="00F31555" w:rsidP="00407CB8">
            <w:pPr>
              <w:jc w:val="center"/>
              <w:rPr>
                <w:rFonts w:asciiTheme="minorHAnsi" w:hAnsiTheme="minorHAnsi" w:cstheme="minorHAnsi"/>
                <w:sz w:val="19"/>
                <w:szCs w:val="19"/>
              </w:rPr>
            </w:pPr>
          </w:p>
        </w:tc>
        <w:tc>
          <w:tcPr>
            <w:tcW w:w="709" w:type="dxa"/>
            <w:shd w:val="clear" w:color="auto" w:fill="BFBFBF" w:themeFill="background1" w:themeFillShade="BF"/>
          </w:tcPr>
          <w:p w14:paraId="55A6FF59"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29EEA2E"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58A88F5"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EB4D2DB"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A0A00B7" w14:textId="77777777" w:rsidR="00F31555" w:rsidRDefault="00F31555" w:rsidP="00407CB8">
            <w:pPr>
              <w:jc w:val="center"/>
              <w:rPr>
                <w:rFonts w:asciiTheme="minorHAnsi" w:hAnsiTheme="minorHAnsi"/>
                <w:sz w:val="19"/>
                <w:szCs w:val="19"/>
              </w:rPr>
            </w:pPr>
          </w:p>
          <w:p w14:paraId="3CCA2833"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3274FD73" w14:textId="77777777" w:rsidR="00F31555" w:rsidRPr="00DA1B1C" w:rsidRDefault="00F31555" w:rsidP="00407CB8">
            <w:pPr>
              <w:jc w:val="center"/>
              <w:rPr>
                <w:rFonts w:asciiTheme="minorHAnsi" w:hAnsiTheme="minorHAnsi" w:cstheme="minorHAnsi"/>
                <w:sz w:val="19"/>
                <w:szCs w:val="19"/>
              </w:rPr>
            </w:pPr>
          </w:p>
        </w:tc>
        <w:tc>
          <w:tcPr>
            <w:tcW w:w="709" w:type="dxa"/>
            <w:shd w:val="clear" w:color="auto" w:fill="BFBFBF" w:themeFill="background1" w:themeFillShade="BF"/>
          </w:tcPr>
          <w:p w14:paraId="4D2C0536"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2CD0B9B1"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E70834E"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D6A3688"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EBAC82A" w14:textId="77777777" w:rsidR="00F31555" w:rsidRDefault="00F31555" w:rsidP="00407CB8">
            <w:pPr>
              <w:jc w:val="center"/>
              <w:rPr>
                <w:rFonts w:asciiTheme="minorHAnsi" w:hAnsiTheme="minorHAnsi"/>
                <w:sz w:val="19"/>
                <w:szCs w:val="19"/>
              </w:rPr>
            </w:pPr>
          </w:p>
          <w:p w14:paraId="2E9DB50C"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73375344" w14:textId="77777777" w:rsidR="00F31555" w:rsidRPr="00DA1B1C" w:rsidRDefault="00F31555" w:rsidP="00407CB8">
            <w:pPr>
              <w:jc w:val="center"/>
              <w:rPr>
                <w:rFonts w:asciiTheme="minorHAnsi" w:hAnsiTheme="minorHAnsi" w:cstheme="minorHAnsi"/>
                <w:sz w:val="19"/>
                <w:szCs w:val="19"/>
              </w:rPr>
            </w:pPr>
          </w:p>
        </w:tc>
        <w:tc>
          <w:tcPr>
            <w:tcW w:w="567" w:type="dxa"/>
            <w:shd w:val="clear" w:color="auto" w:fill="D99594" w:themeFill="accent2" w:themeFillTint="99"/>
            <w:vAlign w:val="center"/>
          </w:tcPr>
          <w:p w14:paraId="2C82439A" w14:textId="77777777" w:rsidR="00F31555" w:rsidRPr="00DA1B1C" w:rsidRDefault="00F31555"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1C683401" w14:textId="77777777" w:rsidR="00F31555" w:rsidRPr="00DA1B1C" w:rsidRDefault="00F31555" w:rsidP="00407CB8">
            <w:pPr>
              <w:jc w:val="center"/>
              <w:rPr>
                <w:rFonts w:asciiTheme="minorHAnsi" w:hAnsiTheme="minorHAnsi" w:cstheme="minorHAnsi"/>
                <w:sz w:val="19"/>
                <w:szCs w:val="19"/>
              </w:rPr>
            </w:pPr>
          </w:p>
        </w:tc>
      </w:tr>
      <w:tr w:rsidR="00130F40" w:rsidRPr="00DA1B1C" w14:paraId="0B02D9EA" w14:textId="77777777" w:rsidTr="00BB569F">
        <w:tc>
          <w:tcPr>
            <w:tcW w:w="2977" w:type="dxa"/>
            <w:gridSpan w:val="2"/>
            <w:vMerge/>
            <w:shd w:val="clear" w:color="auto" w:fill="auto"/>
          </w:tcPr>
          <w:p w14:paraId="0944095A" w14:textId="77777777" w:rsidR="00F31555" w:rsidRPr="00DA1B1C" w:rsidRDefault="00F31555" w:rsidP="00407CB8">
            <w:pPr>
              <w:rPr>
                <w:rFonts w:asciiTheme="minorHAnsi" w:hAnsiTheme="minorHAnsi" w:cstheme="minorHAnsi"/>
                <w:b/>
                <w:bCs/>
                <w:sz w:val="19"/>
                <w:szCs w:val="19"/>
              </w:rPr>
            </w:pPr>
          </w:p>
        </w:tc>
        <w:tc>
          <w:tcPr>
            <w:tcW w:w="2694" w:type="dxa"/>
            <w:shd w:val="clear" w:color="auto" w:fill="auto"/>
          </w:tcPr>
          <w:p w14:paraId="12276F7B" w14:textId="77777777" w:rsidR="00F31555" w:rsidRPr="00DA1B1C" w:rsidRDefault="00F31555" w:rsidP="00407CB8">
            <w:pPr>
              <w:jc w:val="both"/>
              <w:rPr>
                <w:rFonts w:asciiTheme="minorHAnsi" w:hAnsiTheme="minorHAnsi"/>
                <w:sz w:val="19"/>
                <w:szCs w:val="19"/>
              </w:rPr>
            </w:pPr>
            <w:r w:rsidRPr="00DA1B1C">
              <w:rPr>
                <w:rFonts w:asciiTheme="minorHAnsi" w:hAnsiTheme="minorHAnsi"/>
                <w:sz w:val="19"/>
                <w:szCs w:val="19"/>
              </w:rPr>
              <w:t xml:space="preserve">Projet soutenu par un GIEE ou inscrit dans le cadre d’un GIEE au moment de la demande d’aide, sous réserve que le </w:t>
            </w:r>
            <w:r w:rsidRPr="00DA1B1C">
              <w:rPr>
                <w:rFonts w:asciiTheme="minorHAnsi" w:hAnsiTheme="minorHAnsi"/>
                <w:sz w:val="19"/>
                <w:szCs w:val="19"/>
              </w:rPr>
              <w:lastRenderedPageBreak/>
              <w:t>dossier comporte majoritairement (au moins 50%) des investissements éligibles retenus et plafonnés qui s’inscrivent dans le cadre du GIEE</w:t>
            </w:r>
          </w:p>
        </w:tc>
        <w:tc>
          <w:tcPr>
            <w:tcW w:w="425" w:type="dxa"/>
            <w:vAlign w:val="center"/>
          </w:tcPr>
          <w:p w14:paraId="0DEC747D" w14:textId="77777777" w:rsidR="00F31555" w:rsidRPr="00DA1B1C" w:rsidRDefault="00F31555" w:rsidP="00407CB8">
            <w:pPr>
              <w:jc w:val="center"/>
              <w:rPr>
                <w:rFonts w:asciiTheme="minorHAnsi" w:hAnsiTheme="minorHAnsi"/>
                <w:sz w:val="19"/>
                <w:szCs w:val="19"/>
              </w:rPr>
            </w:pPr>
            <w:r w:rsidRPr="00DA1B1C">
              <w:rPr>
                <w:rFonts w:asciiTheme="minorHAnsi" w:hAnsiTheme="minorHAnsi"/>
                <w:sz w:val="19"/>
                <w:szCs w:val="19"/>
              </w:rPr>
              <w:lastRenderedPageBreak/>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shd w:val="clear" w:color="auto" w:fill="auto"/>
          </w:tcPr>
          <w:p w14:paraId="433D98BB" w14:textId="1C249904" w:rsidR="00F31555" w:rsidRPr="00DA1B1C" w:rsidRDefault="00F31555" w:rsidP="00407CB8">
            <w:pPr>
              <w:jc w:val="both"/>
              <w:rPr>
                <w:rFonts w:asciiTheme="minorHAnsi" w:hAnsiTheme="minorHAnsi"/>
                <w:sz w:val="19"/>
                <w:szCs w:val="19"/>
              </w:rPr>
            </w:pPr>
            <w:r w:rsidRPr="00DA1B1C">
              <w:rPr>
                <w:rFonts w:asciiTheme="minorHAnsi" w:hAnsiTheme="minorHAnsi"/>
                <w:sz w:val="19"/>
                <w:szCs w:val="19"/>
              </w:rPr>
              <w:t>Arrêté préfectoral de création du GIEE</w:t>
            </w:r>
          </w:p>
          <w:p w14:paraId="2D19160D" w14:textId="77777777" w:rsidR="00F31555" w:rsidRPr="00DA1B1C" w:rsidRDefault="00F31555" w:rsidP="00407CB8">
            <w:pPr>
              <w:jc w:val="both"/>
              <w:rPr>
                <w:rFonts w:asciiTheme="minorHAnsi" w:hAnsiTheme="minorHAnsi"/>
                <w:sz w:val="19"/>
                <w:szCs w:val="19"/>
              </w:rPr>
            </w:pPr>
          </w:p>
        </w:tc>
        <w:tc>
          <w:tcPr>
            <w:tcW w:w="567" w:type="dxa"/>
            <w:shd w:val="clear" w:color="auto" w:fill="auto"/>
          </w:tcPr>
          <w:p w14:paraId="366FBB94" w14:textId="77777777" w:rsidR="00F31555" w:rsidRPr="00DA1B1C" w:rsidRDefault="00F31555" w:rsidP="00F31555">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567" w:type="dxa"/>
            <w:shd w:val="clear" w:color="auto" w:fill="D99594" w:themeFill="accent2" w:themeFillTint="99"/>
            <w:vAlign w:val="center"/>
          </w:tcPr>
          <w:p w14:paraId="777BE1D9" w14:textId="77777777" w:rsidR="00F31555" w:rsidRPr="00044D40" w:rsidRDefault="00F31555" w:rsidP="00407CB8">
            <w:pPr>
              <w:jc w:val="center"/>
              <w:rPr>
                <w:rFonts w:asciiTheme="minorHAnsi" w:hAnsiTheme="minorHAnsi" w:cstheme="minorHAnsi"/>
                <w:b/>
                <w:sz w:val="19"/>
                <w:szCs w:val="19"/>
              </w:rPr>
            </w:pPr>
            <w:r w:rsidRPr="00044D40">
              <w:rPr>
                <w:rFonts w:asciiTheme="minorHAnsi" w:hAnsiTheme="minorHAnsi" w:cstheme="minorHAnsi"/>
                <w:b/>
                <w:sz w:val="19"/>
                <w:szCs w:val="19"/>
              </w:rPr>
              <w:t>10</w:t>
            </w:r>
          </w:p>
        </w:tc>
        <w:tc>
          <w:tcPr>
            <w:tcW w:w="850" w:type="dxa"/>
            <w:shd w:val="clear" w:color="auto" w:fill="BFBFBF" w:themeFill="background1" w:themeFillShade="BF"/>
          </w:tcPr>
          <w:p w14:paraId="66942DCD" w14:textId="77777777" w:rsidR="00F31555" w:rsidRPr="00DA1B1C" w:rsidRDefault="00F31555" w:rsidP="00F31555">
            <w:pPr>
              <w:jc w:val="center"/>
              <w:rPr>
                <w:rFonts w:asciiTheme="minorHAnsi" w:hAnsiTheme="minorHAnsi" w:cstheme="minorHAnsi"/>
                <w:sz w:val="19"/>
                <w:szCs w:val="19"/>
              </w:rPr>
            </w:pPr>
            <w:r w:rsidRPr="00D442CD">
              <w:rPr>
                <w:rFonts w:asciiTheme="minorHAnsi" w:hAnsiTheme="minorHAnsi"/>
                <w:sz w:val="19"/>
                <w:szCs w:val="19"/>
              </w:rPr>
              <w:fldChar w:fldCharType="begin">
                <w:ffData>
                  <w:name w:val=""/>
                  <w:enabled/>
                  <w:calcOnExit w:val="0"/>
                  <w:checkBox>
                    <w:sizeAuto/>
                    <w:default w:val="0"/>
                  </w:checkBox>
                </w:ffData>
              </w:fldChar>
            </w:r>
            <w:r w:rsidRPr="00D442CD">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442CD">
              <w:rPr>
                <w:rFonts w:asciiTheme="minorHAnsi" w:hAnsiTheme="minorHAnsi"/>
                <w:sz w:val="19"/>
                <w:szCs w:val="19"/>
              </w:rPr>
              <w:fldChar w:fldCharType="end"/>
            </w:r>
          </w:p>
        </w:tc>
        <w:tc>
          <w:tcPr>
            <w:tcW w:w="709" w:type="dxa"/>
            <w:shd w:val="clear" w:color="auto" w:fill="BFBFBF" w:themeFill="background1" w:themeFillShade="BF"/>
          </w:tcPr>
          <w:p w14:paraId="5DAE07EF" w14:textId="77777777" w:rsidR="00F31555" w:rsidRPr="00DA1B1C" w:rsidRDefault="00F31555" w:rsidP="00F31555">
            <w:pPr>
              <w:jc w:val="center"/>
              <w:rPr>
                <w:rFonts w:asciiTheme="minorHAnsi" w:hAnsiTheme="minorHAnsi" w:cstheme="minorHAnsi"/>
                <w:sz w:val="19"/>
                <w:szCs w:val="19"/>
              </w:rPr>
            </w:pPr>
            <w:r w:rsidRPr="00D442CD">
              <w:rPr>
                <w:rFonts w:asciiTheme="minorHAnsi" w:hAnsiTheme="minorHAnsi"/>
                <w:sz w:val="19"/>
                <w:szCs w:val="19"/>
              </w:rPr>
              <w:fldChar w:fldCharType="begin">
                <w:ffData>
                  <w:name w:val=""/>
                  <w:enabled/>
                  <w:calcOnExit w:val="0"/>
                  <w:checkBox>
                    <w:sizeAuto/>
                    <w:default w:val="0"/>
                  </w:checkBox>
                </w:ffData>
              </w:fldChar>
            </w:r>
            <w:r w:rsidRPr="00D442CD">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442CD">
              <w:rPr>
                <w:rFonts w:asciiTheme="minorHAnsi" w:hAnsiTheme="minorHAnsi"/>
                <w:sz w:val="19"/>
                <w:szCs w:val="19"/>
              </w:rPr>
              <w:fldChar w:fldCharType="end"/>
            </w:r>
          </w:p>
        </w:tc>
        <w:tc>
          <w:tcPr>
            <w:tcW w:w="709" w:type="dxa"/>
            <w:shd w:val="clear" w:color="auto" w:fill="BFBFBF" w:themeFill="background1" w:themeFillShade="BF"/>
          </w:tcPr>
          <w:p w14:paraId="78733C54" w14:textId="77777777" w:rsidR="00F31555" w:rsidRPr="00DA1B1C" w:rsidRDefault="00F31555" w:rsidP="00F31555">
            <w:pPr>
              <w:jc w:val="center"/>
              <w:rPr>
                <w:rFonts w:asciiTheme="minorHAnsi" w:hAnsiTheme="minorHAnsi" w:cstheme="minorHAnsi"/>
                <w:sz w:val="19"/>
                <w:szCs w:val="19"/>
              </w:rPr>
            </w:pPr>
            <w:r w:rsidRPr="00D442CD">
              <w:rPr>
                <w:rFonts w:asciiTheme="minorHAnsi" w:hAnsiTheme="minorHAnsi"/>
                <w:sz w:val="19"/>
                <w:szCs w:val="19"/>
              </w:rPr>
              <w:fldChar w:fldCharType="begin">
                <w:ffData>
                  <w:name w:val=""/>
                  <w:enabled/>
                  <w:calcOnExit w:val="0"/>
                  <w:checkBox>
                    <w:sizeAuto/>
                    <w:default w:val="0"/>
                  </w:checkBox>
                </w:ffData>
              </w:fldChar>
            </w:r>
            <w:r w:rsidRPr="00D442CD">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442CD">
              <w:rPr>
                <w:rFonts w:asciiTheme="minorHAnsi" w:hAnsiTheme="minorHAnsi"/>
                <w:sz w:val="19"/>
                <w:szCs w:val="19"/>
              </w:rPr>
              <w:fldChar w:fldCharType="end"/>
            </w:r>
          </w:p>
        </w:tc>
        <w:tc>
          <w:tcPr>
            <w:tcW w:w="567" w:type="dxa"/>
            <w:shd w:val="clear" w:color="auto" w:fill="D99594" w:themeFill="accent2" w:themeFillTint="99"/>
          </w:tcPr>
          <w:p w14:paraId="77DE60EB" w14:textId="77777777" w:rsidR="00F31555" w:rsidRPr="00DA1B1C" w:rsidRDefault="00F31555"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293901B2" w14:textId="77777777" w:rsidR="00F31555" w:rsidRPr="00DA1B1C" w:rsidRDefault="00F31555" w:rsidP="00407CB8">
            <w:pPr>
              <w:jc w:val="center"/>
              <w:rPr>
                <w:rFonts w:asciiTheme="minorHAnsi" w:hAnsiTheme="minorHAnsi" w:cstheme="minorHAnsi"/>
                <w:sz w:val="19"/>
                <w:szCs w:val="19"/>
              </w:rPr>
            </w:pPr>
          </w:p>
        </w:tc>
      </w:tr>
      <w:tr w:rsidR="00130F40" w:rsidRPr="00DA1B1C" w14:paraId="511F1090" w14:textId="77777777" w:rsidTr="00BB569F">
        <w:tc>
          <w:tcPr>
            <w:tcW w:w="2977" w:type="dxa"/>
            <w:gridSpan w:val="2"/>
            <w:shd w:val="clear" w:color="auto" w:fill="auto"/>
            <w:vAlign w:val="center"/>
          </w:tcPr>
          <w:p w14:paraId="076EAE18" w14:textId="77777777" w:rsidR="00F31555" w:rsidRPr="00DA1B1C" w:rsidRDefault="00F31555" w:rsidP="00407CB8">
            <w:pPr>
              <w:rPr>
                <w:rFonts w:asciiTheme="minorHAnsi" w:hAnsiTheme="minorHAnsi" w:cstheme="minorHAnsi"/>
                <w:b/>
                <w:bCs/>
                <w:sz w:val="19"/>
                <w:szCs w:val="19"/>
              </w:rPr>
            </w:pPr>
            <w:r w:rsidRPr="00DA1B1C">
              <w:rPr>
                <w:rFonts w:asciiTheme="minorHAnsi" w:hAnsiTheme="minorHAnsi" w:cstheme="minorHAnsi"/>
                <w:b/>
                <w:bCs/>
                <w:sz w:val="19"/>
                <w:szCs w:val="19"/>
              </w:rPr>
              <w:lastRenderedPageBreak/>
              <w:t>Périodicité des dossiers</w:t>
            </w:r>
          </w:p>
        </w:tc>
        <w:tc>
          <w:tcPr>
            <w:tcW w:w="2694" w:type="dxa"/>
            <w:shd w:val="clear" w:color="auto" w:fill="auto"/>
          </w:tcPr>
          <w:p w14:paraId="3C197828" w14:textId="77777777" w:rsidR="00F31555" w:rsidRPr="00DA1B1C" w:rsidRDefault="00F31555" w:rsidP="00407CB8">
            <w:pPr>
              <w:jc w:val="both"/>
              <w:rPr>
                <w:rFonts w:asciiTheme="minorHAnsi" w:hAnsiTheme="minorHAnsi"/>
                <w:sz w:val="19"/>
                <w:szCs w:val="19"/>
              </w:rPr>
            </w:pPr>
            <w:r w:rsidRPr="00DA1B1C">
              <w:rPr>
                <w:rFonts w:asciiTheme="minorHAnsi" w:hAnsiTheme="minorHAnsi"/>
                <w:sz w:val="19"/>
                <w:szCs w:val="19"/>
              </w:rPr>
              <w:t>Projet porté par une exploitation n’ayant pas reçu de subvention publique au titre de l’opération « plan de modernisation des élevages » (appel à projets/candidatures filière avicole) depuis le 1/01/2017</w:t>
            </w:r>
          </w:p>
        </w:tc>
        <w:tc>
          <w:tcPr>
            <w:tcW w:w="425" w:type="dxa"/>
            <w:vAlign w:val="center"/>
          </w:tcPr>
          <w:p w14:paraId="38235B2B" w14:textId="77777777" w:rsidR="00F31555" w:rsidRPr="00DA1B1C"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tc>
        <w:tc>
          <w:tcPr>
            <w:tcW w:w="3402" w:type="dxa"/>
            <w:shd w:val="clear" w:color="auto" w:fill="auto"/>
          </w:tcPr>
          <w:p w14:paraId="3F6D42C8" w14:textId="77777777" w:rsidR="00F31555" w:rsidRPr="00DA1B1C" w:rsidRDefault="00F31555" w:rsidP="00407CB8">
            <w:pPr>
              <w:jc w:val="both"/>
              <w:rPr>
                <w:rFonts w:asciiTheme="minorHAnsi" w:hAnsiTheme="minorHAnsi"/>
                <w:sz w:val="19"/>
                <w:szCs w:val="19"/>
              </w:rPr>
            </w:pPr>
            <w:r w:rsidRPr="00DA1B1C">
              <w:rPr>
                <w:rFonts w:asciiTheme="minorHAnsi" w:hAnsiTheme="minorHAnsi"/>
                <w:sz w:val="19"/>
                <w:szCs w:val="19"/>
              </w:rPr>
              <w:t>- Vérification interne à la DDT/M</w:t>
            </w:r>
          </w:p>
          <w:p w14:paraId="5DA7DB68" w14:textId="77777777" w:rsidR="00F31555" w:rsidRPr="00DA1B1C" w:rsidRDefault="00F31555" w:rsidP="00407CB8">
            <w:pPr>
              <w:jc w:val="both"/>
              <w:rPr>
                <w:rFonts w:asciiTheme="minorHAnsi" w:hAnsiTheme="minorHAnsi"/>
                <w:sz w:val="19"/>
                <w:szCs w:val="19"/>
              </w:rPr>
            </w:pPr>
            <w:r w:rsidRPr="00DA1B1C">
              <w:rPr>
                <w:rFonts w:asciiTheme="minorHAnsi" w:hAnsiTheme="minorHAnsi"/>
                <w:sz w:val="19"/>
                <w:szCs w:val="19"/>
              </w:rPr>
              <w:t xml:space="preserve">- </w:t>
            </w:r>
            <w:r>
              <w:rPr>
                <w:rFonts w:asciiTheme="minorHAnsi" w:hAnsiTheme="minorHAnsi"/>
                <w:sz w:val="19"/>
                <w:szCs w:val="19"/>
              </w:rPr>
              <w:t xml:space="preserve">réponse à la </w:t>
            </w:r>
            <w:r w:rsidRPr="00DA1B1C">
              <w:rPr>
                <w:rFonts w:asciiTheme="minorHAnsi" w:hAnsiTheme="minorHAnsi"/>
                <w:sz w:val="19"/>
                <w:szCs w:val="19"/>
              </w:rPr>
              <w:t>question dans le formulaire</w:t>
            </w:r>
            <w:r>
              <w:rPr>
                <w:rFonts w:asciiTheme="minorHAnsi" w:hAnsiTheme="minorHAnsi"/>
                <w:sz w:val="19"/>
                <w:szCs w:val="19"/>
              </w:rPr>
              <w:t xml:space="preserve"> de demande d’aide</w:t>
            </w:r>
          </w:p>
        </w:tc>
        <w:tc>
          <w:tcPr>
            <w:tcW w:w="567" w:type="dxa"/>
            <w:shd w:val="clear" w:color="auto" w:fill="auto"/>
          </w:tcPr>
          <w:p w14:paraId="0B98FC14"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70B2FD6"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336CA6E" w14:textId="77777777" w:rsidR="00F31555" w:rsidRPr="00DA1B1C" w:rsidRDefault="00F31555" w:rsidP="00407CB8">
            <w:pPr>
              <w:jc w:val="center"/>
              <w:rPr>
                <w:rFonts w:asciiTheme="minorHAnsi" w:hAnsiTheme="minorHAnsi"/>
                <w:sz w:val="19"/>
                <w:szCs w:val="19"/>
              </w:rPr>
            </w:pPr>
          </w:p>
        </w:tc>
        <w:tc>
          <w:tcPr>
            <w:tcW w:w="567" w:type="dxa"/>
            <w:shd w:val="clear" w:color="auto" w:fill="D99594" w:themeFill="accent2" w:themeFillTint="99"/>
            <w:vAlign w:val="center"/>
          </w:tcPr>
          <w:p w14:paraId="7800C5CF" w14:textId="77777777" w:rsidR="00F31555" w:rsidRPr="00044D40" w:rsidRDefault="00F31555" w:rsidP="00407CB8">
            <w:pPr>
              <w:jc w:val="center"/>
              <w:rPr>
                <w:rFonts w:asciiTheme="minorHAnsi" w:hAnsiTheme="minorHAnsi" w:cstheme="minorHAnsi"/>
                <w:b/>
                <w:sz w:val="19"/>
                <w:szCs w:val="19"/>
              </w:rPr>
            </w:pPr>
            <w:r w:rsidRPr="00044D40">
              <w:rPr>
                <w:rFonts w:asciiTheme="minorHAnsi" w:hAnsiTheme="minorHAnsi" w:cstheme="minorHAnsi"/>
                <w:b/>
                <w:sz w:val="19"/>
                <w:szCs w:val="19"/>
              </w:rPr>
              <w:t>10</w:t>
            </w:r>
          </w:p>
        </w:tc>
        <w:tc>
          <w:tcPr>
            <w:tcW w:w="850" w:type="dxa"/>
            <w:shd w:val="clear" w:color="auto" w:fill="BFBFBF" w:themeFill="background1" w:themeFillShade="BF"/>
          </w:tcPr>
          <w:p w14:paraId="50B18CF6"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6798F76"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0817064" w14:textId="77777777" w:rsidR="00F31555" w:rsidRPr="00DA1B1C" w:rsidRDefault="00F31555" w:rsidP="00407CB8">
            <w:pPr>
              <w:jc w:val="center"/>
              <w:rPr>
                <w:rFonts w:asciiTheme="minorHAnsi" w:hAnsiTheme="minorHAnsi" w:cstheme="minorHAnsi"/>
                <w:sz w:val="19"/>
                <w:szCs w:val="19"/>
              </w:rPr>
            </w:pPr>
          </w:p>
        </w:tc>
        <w:tc>
          <w:tcPr>
            <w:tcW w:w="709" w:type="dxa"/>
            <w:shd w:val="clear" w:color="auto" w:fill="BFBFBF" w:themeFill="background1" w:themeFillShade="BF"/>
          </w:tcPr>
          <w:p w14:paraId="40C193F4"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5D55D97F"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4185BF85" w14:textId="77777777" w:rsidR="00F31555" w:rsidRPr="00DA1B1C" w:rsidRDefault="00F31555" w:rsidP="00407CB8">
            <w:pPr>
              <w:jc w:val="center"/>
              <w:rPr>
                <w:rFonts w:asciiTheme="minorHAnsi" w:hAnsiTheme="minorHAnsi" w:cstheme="minorHAnsi"/>
                <w:sz w:val="19"/>
                <w:szCs w:val="19"/>
              </w:rPr>
            </w:pPr>
          </w:p>
        </w:tc>
        <w:tc>
          <w:tcPr>
            <w:tcW w:w="709" w:type="dxa"/>
            <w:shd w:val="clear" w:color="auto" w:fill="BFBFBF" w:themeFill="background1" w:themeFillShade="BF"/>
          </w:tcPr>
          <w:p w14:paraId="431117C0"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01C8F0B4" w14:textId="77777777" w:rsidR="00F31555" w:rsidRDefault="00F31555" w:rsidP="00407CB8">
            <w:pPr>
              <w:jc w:val="center"/>
              <w:rPr>
                <w:rFonts w:asciiTheme="minorHAnsi" w:hAnsiTheme="minorHAnsi"/>
                <w:sz w:val="19"/>
                <w:szCs w:val="19"/>
              </w:rPr>
            </w:pPr>
            <w:r w:rsidRPr="00DA1B1C">
              <w:rPr>
                <w:rFonts w:asciiTheme="minorHAnsi" w:hAnsiTheme="minorHAnsi"/>
                <w:sz w:val="19"/>
                <w:szCs w:val="19"/>
              </w:rPr>
              <w:fldChar w:fldCharType="begin">
                <w:ffData>
                  <w:name w:val=""/>
                  <w:enabled/>
                  <w:calcOnExit w:val="0"/>
                  <w:checkBox>
                    <w:sizeAuto/>
                    <w:default w:val="0"/>
                  </w:checkBox>
                </w:ffData>
              </w:fldChar>
            </w:r>
            <w:r w:rsidRPr="00DA1B1C">
              <w:rPr>
                <w:rFonts w:asciiTheme="minorHAnsi" w:hAnsiTheme="minorHAnsi"/>
                <w:sz w:val="19"/>
                <w:szCs w:val="19"/>
              </w:rPr>
              <w:instrText xml:space="preserve"> FORMCHECKBOX </w:instrText>
            </w:r>
            <w:r w:rsidR="00EF0659">
              <w:rPr>
                <w:rFonts w:asciiTheme="minorHAnsi" w:hAnsiTheme="minorHAnsi"/>
                <w:sz w:val="19"/>
                <w:szCs w:val="19"/>
              </w:rPr>
            </w:r>
            <w:r w:rsidR="00EF0659">
              <w:rPr>
                <w:rFonts w:asciiTheme="minorHAnsi" w:hAnsiTheme="minorHAnsi"/>
                <w:sz w:val="19"/>
                <w:szCs w:val="19"/>
              </w:rPr>
              <w:fldChar w:fldCharType="separate"/>
            </w:r>
            <w:r w:rsidRPr="00DA1B1C">
              <w:rPr>
                <w:rFonts w:asciiTheme="minorHAnsi" w:hAnsiTheme="minorHAnsi"/>
                <w:sz w:val="19"/>
                <w:szCs w:val="19"/>
              </w:rPr>
              <w:fldChar w:fldCharType="end"/>
            </w:r>
          </w:p>
          <w:p w14:paraId="14C6D59A" w14:textId="77777777" w:rsidR="00F31555" w:rsidRPr="00DA1B1C" w:rsidRDefault="00F31555" w:rsidP="00407CB8">
            <w:pPr>
              <w:jc w:val="center"/>
              <w:rPr>
                <w:rFonts w:asciiTheme="minorHAnsi" w:hAnsiTheme="minorHAnsi" w:cstheme="minorHAnsi"/>
                <w:sz w:val="19"/>
                <w:szCs w:val="19"/>
              </w:rPr>
            </w:pPr>
          </w:p>
        </w:tc>
        <w:tc>
          <w:tcPr>
            <w:tcW w:w="567" w:type="dxa"/>
            <w:shd w:val="clear" w:color="auto" w:fill="D99594" w:themeFill="accent2" w:themeFillTint="99"/>
          </w:tcPr>
          <w:p w14:paraId="2AFD2EDE" w14:textId="77777777" w:rsidR="00F31555" w:rsidRPr="00DA1B1C" w:rsidRDefault="00F31555" w:rsidP="00407CB8">
            <w:pPr>
              <w:jc w:val="center"/>
              <w:rPr>
                <w:rFonts w:asciiTheme="minorHAnsi" w:hAnsiTheme="minorHAnsi" w:cstheme="minorHAnsi"/>
                <w:sz w:val="19"/>
                <w:szCs w:val="19"/>
              </w:rPr>
            </w:pPr>
          </w:p>
        </w:tc>
        <w:tc>
          <w:tcPr>
            <w:tcW w:w="2693" w:type="dxa"/>
            <w:shd w:val="clear" w:color="auto" w:fill="BFBFBF" w:themeFill="background1" w:themeFillShade="BF"/>
          </w:tcPr>
          <w:p w14:paraId="4DFBD4C9" w14:textId="77777777" w:rsidR="00F31555" w:rsidRPr="00DA1B1C" w:rsidRDefault="00F31555" w:rsidP="00407CB8">
            <w:pPr>
              <w:jc w:val="center"/>
              <w:rPr>
                <w:rFonts w:asciiTheme="minorHAnsi" w:hAnsiTheme="minorHAnsi" w:cstheme="minorHAnsi"/>
                <w:sz w:val="19"/>
                <w:szCs w:val="19"/>
              </w:rPr>
            </w:pPr>
          </w:p>
        </w:tc>
      </w:tr>
      <w:tr w:rsidR="00F31555" w:rsidRPr="00DA1B1C" w14:paraId="3E0E713A" w14:textId="77777777" w:rsidTr="00130F40">
        <w:trPr>
          <w:trHeight w:val="313"/>
        </w:trPr>
        <w:tc>
          <w:tcPr>
            <w:tcW w:w="12900" w:type="dxa"/>
            <w:gridSpan w:val="10"/>
            <w:shd w:val="clear" w:color="auto" w:fill="D99594" w:themeFill="accent2" w:themeFillTint="99"/>
          </w:tcPr>
          <w:p w14:paraId="2FCB5395" w14:textId="77777777" w:rsidR="00F31555" w:rsidRPr="00044D40" w:rsidRDefault="00F31555" w:rsidP="00407CB8">
            <w:pPr>
              <w:jc w:val="right"/>
              <w:rPr>
                <w:rFonts w:asciiTheme="minorHAnsi" w:hAnsiTheme="minorHAnsi" w:cstheme="minorHAnsi"/>
                <w:b/>
                <w:sz w:val="22"/>
                <w:szCs w:val="22"/>
              </w:rPr>
            </w:pPr>
            <w:r w:rsidRPr="00044D40">
              <w:rPr>
                <w:rFonts w:asciiTheme="minorHAnsi" w:hAnsiTheme="minorHAnsi" w:cstheme="minorHAnsi"/>
                <w:b/>
                <w:bCs/>
                <w:sz w:val="22"/>
                <w:szCs w:val="22"/>
              </w:rPr>
              <w:t>TOTAL DES POINTS</w:t>
            </w:r>
          </w:p>
        </w:tc>
        <w:tc>
          <w:tcPr>
            <w:tcW w:w="3260" w:type="dxa"/>
            <w:gridSpan w:val="2"/>
            <w:shd w:val="clear" w:color="auto" w:fill="D99594" w:themeFill="accent2" w:themeFillTint="99"/>
            <w:vAlign w:val="center"/>
          </w:tcPr>
          <w:p w14:paraId="26524ADB" w14:textId="77777777" w:rsidR="00F31555" w:rsidRPr="00DA1B1C" w:rsidRDefault="00F31555" w:rsidP="00407CB8">
            <w:pPr>
              <w:jc w:val="center"/>
              <w:rPr>
                <w:rFonts w:asciiTheme="minorHAnsi" w:hAnsiTheme="minorHAnsi" w:cstheme="minorHAnsi"/>
                <w:b/>
                <w:sz w:val="19"/>
                <w:szCs w:val="19"/>
              </w:rPr>
            </w:pPr>
          </w:p>
        </w:tc>
      </w:tr>
    </w:tbl>
    <w:p w14:paraId="0570C547" w14:textId="2E86F23B" w:rsidR="000E589F" w:rsidRDefault="000E589F" w:rsidP="00FC0AC7">
      <w:pPr>
        <w:rPr>
          <w:rFonts w:ascii="Calibri" w:hAnsi="Calibri" w:cs="Tahoma"/>
        </w:rPr>
      </w:pPr>
    </w:p>
    <w:p w14:paraId="320BEE3D" w14:textId="77777777" w:rsidR="00C43801" w:rsidRDefault="00C43801" w:rsidP="00FC0AC7">
      <w:pPr>
        <w:rPr>
          <w:rFonts w:ascii="Calibri" w:hAnsi="Calibri" w:cs="Tahoma"/>
        </w:rPr>
      </w:pPr>
    </w:p>
    <w:p w14:paraId="5E1A807A" w14:textId="77777777" w:rsidR="00C43801" w:rsidRDefault="00C43801" w:rsidP="00FC0AC7">
      <w:pPr>
        <w:rPr>
          <w:rFonts w:ascii="Calibri" w:hAnsi="Calibri" w:cs="Tahoma"/>
        </w:rPr>
      </w:pPr>
    </w:p>
    <w:p w14:paraId="39BFB711" w14:textId="77777777" w:rsidR="00C43801" w:rsidRDefault="00C43801" w:rsidP="00FC0AC7">
      <w:pPr>
        <w:rPr>
          <w:rFonts w:ascii="Calibri" w:hAnsi="Calibri" w:cs="Tahoma"/>
        </w:rPr>
        <w:sectPr w:rsidR="00C43801" w:rsidSect="0064112D">
          <w:pgSz w:w="16838" w:h="11906" w:orient="landscape"/>
          <w:pgMar w:top="567" w:right="567" w:bottom="567" w:left="567" w:header="567" w:footer="567" w:gutter="0"/>
          <w:cols w:space="708"/>
          <w:docGrid w:linePitch="360"/>
        </w:sectPr>
      </w:pPr>
    </w:p>
    <w:p w14:paraId="2741938B" w14:textId="77777777" w:rsidR="00044D40" w:rsidRDefault="00044D40" w:rsidP="00FC0AC7">
      <w:pPr>
        <w:rPr>
          <w:rFonts w:ascii="Calibri" w:hAnsi="Calibri" w:cs="Tahoma"/>
        </w:rPr>
      </w:pPr>
    </w:p>
    <w:p w14:paraId="6E6F2772" w14:textId="5991D6F9" w:rsidR="00BE0631" w:rsidRDefault="00451033" w:rsidP="0029742F">
      <w:pPr>
        <w:pBdr>
          <w:top w:val="single" w:sz="4" w:space="1" w:color="7F7F7F"/>
          <w:left w:val="single" w:sz="4" w:space="0" w:color="7F7F7F"/>
          <w:bottom w:val="single" w:sz="4" w:space="0" w:color="7F7F7F"/>
          <w:right w:val="single" w:sz="4" w:space="4" w:color="7F7F7F"/>
        </w:pBdr>
        <w:shd w:val="clear" w:color="auto" w:fill="9A0000"/>
        <w:ind w:right="64"/>
        <w:jc w:val="center"/>
        <w:rPr>
          <w:rFonts w:ascii="Calibri" w:hAnsi="Calibri" w:cs="Calibri"/>
          <w:sz w:val="18"/>
          <w:szCs w:val="16"/>
        </w:rPr>
      </w:pPr>
      <w:r>
        <w:rPr>
          <w:rFonts w:ascii="Calibri" w:hAnsi="Calibri" w:cs="Calibri"/>
          <w:b/>
          <w:smallCaps/>
          <w:color w:val="FFFFFF"/>
          <w:sz w:val="28"/>
        </w:rPr>
        <w:t>6</w:t>
      </w:r>
      <w:r w:rsidR="00C21D9E">
        <w:rPr>
          <w:rFonts w:ascii="Calibri" w:hAnsi="Calibri" w:cs="Calibri"/>
          <w:b/>
          <w:smallCaps/>
          <w:color w:val="FFFFFF"/>
          <w:sz w:val="28"/>
        </w:rPr>
        <w:t xml:space="preserve"> </w:t>
      </w:r>
      <w:r w:rsidR="00BE0631">
        <w:rPr>
          <w:rFonts w:ascii="Calibri" w:hAnsi="Calibri" w:cs="Calibri"/>
          <w:b/>
          <w:smallCaps/>
          <w:color w:val="FFFFFF"/>
          <w:sz w:val="28"/>
        </w:rPr>
        <w:t>-</w:t>
      </w:r>
      <w:r w:rsidR="00C21D9E">
        <w:rPr>
          <w:rFonts w:ascii="Calibri" w:hAnsi="Calibri" w:cs="Calibri"/>
          <w:b/>
          <w:smallCaps/>
          <w:color w:val="FFFFFF"/>
          <w:sz w:val="28"/>
        </w:rPr>
        <w:t xml:space="preserve"> </w:t>
      </w:r>
      <w:r w:rsidR="00BE0631" w:rsidRPr="00B34BBE">
        <w:rPr>
          <w:rFonts w:ascii="Calibri" w:hAnsi="Calibri" w:cs="Calibri"/>
          <w:b/>
          <w:smallCaps/>
          <w:color w:val="FFFFFF"/>
          <w:sz w:val="28"/>
        </w:rPr>
        <w:t xml:space="preserve">Plan de </w:t>
      </w:r>
      <w:r w:rsidR="00BE0631" w:rsidRPr="00696EA5">
        <w:rPr>
          <w:rFonts w:ascii="Calibri" w:hAnsi="Calibri" w:cs="Calibri"/>
          <w:b/>
          <w:iCs/>
          <w:smallCaps/>
          <w:color w:val="FFFFFF"/>
          <w:sz w:val="28"/>
          <w:szCs w:val="16"/>
        </w:rPr>
        <w:t>financement</w:t>
      </w:r>
      <w:r w:rsidR="00BE0631" w:rsidRPr="00B34BBE">
        <w:rPr>
          <w:rFonts w:ascii="Calibri" w:hAnsi="Calibri" w:cs="Calibri"/>
          <w:b/>
          <w:smallCaps/>
          <w:color w:val="FFFFFF"/>
          <w:sz w:val="28"/>
        </w:rPr>
        <w:t xml:space="preserve"> d</w:t>
      </w:r>
      <w:r w:rsidR="00BE0631">
        <w:rPr>
          <w:rFonts w:ascii="Calibri" w:hAnsi="Calibri" w:cs="Calibri"/>
          <w:b/>
          <w:smallCaps/>
          <w:color w:val="FFFFFF"/>
          <w:sz w:val="28"/>
        </w:rPr>
        <w:t>u projet</w:t>
      </w:r>
    </w:p>
    <w:p w14:paraId="39494124" w14:textId="77777777" w:rsidR="00BE0631" w:rsidRPr="00325A24" w:rsidRDefault="00BE0631" w:rsidP="00BE0631">
      <w:pPr>
        <w:rPr>
          <w:rFonts w:ascii="Calibri" w:hAnsi="Calibri" w:cs="Calibri"/>
          <w:b/>
          <w:smallCaps/>
          <w:sz w:val="18"/>
          <w:szCs w:val="18"/>
        </w:rPr>
      </w:pPr>
    </w:p>
    <w:p w14:paraId="4A54DE51" w14:textId="76EDEFD4" w:rsidR="00BE0631" w:rsidRPr="005703C4" w:rsidRDefault="00BE0631" w:rsidP="00BE0631">
      <w:pPr>
        <w:rPr>
          <w:rFonts w:ascii="Calibri" w:hAnsi="Calibri" w:cs="Calibri"/>
          <w:b/>
          <w:smallCaps/>
          <w:sz w:val="28"/>
          <w:szCs w:val="28"/>
          <w:u w:val="single"/>
        </w:rPr>
      </w:pPr>
      <w:r w:rsidRPr="005703C4">
        <w:rPr>
          <w:rFonts w:ascii="Calibri" w:hAnsi="Calibri" w:cs="Calibri"/>
          <w:b/>
          <w:smallCaps/>
          <w:sz w:val="28"/>
          <w:szCs w:val="28"/>
          <w:u w:val="single"/>
        </w:rPr>
        <w:t>1. Les dépenses prévisionnelles</w:t>
      </w:r>
      <w:r w:rsidR="009761DD">
        <w:rPr>
          <w:rFonts w:ascii="Calibri" w:hAnsi="Calibri" w:cs="Calibri"/>
          <w:b/>
          <w:smallCaps/>
          <w:sz w:val="28"/>
          <w:szCs w:val="28"/>
          <w:u w:val="single"/>
        </w:rPr>
        <w:t xml:space="preserve"> </w:t>
      </w:r>
      <w:r w:rsidR="00D251CD">
        <w:rPr>
          <w:rFonts w:ascii="Calibri" w:hAnsi="Calibri" w:cs="Calibri"/>
          <w:b/>
          <w:smallCaps/>
          <w:sz w:val="28"/>
          <w:szCs w:val="28"/>
          <w:u w:val="single"/>
        </w:rPr>
        <w:t>(Tableau à compléter en annexe 2</w:t>
      </w:r>
      <w:r w:rsidR="009761DD">
        <w:rPr>
          <w:rFonts w:ascii="Calibri" w:hAnsi="Calibri" w:cs="Calibri"/>
          <w:b/>
          <w:smallCaps/>
          <w:sz w:val="28"/>
          <w:szCs w:val="28"/>
          <w:u w:val="single"/>
        </w:rPr>
        <w:t>)</w:t>
      </w:r>
      <w:r w:rsidR="003820EE">
        <w:rPr>
          <w:rFonts w:ascii="Calibri" w:hAnsi="Calibri" w:cs="Calibri"/>
          <w:b/>
          <w:smallCaps/>
          <w:sz w:val="28"/>
          <w:szCs w:val="28"/>
          <w:u w:val="single"/>
        </w:rPr>
        <w:t> </w:t>
      </w:r>
    </w:p>
    <w:p w14:paraId="34E193E8" w14:textId="77777777" w:rsidR="00BE0631" w:rsidRPr="00B22F6C" w:rsidRDefault="00BE0631" w:rsidP="00BE0631">
      <w:pPr>
        <w:rPr>
          <w:rFonts w:ascii="Calibri" w:hAnsi="Calibri" w:cs="Calibri"/>
          <w:b/>
          <w:smallCaps/>
          <w:sz w:val="14"/>
          <w:szCs w:val="18"/>
          <w:u w:val="single"/>
        </w:rPr>
      </w:pPr>
    </w:p>
    <w:p w14:paraId="4CF3F3E3" w14:textId="77777777" w:rsidR="00BE0631" w:rsidRDefault="00BE0631" w:rsidP="00BE0631">
      <w:pPr>
        <w:pStyle w:val="normalformulaire"/>
        <w:rPr>
          <w:rFonts w:ascii="Calibri" w:hAnsi="Calibri"/>
          <w:sz w:val="20"/>
          <w:szCs w:val="20"/>
        </w:rPr>
      </w:pPr>
      <w:r>
        <w:rPr>
          <w:rFonts w:ascii="Calibri" w:hAnsi="Calibri"/>
          <w:sz w:val="20"/>
          <w:szCs w:val="20"/>
        </w:rPr>
        <w:t xml:space="preserve">Veuillez </w:t>
      </w:r>
      <w:r w:rsidR="00A133F4">
        <w:rPr>
          <w:rFonts w:ascii="Calibri" w:hAnsi="Calibri"/>
          <w:sz w:val="20"/>
          <w:szCs w:val="20"/>
        </w:rPr>
        <w:t xml:space="preserve">numéroter </w:t>
      </w:r>
      <w:r w:rsidRPr="006B3AA4">
        <w:rPr>
          <w:rFonts w:ascii="Calibri" w:hAnsi="Calibri"/>
          <w:sz w:val="20"/>
          <w:szCs w:val="20"/>
          <w:u w:val="single"/>
        </w:rPr>
        <w:t>chaque devis</w:t>
      </w:r>
      <w:r>
        <w:rPr>
          <w:rFonts w:ascii="Calibri" w:hAnsi="Calibri"/>
          <w:sz w:val="20"/>
          <w:szCs w:val="20"/>
        </w:rPr>
        <w:t xml:space="preserve"> </w:t>
      </w:r>
      <w:r w:rsidR="00A133F4">
        <w:rPr>
          <w:rFonts w:ascii="Calibri" w:hAnsi="Calibri"/>
          <w:sz w:val="20"/>
          <w:szCs w:val="20"/>
        </w:rPr>
        <w:t>par type d’investissements</w:t>
      </w:r>
      <w:r>
        <w:rPr>
          <w:rFonts w:ascii="Calibri" w:hAnsi="Calibri"/>
          <w:sz w:val="20"/>
          <w:szCs w:val="20"/>
        </w:rPr>
        <w:t xml:space="preserve"> (01 à 99). </w:t>
      </w:r>
    </w:p>
    <w:p w14:paraId="45E025AE" w14:textId="77777777" w:rsidR="003820EE" w:rsidRDefault="003820EE" w:rsidP="00BE0631">
      <w:pPr>
        <w:pStyle w:val="normalformulaire"/>
        <w:rPr>
          <w:rFonts w:ascii="Calibri" w:hAnsi="Calibri"/>
          <w:sz w:val="20"/>
          <w:szCs w:val="20"/>
        </w:rPr>
      </w:pPr>
      <w:r>
        <w:rPr>
          <w:rFonts w:ascii="Calibri" w:hAnsi="Calibri"/>
          <w:sz w:val="20"/>
          <w:szCs w:val="20"/>
        </w:rPr>
        <w:t>Veuillez renseigner les dépenses matérielles et les dépenses immatérielles.</w:t>
      </w:r>
    </w:p>
    <w:p w14:paraId="4312525C" w14:textId="77777777" w:rsidR="00BE0631" w:rsidRDefault="00BE0631" w:rsidP="00BE0631">
      <w:pPr>
        <w:pStyle w:val="normalformulaire"/>
        <w:rPr>
          <w:rFonts w:ascii="Calibri" w:hAnsi="Calibri"/>
          <w:sz w:val="20"/>
          <w:szCs w:val="20"/>
        </w:rPr>
      </w:pPr>
    </w:p>
    <w:p w14:paraId="5792B6E1" w14:textId="19DA7EDF" w:rsidR="002E5D03" w:rsidRPr="00D84462"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b/>
          <w:smallCaps/>
          <w:color w:val="FF0000"/>
          <w:sz w:val="22"/>
          <w:szCs w:val="22"/>
          <w:u w:val="single"/>
        </w:rPr>
      </w:pPr>
      <w:r w:rsidRPr="00D84462">
        <w:rPr>
          <w:rFonts w:ascii="Calibri" w:hAnsi="Calibri" w:cs="Arial"/>
          <w:b/>
          <w:smallCaps/>
          <w:color w:val="FF0000"/>
          <w:sz w:val="22"/>
          <w:szCs w:val="22"/>
          <w:u w:val="single"/>
        </w:rPr>
        <w:t>Vérification du</w:t>
      </w:r>
      <w:r w:rsidR="00F20A9D" w:rsidRPr="00D84462">
        <w:rPr>
          <w:rFonts w:ascii="Calibri" w:hAnsi="Calibri" w:cs="Arial"/>
          <w:b/>
          <w:smallCaps/>
          <w:color w:val="FF0000"/>
          <w:sz w:val="22"/>
          <w:szCs w:val="22"/>
          <w:u w:val="single"/>
        </w:rPr>
        <w:t xml:space="preserve"> coût raisonnable des dépenses </w:t>
      </w:r>
    </w:p>
    <w:p w14:paraId="30EE7E92" w14:textId="51D0D325" w:rsidR="00BE0631" w:rsidRPr="00D84462" w:rsidRDefault="002E5D03" w:rsidP="00BE0631">
      <w:pPr>
        <w:pStyle w:val="normalformulaire"/>
        <w:pBdr>
          <w:top w:val="single" w:sz="4" w:space="1" w:color="auto"/>
          <w:left w:val="single" w:sz="4" w:space="4" w:color="auto"/>
          <w:bottom w:val="single" w:sz="4" w:space="1" w:color="auto"/>
          <w:right w:val="single" w:sz="4" w:space="4" w:color="auto"/>
        </w:pBdr>
        <w:rPr>
          <w:rFonts w:ascii="Calibri" w:hAnsi="Calibri" w:cs="Arial"/>
          <w:b/>
          <w:color w:val="FF0000"/>
          <w:sz w:val="20"/>
        </w:rPr>
      </w:pPr>
      <w:r w:rsidRPr="00D84462">
        <w:rPr>
          <w:rFonts w:ascii="Calibri" w:hAnsi="Calibri" w:cs="Arial"/>
          <w:b/>
          <w:color w:val="FF0000"/>
          <w:sz w:val="20"/>
        </w:rPr>
        <w:t xml:space="preserve">Il est à noter que l’utilisation des référentiels nationaux est </w:t>
      </w:r>
      <w:r w:rsidRPr="00D84462">
        <w:rPr>
          <w:rFonts w:ascii="Calibri" w:hAnsi="Calibri" w:cs="Arial"/>
          <w:b/>
          <w:smallCaps/>
          <w:color w:val="FF0000"/>
          <w:sz w:val="20"/>
        </w:rPr>
        <w:t>prioritaire</w:t>
      </w:r>
      <w:r w:rsidRPr="00D84462">
        <w:rPr>
          <w:rFonts w:ascii="Calibri" w:hAnsi="Calibri" w:cs="Arial"/>
          <w:b/>
          <w:color w:val="FF0000"/>
          <w:sz w:val="20"/>
        </w:rPr>
        <w:t xml:space="preserve"> dans le processus de vérification du coût raisonnable.</w:t>
      </w:r>
    </w:p>
    <w:p w14:paraId="487A7723" w14:textId="6C31E826" w:rsidR="00BE0631" w:rsidRPr="00D84462" w:rsidRDefault="00F20A9D" w:rsidP="00BE0631">
      <w:pPr>
        <w:pStyle w:val="normalformulaire"/>
        <w:pBdr>
          <w:top w:val="single" w:sz="4" w:space="1" w:color="auto"/>
          <w:left w:val="single" w:sz="4" w:space="4" w:color="auto"/>
          <w:bottom w:val="single" w:sz="4" w:space="1" w:color="auto"/>
          <w:right w:val="single" w:sz="4" w:space="4" w:color="auto"/>
        </w:pBdr>
        <w:rPr>
          <w:rFonts w:ascii="Calibri" w:hAnsi="Calibri" w:cs="Arial"/>
          <w:b/>
          <w:color w:val="000000"/>
          <w:sz w:val="20"/>
        </w:rPr>
      </w:pPr>
      <w:r w:rsidRPr="00D84462">
        <w:rPr>
          <w:rFonts w:asciiTheme="minorHAnsi" w:hAnsiTheme="minorHAnsi"/>
          <w:sz w:val="20"/>
        </w:rPr>
        <w:sym w:font="Wingdings" w:char="F0FC"/>
      </w:r>
      <w:r w:rsidRPr="00D84462">
        <w:rPr>
          <w:rFonts w:asciiTheme="minorHAnsi" w:hAnsiTheme="minorHAnsi"/>
          <w:sz w:val="20"/>
        </w:rPr>
        <w:t xml:space="preserve"> </w:t>
      </w:r>
      <w:r w:rsidR="002E5D03" w:rsidRPr="00D84462">
        <w:rPr>
          <w:rFonts w:ascii="Calibri" w:hAnsi="Calibri" w:cs="Arial"/>
          <w:b/>
          <w:color w:val="000000"/>
          <w:sz w:val="20"/>
        </w:rPr>
        <w:t>2 cas de figure peuvent se présenter</w:t>
      </w:r>
      <w:r w:rsidR="00FE320F">
        <w:rPr>
          <w:rFonts w:ascii="Calibri" w:hAnsi="Calibri" w:cs="Arial"/>
          <w:b/>
          <w:color w:val="000000"/>
          <w:sz w:val="20"/>
        </w:rPr>
        <w:t> :</w:t>
      </w:r>
    </w:p>
    <w:p w14:paraId="5CD6C965" w14:textId="28455476" w:rsidR="00C33AC2" w:rsidRPr="00D84462" w:rsidRDefault="00B12E29" w:rsidP="00B12E29">
      <w:pPr>
        <w:pStyle w:val="normalformulaire"/>
        <w:pBdr>
          <w:top w:val="single" w:sz="4" w:space="1" w:color="auto"/>
          <w:left w:val="single" w:sz="4" w:space="4" w:color="auto"/>
          <w:bottom w:val="single" w:sz="4" w:space="1" w:color="auto"/>
          <w:right w:val="single" w:sz="4" w:space="4" w:color="auto"/>
        </w:pBdr>
        <w:rPr>
          <w:rFonts w:ascii="Calibri" w:hAnsi="Calibri" w:cs="Arial"/>
          <w:sz w:val="20"/>
        </w:rPr>
      </w:pPr>
      <w:r w:rsidRPr="00D84462">
        <w:rPr>
          <w:rFonts w:ascii="Calibri" w:hAnsi="Calibri" w:cs="Arial"/>
          <w:b/>
          <w:color w:val="FF0000"/>
          <w:sz w:val="20"/>
        </w:rPr>
        <w:t xml:space="preserve">        </w:t>
      </w:r>
      <w:r w:rsidRPr="00D84462">
        <w:rPr>
          <w:rFonts w:ascii="Calibri" w:hAnsi="Calibri" w:cs="Arial"/>
          <w:sz w:val="20"/>
        </w:rPr>
        <w:t xml:space="preserve">. </w:t>
      </w:r>
      <w:proofErr w:type="gramStart"/>
      <w:r w:rsidR="00C33AC2" w:rsidRPr="00D84462">
        <w:rPr>
          <w:rFonts w:ascii="Calibri" w:hAnsi="Calibri" w:cs="Arial"/>
          <w:sz w:val="20"/>
        </w:rPr>
        <w:t>la</w:t>
      </w:r>
      <w:proofErr w:type="gramEnd"/>
      <w:r w:rsidR="00C33AC2" w:rsidRPr="00D84462">
        <w:rPr>
          <w:rFonts w:ascii="Calibri" w:hAnsi="Calibri" w:cs="Arial"/>
          <w:sz w:val="20"/>
        </w:rPr>
        <w:t xml:space="preserve"> dépense est présente dans les référentiels nationaux reconnu</w:t>
      </w:r>
      <w:r w:rsidR="00A853F2">
        <w:rPr>
          <w:rFonts w:ascii="Calibri" w:hAnsi="Calibri" w:cs="Arial"/>
          <w:sz w:val="20"/>
        </w:rPr>
        <w:t>s</w:t>
      </w:r>
      <w:r w:rsidR="00C33AC2" w:rsidRPr="00D84462">
        <w:rPr>
          <w:rFonts w:ascii="Calibri" w:hAnsi="Calibri" w:cs="Arial"/>
          <w:sz w:val="20"/>
        </w:rPr>
        <w:t xml:space="preserve"> par le Ministère de l’Agriculture, de l’Agroalimentaire et de la Forêt (MAAF)</w:t>
      </w:r>
      <w:r w:rsidR="00DF3121" w:rsidRPr="00D84462">
        <w:rPr>
          <w:rFonts w:ascii="Calibri" w:hAnsi="Calibri" w:cs="Arial"/>
          <w:sz w:val="20"/>
        </w:rPr>
        <w:t xml:space="preserve">. </w:t>
      </w:r>
      <w:r w:rsidR="00DF3121" w:rsidRPr="00FE320F">
        <w:rPr>
          <w:rFonts w:ascii="Calibri" w:hAnsi="Calibri" w:cs="Arial"/>
          <w:i/>
          <w:sz w:val="20"/>
        </w:rPr>
        <w:t>Pour savoir si votre dépense prévue est présente dans un référentiel, veuillez contacter votre DDT(M) ou votre référent PCAE.</w:t>
      </w:r>
    </w:p>
    <w:p w14:paraId="2B8B76C4" w14:textId="14F69F1F" w:rsidR="00DF3121" w:rsidRPr="00D84462" w:rsidRDefault="00BE0631" w:rsidP="00DF312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sidRPr="00D84462">
        <w:rPr>
          <w:rFonts w:ascii="Calibri" w:hAnsi="Calibri" w:cs="Arial"/>
          <w:color w:val="000000"/>
          <w:sz w:val="20"/>
        </w:rPr>
        <w:t xml:space="preserve">        . </w:t>
      </w:r>
      <w:proofErr w:type="gramStart"/>
      <w:r w:rsidR="00C33AC2" w:rsidRPr="00D84462">
        <w:rPr>
          <w:rFonts w:ascii="Calibri" w:hAnsi="Calibri" w:cs="Arial"/>
          <w:color w:val="000000"/>
          <w:sz w:val="20"/>
        </w:rPr>
        <w:t>la</w:t>
      </w:r>
      <w:proofErr w:type="gramEnd"/>
      <w:r w:rsidR="00C33AC2" w:rsidRPr="00D84462">
        <w:rPr>
          <w:rFonts w:ascii="Calibri" w:hAnsi="Calibri" w:cs="Arial"/>
          <w:color w:val="000000"/>
          <w:sz w:val="20"/>
        </w:rPr>
        <w:t xml:space="preserve"> dépense n’est pas prévue dans les référentiels nationaux et dans ce cas</w:t>
      </w:r>
      <w:r w:rsidR="00F20A9D" w:rsidRPr="00D84462">
        <w:rPr>
          <w:rFonts w:ascii="Calibri" w:hAnsi="Calibri" w:cs="Arial"/>
          <w:color w:val="000000"/>
          <w:sz w:val="20"/>
        </w:rPr>
        <w:t>,</w:t>
      </w:r>
      <w:r w:rsidR="00C33AC2" w:rsidRPr="00D84462">
        <w:rPr>
          <w:rFonts w:ascii="Calibri" w:hAnsi="Calibri" w:cs="Arial"/>
          <w:color w:val="000000"/>
          <w:sz w:val="20"/>
        </w:rPr>
        <w:t xml:space="preserve"> il faut s’appuyer sur </w:t>
      </w:r>
      <w:r w:rsidR="00FE320F">
        <w:rPr>
          <w:rFonts w:ascii="Calibri" w:hAnsi="Calibri" w:cs="Arial"/>
          <w:color w:val="000000"/>
          <w:sz w:val="20"/>
        </w:rPr>
        <w:t>plusieurs</w:t>
      </w:r>
      <w:r w:rsidR="00C33AC2" w:rsidRPr="00D84462">
        <w:rPr>
          <w:rFonts w:ascii="Calibri" w:hAnsi="Calibri" w:cs="Arial"/>
          <w:color w:val="000000"/>
          <w:sz w:val="20"/>
        </w:rPr>
        <w:t xml:space="preserve"> devis</w:t>
      </w:r>
      <w:r w:rsidR="00DF3121" w:rsidRPr="00D84462">
        <w:rPr>
          <w:rFonts w:ascii="Calibri" w:hAnsi="Calibri" w:cs="Arial"/>
          <w:color w:val="000000"/>
          <w:sz w:val="20"/>
        </w:rPr>
        <w:t xml:space="preserve">. </w:t>
      </w:r>
    </w:p>
    <w:p w14:paraId="444B6316" w14:textId="54432554" w:rsidR="00DF3121" w:rsidRPr="00D84462" w:rsidRDefault="00DF3121" w:rsidP="00DF3121">
      <w:pPr>
        <w:pStyle w:val="normalformulaire"/>
        <w:pBdr>
          <w:top w:val="single" w:sz="4" w:space="1" w:color="auto"/>
          <w:left w:val="single" w:sz="4" w:space="4" w:color="auto"/>
          <w:bottom w:val="single" w:sz="4" w:space="1" w:color="auto"/>
          <w:right w:val="single" w:sz="4" w:space="4" w:color="auto"/>
        </w:pBdr>
        <w:rPr>
          <w:rFonts w:ascii="Calibri" w:hAnsi="Calibri" w:cs="Arial"/>
          <w:i/>
          <w:color w:val="000000"/>
          <w:sz w:val="20"/>
        </w:rPr>
      </w:pPr>
      <w:r w:rsidRPr="00D84462">
        <w:rPr>
          <w:rFonts w:ascii="Calibri" w:hAnsi="Calibri" w:cs="Arial"/>
          <w:color w:val="000000"/>
          <w:sz w:val="20"/>
        </w:rPr>
        <w:t>Les devis devront reprendre explicitement les formulations présentes dans la liste de matériels éligibles</w:t>
      </w:r>
      <w:r w:rsidR="00410E6D">
        <w:rPr>
          <w:rFonts w:ascii="Calibri" w:hAnsi="Calibri" w:cs="Arial"/>
          <w:color w:val="000000"/>
          <w:sz w:val="20"/>
        </w:rPr>
        <w:t xml:space="preserve"> jointe à l’Appel</w:t>
      </w:r>
      <w:r w:rsidR="00FE320F">
        <w:rPr>
          <w:rFonts w:ascii="Calibri" w:hAnsi="Calibri" w:cs="Arial"/>
          <w:color w:val="000000"/>
          <w:sz w:val="20"/>
        </w:rPr>
        <w:t>s</w:t>
      </w:r>
      <w:r w:rsidR="00410E6D">
        <w:rPr>
          <w:rFonts w:ascii="Calibri" w:hAnsi="Calibri" w:cs="Arial"/>
          <w:color w:val="000000"/>
          <w:sz w:val="20"/>
        </w:rPr>
        <w:t xml:space="preserve"> à Projets / Ca</w:t>
      </w:r>
      <w:r w:rsidRPr="00D84462">
        <w:rPr>
          <w:rFonts w:ascii="Calibri" w:hAnsi="Calibri" w:cs="Arial"/>
          <w:color w:val="000000"/>
          <w:sz w:val="20"/>
        </w:rPr>
        <w:t>ndidatures.</w:t>
      </w:r>
    </w:p>
    <w:p w14:paraId="3C4714C0" w14:textId="54A62418" w:rsidR="00BE0631" w:rsidRPr="00D84462" w:rsidRDefault="00BE0631"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p>
    <w:p w14:paraId="04C39B9E" w14:textId="2E97E27D" w:rsidR="00C33AC2" w:rsidRPr="00D84462" w:rsidRDefault="00F20A9D"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b/>
          <w:color w:val="000000"/>
          <w:szCs w:val="16"/>
          <w:u w:val="single"/>
        </w:rPr>
      </w:pPr>
      <w:r w:rsidRPr="00D84462">
        <w:rPr>
          <w:rFonts w:asciiTheme="minorHAnsi" w:hAnsiTheme="minorHAnsi"/>
        </w:rPr>
        <w:sym w:font="Wingdings" w:char="F0FC"/>
      </w:r>
      <w:r w:rsidRPr="00D84462">
        <w:rPr>
          <w:rFonts w:asciiTheme="minorHAnsi" w:hAnsiTheme="minorHAnsi"/>
        </w:rPr>
        <w:t xml:space="preserve"> </w:t>
      </w:r>
      <w:r w:rsidR="00C33AC2" w:rsidRPr="00D84462">
        <w:rPr>
          <w:rFonts w:ascii="Calibri" w:hAnsi="Calibri" w:cs="Arial"/>
          <w:b/>
          <w:color w:val="000000"/>
          <w:szCs w:val="16"/>
          <w:u w:val="single"/>
        </w:rPr>
        <w:t>3 cas d’analyse possibles en fonction du montant de la dépense </w:t>
      </w:r>
    </w:p>
    <w:p w14:paraId="3B59B814" w14:textId="1BCEA27E" w:rsidR="00C33AC2" w:rsidRPr="00D84462" w:rsidRDefault="00C33AC2"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rPr>
        <w:tab/>
        <w:t>.</w:t>
      </w:r>
      <w:r w:rsidR="00DF3121" w:rsidRPr="00D84462">
        <w:rPr>
          <w:rFonts w:ascii="Calibri" w:hAnsi="Calibri" w:cs="Arial"/>
          <w:color w:val="000000"/>
        </w:rPr>
        <w:t xml:space="preserve"> a)</w:t>
      </w:r>
      <w:r w:rsidRPr="00D84462">
        <w:rPr>
          <w:rFonts w:ascii="Calibri" w:hAnsi="Calibri" w:cs="Arial"/>
          <w:color w:val="000000"/>
        </w:rPr>
        <w:t xml:space="preserve"> </w:t>
      </w:r>
      <w:r w:rsidR="00F20A9D" w:rsidRPr="00D84462">
        <w:rPr>
          <w:rFonts w:ascii="Calibri" w:hAnsi="Calibri" w:cs="Arial"/>
          <w:color w:val="000000"/>
        </w:rPr>
        <w:t>dépenses inférieures</w:t>
      </w:r>
      <w:r w:rsidRPr="00D84462">
        <w:rPr>
          <w:rFonts w:ascii="Calibri" w:hAnsi="Calibri" w:cs="Arial"/>
          <w:color w:val="000000"/>
        </w:rPr>
        <w:t xml:space="preserve"> à 2 000€</w:t>
      </w:r>
      <w:r w:rsidR="00FB1037">
        <w:rPr>
          <w:rFonts w:ascii="Calibri" w:hAnsi="Calibri" w:cs="Arial"/>
          <w:color w:val="000000"/>
        </w:rPr>
        <w:t xml:space="preserve"> HT : </w:t>
      </w:r>
      <w:r w:rsidR="00F20A9D" w:rsidRPr="00D84462">
        <w:rPr>
          <w:rFonts w:ascii="Calibri" w:hAnsi="Calibri" w:cs="Arial"/>
          <w:color w:val="000000"/>
        </w:rPr>
        <w:t>le devis choisi</w:t>
      </w:r>
      <w:r w:rsidR="00DF3121" w:rsidRPr="00D84462">
        <w:rPr>
          <w:rFonts w:ascii="Calibri" w:hAnsi="Calibri" w:cs="Arial"/>
          <w:color w:val="000000"/>
        </w:rPr>
        <w:t xml:space="preserve"> est retenu</w:t>
      </w:r>
    </w:p>
    <w:p w14:paraId="7BF7AAF5" w14:textId="2B6F0797" w:rsidR="00C33AC2" w:rsidRPr="00D84462" w:rsidRDefault="00C33AC2"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rPr>
      </w:pPr>
      <w:r w:rsidRPr="00D84462">
        <w:rPr>
          <w:rFonts w:ascii="Calibri" w:hAnsi="Calibri" w:cs="Arial"/>
          <w:color w:val="000000"/>
        </w:rPr>
        <w:tab/>
        <w:t>.</w:t>
      </w:r>
      <w:r w:rsidR="00FB1037">
        <w:rPr>
          <w:rFonts w:ascii="Calibri" w:hAnsi="Calibri" w:cs="Arial"/>
          <w:color w:val="000000"/>
        </w:rPr>
        <w:t xml:space="preserve"> b)</w:t>
      </w:r>
      <w:r w:rsidR="00F20A9D" w:rsidRPr="00D84462">
        <w:rPr>
          <w:rFonts w:ascii="Calibri" w:hAnsi="Calibri" w:cs="Arial"/>
          <w:color w:val="000000"/>
        </w:rPr>
        <w:t xml:space="preserve"> dépenses comprises entre 2 000€ HT et 90 000€ HT :</w:t>
      </w:r>
    </w:p>
    <w:p w14:paraId="061DD7AF" w14:textId="3D48A086" w:rsidR="00F20A9D" w:rsidRPr="00D84462" w:rsidRDefault="00F20A9D"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szCs w:val="16"/>
        </w:rPr>
        <w:t xml:space="preserve">- si la dépense est prévue dans le référentiel = </w:t>
      </w:r>
      <w:r w:rsidR="00FB1037">
        <w:rPr>
          <w:rFonts w:ascii="Calibri" w:hAnsi="Calibri" w:cs="Arial"/>
          <w:color w:val="000000"/>
          <w:szCs w:val="16"/>
        </w:rPr>
        <w:t xml:space="preserve">page du </w:t>
      </w:r>
      <w:r w:rsidRPr="00D84462">
        <w:rPr>
          <w:rFonts w:ascii="Calibri" w:hAnsi="Calibri" w:cs="Arial"/>
          <w:color w:val="000000"/>
          <w:szCs w:val="16"/>
        </w:rPr>
        <w:t xml:space="preserve">référentiel </w:t>
      </w:r>
      <w:r w:rsidR="00FB1037">
        <w:rPr>
          <w:rFonts w:ascii="Calibri" w:hAnsi="Calibri" w:cs="Arial"/>
          <w:color w:val="000000"/>
          <w:szCs w:val="16"/>
        </w:rPr>
        <w:t xml:space="preserve">correspondante </w:t>
      </w:r>
      <w:r w:rsidRPr="00D84462">
        <w:rPr>
          <w:rFonts w:ascii="Calibri" w:hAnsi="Calibri" w:cs="Arial"/>
          <w:color w:val="000000"/>
          <w:szCs w:val="16"/>
        </w:rPr>
        <w:t xml:space="preserve">+ devis choisi </w:t>
      </w:r>
    </w:p>
    <w:p w14:paraId="44B50B79" w14:textId="3D831231" w:rsidR="00F20A9D" w:rsidRPr="00D84462" w:rsidRDefault="00F20A9D"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szCs w:val="16"/>
        </w:rPr>
        <w:t>- si la dépense n’est pas prévue dans le référentiel = le devis choisi + un autre devis comparable</w:t>
      </w:r>
    </w:p>
    <w:p w14:paraId="07DF94CD" w14:textId="7B9A11D4" w:rsidR="00DF3121" w:rsidRPr="00D84462" w:rsidRDefault="00FB1037"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Pr>
          <w:rFonts w:ascii="Calibri" w:hAnsi="Calibri" w:cs="Arial"/>
          <w:color w:val="000000"/>
          <w:szCs w:val="16"/>
        </w:rPr>
        <w:tab/>
        <w:t xml:space="preserve">. c) dépenses </w:t>
      </w:r>
      <w:r w:rsidR="00DF3121" w:rsidRPr="00D84462">
        <w:rPr>
          <w:rFonts w:ascii="Calibri" w:hAnsi="Calibri" w:cs="Arial"/>
          <w:color w:val="000000"/>
          <w:szCs w:val="16"/>
        </w:rPr>
        <w:t>supérieures à 90 000€ HT :</w:t>
      </w:r>
    </w:p>
    <w:p w14:paraId="3E5D0F43" w14:textId="15BE36CA" w:rsidR="00DF3121" w:rsidRPr="00D84462" w:rsidRDefault="00DF3121" w:rsidP="00DF312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szCs w:val="16"/>
        </w:rPr>
        <w:t xml:space="preserve">- si la dépense est prévue dans le référentiel = </w:t>
      </w:r>
      <w:r w:rsidR="00FB1037">
        <w:rPr>
          <w:rFonts w:ascii="Calibri" w:hAnsi="Calibri" w:cs="Arial"/>
          <w:color w:val="000000"/>
          <w:szCs w:val="16"/>
        </w:rPr>
        <w:t xml:space="preserve">page du </w:t>
      </w:r>
      <w:r w:rsidRPr="00D84462">
        <w:rPr>
          <w:rFonts w:ascii="Calibri" w:hAnsi="Calibri" w:cs="Arial"/>
          <w:color w:val="000000"/>
          <w:szCs w:val="16"/>
        </w:rPr>
        <w:t>référentiel</w:t>
      </w:r>
      <w:r w:rsidR="00FB1037">
        <w:rPr>
          <w:rFonts w:ascii="Calibri" w:hAnsi="Calibri" w:cs="Arial"/>
          <w:color w:val="000000"/>
          <w:szCs w:val="16"/>
        </w:rPr>
        <w:t xml:space="preserve"> correspondante</w:t>
      </w:r>
      <w:r w:rsidRPr="00D84462">
        <w:rPr>
          <w:rFonts w:ascii="Calibri" w:hAnsi="Calibri" w:cs="Arial"/>
          <w:color w:val="000000"/>
          <w:szCs w:val="16"/>
        </w:rPr>
        <w:t xml:space="preserve"> + devis choisi + un autre devis comparable </w:t>
      </w:r>
    </w:p>
    <w:p w14:paraId="00E1C032" w14:textId="4CB81B22" w:rsidR="00DF3121" w:rsidRPr="00D84462" w:rsidRDefault="00DF3121" w:rsidP="00DF312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sidRPr="00D84462">
        <w:rPr>
          <w:rFonts w:ascii="Calibri" w:hAnsi="Calibri" w:cs="Arial"/>
          <w:color w:val="000000"/>
          <w:szCs w:val="16"/>
        </w:rPr>
        <w:t>- si la dépense n’est pas prévue dans le référentiel = le devis choisi + 2 autres devis comparables</w:t>
      </w:r>
    </w:p>
    <w:p w14:paraId="275C21B7" w14:textId="77777777" w:rsidR="00DF3121" w:rsidRPr="00EC2FA9" w:rsidRDefault="00DF3121"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highlight w:val="yellow"/>
        </w:rPr>
      </w:pPr>
    </w:p>
    <w:p w14:paraId="01535065" w14:textId="77777777" w:rsidR="00C33AC2" w:rsidRDefault="00C33AC2" w:rsidP="00BE0631">
      <w:pPr>
        <w:rPr>
          <w:rFonts w:asciiTheme="minorHAnsi" w:hAnsiTheme="minorHAnsi" w:cs="Arial"/>
          <w:b/>
          <w:bCs/>
          <w:color w:val="FF0000"/>
        </w:rPr>
      </w:pPr>
    </w:p>
    <w:p w14:paraId="3E9E2D53" w14:textId="372A371D" w:rsidR="00BE0631" w:rsidRPr="005703C4" w:rsidRDefault="00EC2FA9" w:rsidP="00BE0631">
      <w:pPr>
        <w:rPr>
          <w:rFonts w:ascii="Calibri" w:hAnsi="Calibri" w:cs="Calibri"/>
          <w:b/>
          <w:smallCaps/>
          <w:sz w:val="24"/>
          <w:szCs w:val="28"/>
          <w:u w:val="single"/>
        </w:rPr>
      </w:pPr>
      <w:r>
        <w:rPr>
          <w:rFonts w:ascii="Calibri" w:hAnsi="Calibri" w:cs="Calibri"/>
          <w:b/>
          <w:smallCaps/>
          <w:sz w:val="24"/>
          <w:szCs w:val="28"/>
          <w:u w:val="single"/>
        </w:rPr>
        <w:t>2</w:t>
      </w:r>
      <w:r w:rsidR="00BE0631" w:rsidRPr="005703C4">
        <w:rPr>
          <w:rFonts w:ascii="Calibri" w:hAnsi="Calibri" w:cs="Calibri"/>
          <w:b/>
          <w:smallCaps/>
          <w:sz w:val="24"/>
          <w:szCs w:val="28"/>
          <w:u w:val="single"/>
        </w:rPr>
        <w:t>. PLAN DE FINANCEMENT PREVISIONNEL DU PROJET</w:t>
      </w:r>
    </w:p>
    <w:p w14:paraId="365E1612" w14:textId="77777777" w:rsidR="00BE0631" w:rsidRDefault="00BE0631" w:rsidP="00BE0631">
      <w:pPr>
        <w:jc w:val="both"/>
        <w:rPr>
          <w:rFonts w:ascii="Calibri" w:hAnsi="Calibri" w:cs="Calibri"/>
        </w:rPr>
      </w:pPr>
    </w:p>
    <w:tbl>
      <w:tblPr>
        <w:tblW w:w="7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6"/>
        <w:gridCol w:w="3133"/>
      </w:tblGrid>
      <w:tr w:rsidR="00B22B48" w:rsidRPr="00226F8E" w14:paraId="7810A186" w14:textId="77777777" w:rsidTr="00B22B48">
        <w:trPr>
          <w:jc w:val="center"/>
        </w:trPr>
        <w:tc>
          <w:tcPr>
            <w:tcW w:w="4866" w:type="dxa"/>
            <w:vAlign w:val="center"/>
          </w:tcPr>
          <w:p w14:paraId="52817E64" w14:textId="125350C0" w:rsidR="00B22B48" w:rsidRPr="00226F8E" w:rsidRDefault="00B22B48" w:rsidP="00FB1037">
            <w:pPr>
              <w:pStyle w:val="normalformulaire"/>
              <w:spacing w:before="240"/>
              <w:jc w:val="center"/>
              <w:rPr>
                <w:rFonts w:asciiTheme="minorHAnsi" w:hAnsiTheme="minorHAnsi"/>
                <w:sz w:val="20"/>
              </w:rPr>
            </w:pPr>
            <w:r w:rsidRPr="00FB1037">
              <w:rPr>
                <w:rFonts w:asciiTheme="minorHAnsi" w:hAnsiTheme="minorHAnsi"/>
                <w:b/>
                <w:sz w:val="22"/>
              </w:rPr>
              <w:t xml:space="preserve">Financeurs sollicités </w:t>
            </w:r>
            <w:r w:rsidR="002E5D03" w:rsidRPr="00FB1037">
              <w:rPr>
                <w:rFonts w:asciiTheme="minorHAnsi" w:hAnsiTheme="minorHAnsi"/>
                <w:b/>
                <w:i/>
                <w:sz w:val="20"/>
              </w:rPr>
              <w:t>(</w:t>
            </w:r>
            <w:r w:rsidR="002E5D03" w:rsidRPr="00FB1037">
              <w:rPr>
                <w:rFonts w:asciiTheme="minorHAnsi" w:hAnsiTheme="minorHAnsi"/>
                <w:i/>
                <w:sz w:val="18"/>
              </w:rPr>
              <w:t>Région Nouvelle-Aquitaine</w:t>
            </w:r>
            <w:r w:rsidR="00C33AC2" w:rsidRPr="00FB1037">
              <w:rPr>
                <w:rFonts w:asciiTheme="minorHAnsi" w:hAnsiTheme="minorHAnsi"/>
                <w:i/>
                <w:sz w:val="18"/>
              </w:rPr>
              <w:t>, Etat, Conseils Départementaux, Agences de l’Eau, FEADER)</w:t>
            </w:r>
          </w:p>
        </w:tc>
        <w:tc>
          <w:tcPr>
            <w:tcW w:w="3133" w:type="dxa"/>
          </w:tcPr>
          <w:p w14:paraId="077EF9C0" w14:textId="645D1A1E" w:rsidR="00B22B48" w:rsidRPr="00FB1037" w:rsidRDefault="00B22B48" w:rsidP="00FB1037">
            <w:pPr>
              <w:pStyle w:val="normalformulaire"/>
              <w:spacing w:before="240"/>
              <w:jc w:val="center"/>
              <w:rPr>
                <w:rFonts w:asciiTheme="minorHAnsi" w:hAnsiTheme="minorHAnsi"/>
                <w:b/>
                <w:sz w:val="20"/>
              </w:rPr>
            </w:pPr>
            <w:r w:rsidRPr="00FB1037">
              <w:rPr>
                <w:rFonts w:asciiTheme="minorHAnsi" w:hAnsiTheme="minorHAnsi"/>
                <w:b/>
                <w:sz w:val="22"/>
              </w:rPr>
              <w:t>Montant en €</w:t>
            </w:r>
          </w:p>
        </w:tc>
      </w:tr>
      <w:tr w:rsidR="00B22B48" w:rsidRPr="00226F8E" w14:paraId="4FEC7BC6" w14:textId="77777777" w:rsidTr="00B22B48">
        <w:trPr>
          <w:trHeight w:val="284"/>
          <w:jc w:val="center"/>
        </w:trPr>
        <w:tc>
          <w:tcPr>
            <w:tcW w:w="4866" w:type="dxa"/>
            <w:tcBorders>
              <w:top w:val="nil"/>
              <w:bottom w:val="nil"/>
            </w:tcBorders>
            <w:vAlign w:val="center"/>
          </w:tcPr>
          <w:p w14:paraId="39C6EFB8" w14:textId="58DCB783" w:rsidR="00B22B48" w:rsidRDefault="00B22B48" w:rsidP="00FB1037">
            <w:pPr>
              <w:pStyle w:val="normalformulaire"/>
              <w:rPr>
                <w:rFonts w:asciiTheme="minorHAnsi" w:hAnsiTheme="minorHAnsi"/>
                <w:sz w:val="20"/>
              </w:rPr>
            </w:pPr>
            <w:r w:rsidRPr="00226F8E">
              <w:rPr>
                <w:rFonts w:asciiTheme="minorHAnsi" w:hAnsiTheme="minorHAnsi"/>
                <w:sz w:val="20"/>
              </w:rPr>
              <w:t xml:space="preserve">Montant des aides attendues au titre </w:t>
            </w:r>
            <w:r>
              <w:rPr>
                <w:rFonts w:asciiTheme="minorHAnsi" w:hAnsiTheme="minorHAnsi"/>
                <w:sz w:val="20"/>
              </w:rPr>
              <w:t>de l’opération « Plan de modernisation des élevages »</w:t>
            </w:r>
          </w:p>
          <w:p w14:paraId="3111970E" w14:textId="6F2DA32F" w:rsidR="00B22B48" w:rsidRPr="00226F8E" w:rsidRDefault="00B22B48" w:rsidP="00B22B48">
            <w:pPr>
              <w:pStyle w:val="normalformulaire"/>
              <w:spacing w:before="240"/>
              <w:rPr>
                <w:rFonts w:asciiTheme="minorHAnsi" w:hAnsiTheme="minorHAnsi"/>
                <w:sz w:val="20"/>
              </w:rPr>
            </w:pPr>
            <w:r>
              <w:rPr>
                <w:rFonts w:asciiTheme="minorHAnsi" w:hAnsiTheme="minorHAnsi"/>
                <w:sz w:val="20"/>
              </w:rPr>
              <w:sym w:font="Wingdings" w:char="F0FC"/>
            </w:r>
            <w:r>
              <w:rPr>
                <w:rFonts w:asciiTheme="minorHAnsi" w:hAnsiTheme="minorHAnsi"/>
                <w:sz w:val="20"/>
              </w:rPr>
              <w:t xml:space="preserve"> Autre (</w:t>
            </w:r>
            <w:r w:rsidR="00C33AC2">
              <w:rPr>
                <w:rFonts w:asciiTheme="minorHAnsi" w:hAnsiTheme="minorHAnsi"/>
                <w:sz w:val="20"/>
              </w:rPr>
              <w:t>préciser) …………………………………………………….</w:t>
            </w:r>
          </w:p>
        </w:tc>
        <w:tc>
          <w:tcPr>
            <w:tcW w:w="3133" w:type="dxa"/>
            <w:tcBorders>
              <w:top w:val="nil"/>
              <w:bottom w:val="nil"/>
            </w:tcBorders>
          </w:tcPr>
          <w:p w14:paraId="76D2C780" w14:textId="77777777" w:rsidR="00B22B48" w:rsidRDefault="005B7767"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p w14:paraId="0A9FC1DB" w14:textId="0F3C780F" w:rsidR="00FB1037" w:rsidRPr="00226F8E" w:rsidRDefault="00FB1037"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22B48" w:rsidRPr="00226F8E" w14:paraId="3EEE03C7" w14:textId="77777777" w:rsidTr="00B22B48">
        <w:trPr>
          <w:trHeight w:val="284"/>
          <w:jc w:val="center"/>
        </w:trPr>
        <w:tc>
          <w:tcPr>
            <w:tcW w:w="4866" w:type="dxa"/>
            <w:tcBorders>
              <w:top w:val="nil"/>
              <w:bottom w:val="nil"/>
            </w:tcBorders>
            <w:vAlign w:val="center"/>
          </w:tcPr>
          <w:p w14:paraId="3E554301" w14:textId="77777777" w:rsidR="00B22B48" w:rsidRPr="00226F8E" w:rsidRDefault="00B22B48" w:rsidP="003820EE">
            <w:pPr>
              <w:pStyle w:val="normalformulaire"/>
              <w:spacing w:before="240"/>
              <w:rPr>
                <w:rFonts w:asciiTheme="minorHAnsi" w:hAnsiTheme="minorHAnsi"/>
                <w:sz w:val="20"/>
              </w:rPr>
            </w:pPr>
            <w:r w:rsidRPr="00226F8E">
              <w:rPr>
                <w:rFonts w:asciiTheme="minorHAnsi" w:hAnsiTheme="minorHAnsi"/>
                <w:sz w:val="20"/>
              </w:rPr>
              <w:t xml:space="preserve">Montant des aides attendues hors </w:t>
            </w:r>
            <w:r>
              <w:rPr>
                <w:rFonts w:asciiTheme="minorHAnsi" w:hAnsiTheme="minorHAnsi"/>
                <w:sz w:val="20"/>
              </w:rPr>
              <w:t>mesure « Plan de modernisation des élevages »</w:t>
            </w:r>
            <w:r>
              <w:rPr>
                <w:rFonts w:asciiTheme="minorHAnsi" w:hAnsiTheme="minorHAnsi"/>
                <w:sz w:val="20"/>
                <w:vertAlign w:val="superscript"/>
              </w:rPr>
              <w:t xml:space="preserve"> (1</w:t>
            </w:r>
            <w:r w:rsidRPr="00226F8E">
              <w:rPr>
                <w:rFonts w:asciiTheme="minorHAnsi" w:hAnsiTheme="minorHAnsi"/>
                <w:sz w:val="20"/>
                <w:vertAlign w:val="superscript"/>
              </w:rPr>
              <w:t>)</w:t>
            </w:r>
          </w:p>
        </w:tc>
        <w:tc>
          <w:tcPr>
            <w:tcW w:w="3133" w:type="dxa"/>
            <w:tcBorders>
              <w:top w:val="nil"/>
              <w:bottom w:val="nil"/>
            </w:tcBorders>
          </w:tcPr>
          <w:p w14:paraId="041BA6A0" w14:textId="30CB60F0" w:rsidR="00B22B48" w:rsidRPr="00226F8E" w:rsidRDefault="005B7767"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22B48" w:rsidRPr="00226F8E" w14:paraId="43CA239B" w14:textId="77777777" w:rsidTr="00FB1037">
        <w:trPr>
          <w:trHeight w:val="74"/>
          <w:jc w:val="center"/>
        </w:trPr>
        <w:tc>
          <w:tcPr>
            <w:tcW w:w="4866" w:type="dxa"/>
            <w:tcBorders>
              <w:top w:val="nil"/>
            </w:tcBorders>
            <w:shd w:val="clear" w:color="auto" w:fill="C0C0C0"/>
            <w:vAlign w:val="center"/>
          </w:tcPr>
          <w:p w14:paraId="4C13B1F9" w14:textId="77777777" w:rsidR="00B22B48" w:rsidRPr="00226F8E" w:rsidRDefault="00B22B48" w:rsidP="00FB1037">
            <w:pPr>
              <w:pStyle w:val="normalformulaire"/>
              <w:rPr>
                <w:rFonts w:asciiTheme="minorHAnsi" w:hAnsiTheme="minorHAnsi"/>
                <w:sz w:val="20"/>
              </w:rPr>
            </w:pPr>
            <w:r w:rsidRPr="00226F8E">
              <w:rPr>
                <w:rFonts w:asciiTheme="minorHAnsi" w:hAnsiTheme="minorHAnsi"/>
                <w:sz w:val="20"/>
              </w:rPr>
              <w:t>Sous-total financeurs publics</w:t>
            </w:r>
          </w:p>
        </w:tc>
        <w:tc>
          <w:tcPr>
            <w:tcW w:w="3133" w:type="dxa"/>
            <w:tcBorders>
              <w:top w:val="nil"/>
            </w:tcBorders>
            <w:shd w:val="clear" w:color="auto" w:fill="C0C0C0"/>
          </w:tcPr>
          <w:p w14:paraId="689E5B23" w14:textId="506794FC" w:rsidR="00B22B48" w:rsidRPr="00226F8E" w:rsidRDefault="005B7767"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22B48" w:rsidRPr="00226F8E" w14:paraId="49F8E368" w14:textId="77777777" w:rsidTr="00A853F2">
        <w:trPr>
          <w:trHeight w:val="294"/>
          <w:jc w:val="center"/>
        </w:trPr>
        <w:tc>
          <w:tcPr>
            <w:tcW w:w="4866" w:type="dxa"/>
            <w:tcBorders>
              <w:bottom w:val="nil"/>
            </w:tcBorders>
          </w:tcPr>
          <w:p w14:paraId="2FCD9778" w14:textId="77777777" w:rsidR="00B22B48" w:rsidRPr="00226F8E" w:rsidRDefault="00B22B48" w:rsidP="00A853F2">
            <w:pPr>
              <w:pStyle w:val="normalformulaire"/>
              <w:jc w:val="left"/>
              <w:rPr>
                <w:rFonts w:asciiTheme="minorHAnsi" w:hAnsiTheme="minorHAnsi"/>
                <w:sz w:val="20"/>
                <w:vertAlign w:val="superscript"/>
              </w:rPr>
            </w:pPr>
            <w:r w:rsidRPr="00226F8E">
              <w:rPr>
                <w:rFonts w:asciiTheme="minorHAnsi" w:hAnsiTheme="minorHAnsi"/>
                <w:sz w:val="20"/>
              </w:rPr>
              <w:t xml:space="preserve">Emprunt </w:t>
            </w:r>
            <w:r w:rsidRPr="00226F8E">
              <w:rPr>
                <w:rFonts w:asciiTheme="minorHAnsi" w:hAnsiTheme="minorHAnsi"/>
                <w:sz w:val="20"/>
                <w:vertAlign w:val="superscript"/>
              </w:rPr>
              <w:t>(2)</w:t>
            </w:r>
          </w:p>
          <w:p w14:paraId="37579ECB" w14:textId="77777777" w:rsidR="00A853F2" w:rsidRDefault="00A853F2" w:rsidP="00A853F2">
            <w:pPr>
              <w:pStyle w:val="normalformulaire"/>
              <w:jc w:val="left"/>
              <w:rPr>
                <w:rFonts w:asciiTheme="minorHAnsi" w:hAnsiTheme="minorHAnsi"/>
                <w:sz w:val="20"/>
              </w:rPr>
            </w:pPr>
          </w:p>
          <w:p w14:paraId="0EC0FDCF" w14:textId="7D38B41A" w:rsidR="00B22B48" w:rsidRPr="00226F8E" w:rsidRDefault="00B22B48" w:rsidP="00A853F2">
            <w:pPr>
              <w:pStyle w:val="normalformulaire"/>
              <w:jc w:val="left"/>
              <w:rPr>
                <w:rFonts w:asciiTheme="minorHAnsi" w:hAnsiTheme="minorHAnsi"/>
                <w:sz w:val="20"/>
              </w:rPr>
            </w:pPr>
            <w:r w:rsidRPr="00226F8E">
              <w:rPr>
                <w:rFonts w:asciiTheme="minorHAnsi" w:hAnsiTheme="minorHAnsi"/>
                <w:sz w:val="20"/>
              </w:rPr>
              <w:t>Dépôt de garantie</w:t>
            </w:r>
          </w:p>
        </w:tc>
        <w:tc>
          <w:tcPr>
            <w:tcW w:w="3133" w:type="dxa"/>
            <w:tcBorders>
              <w:bottom w:val="nil"/>
            </w:tcBorders>
          </w:tcPr>
          <w:p w14:paraId="45FFFC6D" w14:textId="77777777" w:rsidR="005B7767" w:rsidRDefault="005B7767"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p w14:paraId="43722A10" w14:textId="77777777" w:rsidR="005B7767" w:rsidRDefault="005B7767"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p w14:paraId="58BE7725" w14:textId="03C8FB91" w:rsidR="005B7767" w:rsidRPr="00226F8E" w:rsidRDefault="005B7767" w:rsidP="00BE0631">
            <w:pPr>
              <w:pStyle w:val="normalformulaire"/>
              <w:spacing w:before="120"/>
              <w:rPr>
                <w:rFonts w:asciiTheme="minorHAnsi" w:hAnsiTheme="minorHAnsi"/>
                <w:color w:val="808080"/>
                <w:sz w:val="20"/>
              </w:rPr>
            </w:pPr>
          </w:p>
        </w:tc>
      </w:tr>
      <w:tr w:rsidR="00B22B48" w:rsidRPr="00226F8E" w14:paraId="4E969680" w14:textId="77777777" w:rsidTr="00B22B48">
        <w:trPr>
          <w:trHeight w:val="284"/>
          <w:jc w:val="center"/>
        </w:trPr>
        <w:tc>
          <w:tcPr>
            <w:tcW w:w="4866" w:type="dxa"/>
            <w:tcBorders>
              <w:top w:val="nil"/>
              <w:bottom w:val="nil"/>
            </w:tcBorders>
            <w:vAlign w:val="center"/>
          </w:tcPr>
          <w:p w14:paraId="6C38FB5F" w14:textId="77777777" w:rsidR="00B22B48" w:rsidRPr="00226F8E" w:rsidRDefault="00B22B48" w:rsidP="005B7767">
            <w:pPr>
              <w:tabs>
                <w:tab w:val="left" w:pos="1011"/>
              </w:tabs>
              <w:rPr>
                <w:rFonts w:asciiTheme="minorHAnsi" w:hAnsiTheme="minorHAnsi" w:cs="Tahoma"/>
                <w:szCs w:val="16"/>
              </w:rPr>
            </w:pPr>
            <w:r w:rsidRPr="00226F8E">
              <w:rPr>
                <w:rFonts w:asciiTheme="minorHAnsi" w:hAnsiTheme="minorHAnsi" w:cs="Tahoma"/>
                <w:szCs w:val="16"/>
              </w:rPr>
              <w:t>Autofinancement privé</w:t>
            </w:r>
          </w:p>
        </w:tc>
        <w:tc>
          <w:tcPr>
            <w:tcW w:w="3133" w:type="dxa"/>
            <w:tcBorders>
              <w:top w:val="nil"/>
              <w:bottom w:val="nil"/>
            </w:tcBorders>
          </w:tcPr>
          <w:p w14:paraId="3F0868E4" w14:textId="522C084E" w:rsidR="00B22B48" w:rsidRPr="00226F8E" w:rsidRDefault="005B7767"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22B48" w:rsidRPr="00226F8E" w14:paraId="506AEF7E" w14:textId="77777777" w:rsidTr="00B22B48">
        <w:trPr>
          <w:trHeight w:val="284"/>
          <w:jc w:val="center"/>
        </w:trPr>
        <w:tc>
          <w:tcPr>
            <w:tcW w:w="4866" w:type="dxa"/>
            <w:tcBorders>
              <w:top w:val="nil"/>
              <w:bottom w:val="nil"/>
            </w:tcBorders>
            <w:vAlign w:val="center"/>
          </w:tcPr>
          <w:p w14:paraId="02189CBF" w14:textId="3F326C9D" w:rsidR="00B22B48" w:rsidRPr="00226F8E" w:rsidRDefault="00B22B48" w:rsidP="005B7767">
            <w:pPr>
              <w:tabs>
                <w:tab w:val="left" w:pos="1011"/>
              </w:tabs>
              <w:rPr>
                <w:rFonts w:asciiTheme="minorHAnsi" w:hAnsiTheme="minorHAnsi" w:cs="Tahoma"/>
                <w:szCs w:val="16"/>
              </w:rPr>
            </w:pPr>
            <w:r w:rsidRPr="00226F8E">
              <w:rPr>
                <w:rFonts w:asciiTheme="minorHAnsi" w:hAnsiTheme="minorHAnsi" w:cs="Tahoma"/>
                <w:szCs w:val="16"/>
              </w:rPr>
              <w:t xml:space="preserve">Autre </w:t>
            </w:r>
            <w:r>
              <w:rPr>
                <w:rFonts w:asciiTheme="minorHAnsi" w:hAnsiTheme="minorHAnsi" w:cs="Tahoma"/>
                <w:szCs w:val="16"/>
              </w:rPr>
              <w:t>(don</w:t>
            </w:r>
            <w:r w:rsidR="009E2735">
              <w:rPr>
                <w:rFonts w:asciiTheme="minorHAnsi" w:hAnsiTheme="minorHAnsi" w:cs="Tahoma"/>
                <w:szCs w:val="16"/>
              </w:rPr>
              <w:t>t</w:t>
            </w:r>
            <w:r>
              <w:rPr>
                <w:rFonts w:asciiTheme="minorHAnsi" w:hAnsiTheme="minorHAnsi" w:cs="Tahoma"/>
                <w:szCs w:val="16"/>
              </w:rPr>
              <w:t xml:space="preserve">, </w:t>
            </w:r>
            <w:proofErr w:type="spellStart"/>
            <w:r>
              <w:rPr>
                <w:rFonts w:asciiTheme="minorHAnsi" w:hAnsiTheme="minorHAnsi" w:cs="Tahoma"/>
                <w:szCs w:val="16"/>
              </w:rPr>
              <w:t>mécennat</w:t>
            </w:r>
            <w:proofErr w:type="spellEnd"/>
            <w:r>
              <w:rPr>
                <w:rFonts w:asciiTheme="minorHAnsi" w:hAnsiTheme="minorHAnsi" w:cs="Tahoma"/>
                <w:szCs w:val="16"/>
              </w:rPr>
              <w:t>)</w:t>
            </w:r>
          </w:p>
        </w:tc>
        <w:tc>
          <w:tcPr>
            <w:tcW w:w="3133" w:type="dxa"/>
            <w:tcBorders>
              <w:top w:val="nil"/>
              <w:bottom w:val="nil"/>
            </w:tcBorders>
          </w:tcPr>
          <w:p w14:paraId="3F45F887" w14:textId="4E0C8A8C" w:rsidR="00B22B48" w:rsidRPr="00226F8E" w:rsidRDefault="005B7767" w:rsidP="00BE0631">
            <w:pPr>
              <w:pStyle w:val="normalformulaire"/>
              <w:spacing w:before="120"/>
              <w:rPr>
                <w:rFonts w:asciiTheme="minorHAnsi" w:hAnsiTheme="minorHAnsi"/>
                <w:color w:val="808080"/>
                <w:sz w:val="20"/>
              </w:rPr>
            </w:pPr>
            <w:r w:rsidRPr="00226F8E">
              <w:rPr>
                <w:rFonts w:asciiTheme="minorHAnsi" w:hAnsiTheme="minorHAnsi"/>
                <w:color w:val="808080"/>
                <w:sz w:val="20"/>
              </w:rPr>
              <w:t>|__|__|__| |__|__|__|, |__|__|</w:t>
            </w:r>
          </w:p>
        </w:tc>
      </w:tr>
      <w:tr w:rsidR="00B22B48" w:rsidRPr="00226F8E" w14:paraId="76F177D1" w14:textId="77777777" w:rsidTr="00FB1037">
        <w:trPr>
          <w:trHeight w:val="124"/>
          <w:jc w:val="center"/>
        </w:trPr>
        <w:tc>
          <w:tcPr>
            <w:tcW w:w="4866" w:type="dxa"/>
            <w:tcBorders>
              <w:top w:val="nil"/>
            </w:tcBorders>
            <w:shd w:val="clear" w:color="auto" w:fill="C0C0C0"/>
            <w:vAlign w:val="center"/>
          </w:tcPr>
          <w:p w14:paraId="317296EC" w14:textId="77777777" w:rsidR="00B22B48" w:rsidRPr="00226F8E" w:rsidRDefault="00B22B48" w:rsidP="00FB1037">
            <w:pPr>
              <w:pStyle w:val="normalformulaire"/>
              <w:rPr>
                <w:rFonts w:asciiTheme="minorHAnsi" w:hAnsiTheme="minorHAnsi"/>
                <w:sz w:val="20"/>
              </w:rPr>
            </w:pPr>
            <w:r w:rsidRPr="00226F8E">
              <w:rPr>
                <w:rFonts w:asciiTheme="minorHAnsi" w:hAnsiTheme="minorHAnsi"/>
                <w:sz w:val="20"/>
              </w:rPr>
              <w:t>Sous-total financeurs privés</w:t>
            </w:r>
          </w:p>
        </w:tc>
        <w:tc>
          <w:tcPr>
            <w:tcW w:w="3133" w:type="dxa"/>
            <w:tcBorders>
              <w:top w:val="nil"/>
            </w:tcBorders>
            <w:shd w:val="clear" w:color="auto" w:fill="C0C0C0"/>
          </w:tcPr>
          <w:p w14:paraId="3CA5D21C" w14:textId="48B11F5A" w:rsidR="00B22B48" w:rsidRPr="00226F8E" w:rsidRDefault="005B7767" w:rsidP="00BE0631">
            <w:pPr>
              <w:pStyle w:val="normalformulaire"/>
              <w:spacing w:before="240"/>
              <w:rPr>
                <w:rFonts w:asciiTheme="minorHAnsi" w:hAnsiTheme="minorHAnsi"/>
                <w:color w:val="808080"/>
                <w:sz w:val="20"/>
              </w:rPr>
            </w:pPr>
            <w:r w:rsidRPr="00226F8E">
              <w:rPr>
                <w:rFonts w:asciiTheme="minorHAnsi" w:hAnsiTheme="minorHAnsi"/>
                <w:color w:val="808080"/>
                <w:sz w:val="20"/>
              </w:rPr>
              <w:t>|__|__|__| |__|__|__|, |__|__|</w:t>
            </w:r>
          </w:p>
        </w:tc>
      </w:tr>
      <w:tr w:rsidR="00B22B48" w:rsidRPr="00226F8E" w14:paraId="29AC11B7" w14:textId="77777777" w:rsidTr="00FB1037">
        <w:trPr>
          <w:trHeight w:val="64"/>
          <w:jc w:val="center"/>
        </w:trPr>
        <w:tc>
          <w:tcPr>
            <w:tcW w:w="4866" w:type="dxa"/>
            <w:vAlign w:val="center"/>
          </w:tcPr>
          <w:p w14:paraId="288E8171" w14:textId="77777777" w:rsidR="00B22B48" w:rsidRPr="00226F8E" w:rsidRDefault="00B22B48" w:rsidP="00BE0631">
            <w:pPr>
              <w:pStyle w:val="normalformulaire"/>
              <w:spacing w:before="360"/>
              <w:jc w:val="left"/>
              <w:rPr>
                <w:rFonts w:asciiTheme="minorHAnsi" w:hAnsiTheme="minorHAnsi"/>
                <w:sz w:val="20"/>
              </w:rPr>
            </w:pPr>
            <w:r w:rsidRPr="00226F8E">
              <w:rPr>
                <w:rFonts w:asciiTheme="minorHAnsi" w:hAnsiTheme="minorHAnsi"/>
                <w:sz w:val="20"/>
              </w:rPr>
              <w:t>TOTAL général = coût global du projet</w:t>
            </w:r>
          </w:p>
        </w:tc>
        <w:tc>
          <w:tcPr>
            <w:tcW w:w="3133" w:type="dxa"/>
          </w:tcPr>
          <w:p w14:paraId="31B831F3" w14:textId="5381B8E8" w:rsidR="00B22B48" w:rsidRPr="00226F8E" w:rsidRDefault="00B22B48" w:rsidP="00BE0631">
            <w:pPr>
              <w:pStyle w:val="normalformulaire"/>
              <w:spacing w:before="360"/>
              <w:jc w:val="left"/>
              <w:rPr>
                <w:rFonts w:asciiTheme="minorHAnsi" w:hAnsiTheme="minorHAnsi"/>
                <w:color w:val="808080"/>
                <w:sz w:val="20"/>
              </w:rPr>
            </w:pPr>
            <w:r w:rsidRPr="00226F8E">
              <w:rPr>
                <w:rFonts w:asciiTheme="minorHAnsi" w:hAnsiTheme="minorHAnsi"/>
                <w:color w:val="808080"/>
                <w:sz w:val="20"/>
              </w:rPr>
              <w:t>|__|__|__| |__|__|__|, |__|__|</w:t>
            </w:r>
          </w:p>
        </w:tc>
      </w:tr>
    </w:tbl>
    <w:p w14:paraId="60E86BAF" w14:textId="77777777" w:rsidR="00BE0631" w:rsidRDefault="00BE0631" w:rsidP="00BE0631">
      <w:pPr>
        <w:pStyle w:val="normalformulaire"/>
        <w:spacing w:before="120"/>
        <w:ind w:left="1134" w:hanging="283"/>
        <w:rPr>
          <w:rFonts w:asciiTheme="minorHAnsi" w:hAnsiTheme="minorHAnsi"/>
          <w:sz w:val="18"/>
        </w:rPr>
      </w:pPr>
      <w:r w:rsidRPr="00226F8E">
        <w:rPr>
          <w:rFonts w:asciiTheme="minorHAnsi" w:hAnsiTheme="minorHAnsi"/>
          <w:sz w:val="18"/>
        </w:rPr>
        <w:t>____________________________________________________</w:t>
      </w:r>
      <w:r w:rsidR="003820EE">
        <w:rPr>
          <w:rFonts w:asciiTheme="minorHAnsi" w:hAnsiTheme="minorHAnsi"/>
          <w:sz w:val="18"/>
        </w:rPr>
        <w:t>____________________</w:t>
      </w:r>
      <w:r w:rsidRPr="00226F8E">
        <w:rPr>
          <w:rFonts w:asciiTheme="minorHAnsi" w:hAnsiTheme="minorHAnsi"/>
          <w:sz w:val="18"/>
        </w:rPr>
        <w:t>__________________________</w:t>
      </w:r>
      <w:r>
        <w:rPr>
          <w:rFonts w:asciiTheme="minorHAnsi" w:hAnsiTheme="minorHAnsi"/>
          <w:sz w:val="18"/>
        </w:rPr>
        <w:t>____________</w:t>
      </w:r>
    </w:p>
    <w:p w14:paraId="085A69BD" w14:textId="09E4C6A2" w:rsidR="00BE0631" w:rsidRPr="00FB1037" w:rsidRDefault="00BE0631" w:rsidP="00FB1037">
      <w:pPr>
        <w:pStyle w:val="normalformulaire"/>
        <w:numPr>
          <w:ilvl w:val="0"/>
          <w:numId w:val="4"/>
        </w:numPr>
        <w:tabs>
          <w:tab w:val="clear" w:pos="1637"/>
        </w:tabs>
        <w:spacing w:before="360"/>
        <w:ind w:left="1134" w:hanging="283"/>
        <w:rPr>
          <w:rFonts w:ascii="Calibri" w:hAnsi="Calibri" w:cs="Calibri"/>
          <w:b/>
          <w:iCs/>
          <w:smallCaps/>
          <w:color w:val="FFFFFF"/>
          <w:sz w:val="28"/>
        </w:rPr>
      </w:pPr>
      <w:r w:rsidRPr="00FB1037">
        <w:rPr>
          <w:rFonts w:asciiTheme="minorHAnsi" w:hAnsiTheme="minorHAnsi"/>
          <w:sz w:val="20"/>
          <w:szCs w:val="20"/>
        </w:rPr>
        <w:t>Si oui, le prêt vous a-t-il été accordé par l’établissement bancaire</w:t>
      </w:r>
      <w:r w:rsidR="003820EE" w:rsidRPr="00FB1037">
        <w:rPr>
          <w:rFonts w:asciiTheme="minorHAnsi" w:hAnsiTheme="minorHAnsi"/>
          <w:sz w:val="20"/>
          <w:szCs w:val="20"/>
        </w:rPr>
        <w:t> ?</w:t>
      </w:r>
      <w:r w:rsidRPr="00FB1037">
        <w:rPr>
          <w:rFonts w:asciiTheme="minorHAnsi" w:hAnsiTheme="minorHAnsi"/>
          <w:sz w:val="20"/>
          <w:szCs w:val="20"/>
        </w:rPr>
        <w:t xml:space="preserve"> : </w:t>
      </w:r>
      <w:r w:rsidR="003820EE" w:rsidRPr="00FB1037">
        <w:rPr>
          <w:rFonts w:asciiTheme="minorHAnsi" w:hAnsiTheme="minorHAnsi"/>
          <w:sz w:val="20"/>
          <w:szCs w:val="20"/>
        </w:rPr>
        <w:t xml:space="preserve">  </w:t>
      </w:r>
      <w:r w:rsidRPr="007F0C46">
        <w:rPr>
          <w:rFonts w:asciiTheme="minorHAnsi" w:hAnsiTheme="minorHAnsi"/>
          <w:sz w:val="20"/>
          <w:szCs w:val="20"/>
        </w:rPr>
        <w:sym w:font="Wingdings" w:char="F0A8"/>
      </w:r>
      <w:r w:rsidRPr="00FB1037">
        <w:rPr>
          <w:rFonts w:asciiTheme="minorHAnsi" w:hAnsiTheme="minorHAnsi"/>
          <w:sz w:val="20"/>
          <w:szCs w:val="20"/>
        </w:rPr>
        <w:t xml:space="preserve"> oui                    </w:t>
      </w:r>
      <w:r w:rsidRPr="007F0C46">
        <w:rPr>
          <w:rFonts w:asciiTheme="minorHAnsi" w:hAnsiTheme="minorHAnsi"/>
          <w:sz w:val="20"/>
          <w:szCs w:val="20"/>
        </w:rPr>
        <w:sym w:font="Wingdings" w:char="F0A8"/>
      </w:r>
      <w:r w:rsidRPr="00FB1037">
        <w:rPr>
          <w:rFonts w:asciiTheme="minorHAnsi" w:hAnsiTheme="minorHAnsi"/>
          <w:sz w:val="20"/>
          <w:szCs w:val="20"/>
        </w:rPr>
        <w:t xml:space="preserve"> non    </w:t>
      </w:r>
      <w:r w:rsidRPr="00FB1037">
        <w:rPr>
          <w:rFonts w:ascii="Calibri" w:hAnsi="Calibri" w:cs="Calibri"/>
          <w:b/>
          <w:iCs/>
          <w:smallCaps/>
          <w:color w:val="FFFFFF"/>
          <w:sz w:val="28"/>
        </w:rPr>
        <w:br w:type="page"/>
      </w:r>
    </w:p>
    <w:p w14:paraId="0F97333B" w14:textId="5DA26EF2" w:rsidR="002D7554" w:rsidRPr="006C5FF2" w:rsidRDefault="00451033" w:rsidP="0029742F">
      <w:pPr>
        <w:pBdr>
          <w:top w:val="single" w:sz="4" w:space="1" w:color="7F7F7F"/>
          <w:left w:val="single" w:sz="4" w:space="0" w:color="7F7F7F"/>
          <w:bottom w:val="single" w:sz="4" w:space="0" w:color="7F7F7F"/>
          <w:right w:val="single" w:sz="4" w:space="0" w:color="7F7F7F"/>
        </w:pBdr>
        <w:shd w:val="clear" w:color="auto" w:fill="9A0000"/>
        <w:ind w:right="58"/>
        <w:jc w:val="center"/>
        <w:rPr>
          <w:rFonts w:ascii="Calibri" w:hAnsi="Calibri" w:cs="Calibri"/>
          <w:sz w:val="18"/>
          <w:szCs w:val="16"/>
        </w:rPr>
      </w:pPr>
      <w:r>
        <w:rPr>
          <w:rFonts w:ascii="Calibri" w:hAnsi="Calibri" w:cs="Calibri"/>
          <w:b/>
          <w:smallCaps/>
          <w:color w:val="FFFFFF"/>
          <w:sz w:val="28"/>
        </w:rPr>
        <w:lastRenderedPageBreak/>
        <w:t>7</w:t>
      </w:r>
      <w:r w:rsidR="002D7554">
        <w:rPr>
          <w:rFonts w:ascii="Calibri" w:hAnsi="Calibri" w:cs="Calibri"/>
          <w:b/>
          <w:smallCaps/>
          <w:color w:val="FFFFFF"/>
          <w:sz w:val="28"/>
        </w:rPr>
        <w:t xml:space="preserve">.1 </w:t>
      </w:r>
      <w:r w:rsidR="002D7554" w:rsidRPr="006C5FF2">
        <w:rPr>
          <w:rFonts w:ascii="Calibri" w:hAnsi="Calibri" w:cs="Calibri"/>
          <w:b/>
          <w:smallCaps/>
          <w:color w:val="FFFFFF"/>
          <w:sz w:val="28"/>
        </w:rPr>
        <w:t xml:space="preserve">- Liste des </w:t>
      </w:r>
      <w:r w:rsidR="002D7554" w:rsidRPr="006C5FF2">
        <w:rPr>
          <w:rFonts w:ascii="Calibri" w:hAnsi="Calibri" w:cs="Calibri"/>
          <w:b/>
          <w:iCs/>
          <w:smallCaps/>
          <w:color w:val="FFFFFF"/>
          <w:sz w:val="28"/>
          <w:szCs w:val="16"/>
        </w:rPr>
        <w:t>pièces</w:t>
      </w:r>
      <w:r w:rsidR="002D7554" w:rsidRPr="006C5FF2">
        <w:rPr>
          <w:rFonts w:ascii="Calibri" w:hAnsi="Calibri" w:cs="Calibri"/>
          <w:b/>
          <w:smallCaps/>
          <w:color w:val="FFFFFF"/>
          <w:sz w:val="28"/>
        </w:rPr>
        <w:t xml:space="preserve"> à joindre au dossier</w:t>
      </w:r>
      <w:r w:rsidR="002D7554">
        <w:rPr>
          <w:rFonts w:ascii="Calibri" w:hAnsi="Calibri" w:cs="Calibri"/>
          <w:b/>
          <w:smallCaps/>
          <w:color w:val="FFFFFF"/>
          <w:sz w:val="28"/>
        </w:rPr>
        <w:t xml:space="preserve"> </w:t>
      </w:r>
    </w:p>
    <w:p w14:paraId="3695216C" w14:textId="77777777" w:rsidR="002D7554" w:rsidRPr="00983D99" w:rsidRDefault="002D7554" w:rsidP="002D7554">
      <w:pPr>
        <w:rPr>
          <w:rFonts w:ascii="Calibri" w:hAnsi="Calibri" w:cs="Calibri"/>
          <w:b/>
          <w:sz w:val="16"/>
          <w:szCs w:val="16"/>
          <w:u w:val="single"/>
        </w:rPr>
      </w:pPr>
    </w:p>
    <w:tbl>
      <w:tblPr>
        <w:tblW w:w="10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33"/>
        <w:gridCol w:w="711"/>
        <w:gridCol w:w="728"/>
        <w:gridCol w:w="708"/>
      </w:tblGrid>
      <w:tr w:rsidR="00C43801" w:rsidRPr="001722B9" w14:paraId="10D9D0F4" w14:textId="77777777" w:rsidTr="00C43801">
        <w:trPr>
          <w:trHeight w:val="134"/>
        </w:trPr>
        <w:tc>
          <w:tcPr>
            <w:tcW w:w="8733" w:type="dxa"/>
            <w:tcBorders>
              <w:top w:val="nil"/>
              <w:left w:val="nil"/>
            </w:tcBorders>
            <w:shd w:val="clear" w:color="auto" w:fill="DDD9C3" w:themeFill="background2" w:themeFillShade="E6"/>
            <w:vAlign w:val="center"/>
          </w:tcPr>
          <w:p w14:paraId="157D5E46" w14:textId="77777777" w:rsidR="00C43801" w:rsidRPr="002E3123" w:rsidRDefault="00C43801" w:rsidP="00C43801">
            <w:pPr>
              <w:rPr>
                <w:rFonts w:ascii="Calibri" w:hAnsi="Calibri" w:cs="Calibri"/>
                <w:sz w:val="16"/>
                <w:szCs w:val="16"/>
              </w:rPr>
            </w:pPr>
            <w:r w:rsidRPr="002E3123">
              <w:rPr>
                <w:rFonts w:ascii="Calibri" w:hAnsi="Calibri" w:cs="Calibri"/>
                <w:szCs w:val="16"/>
                <w:u w:val="single"/>
              </w:rPr>
              <w:t>Pour tous les bénéficiaires</w:t>
            </w:r>
          </w:p>
        </w:tc>
        <w:tc>
          <w:tcPr>
            <w:tcW w:w="711" w:type="dxa"/>
            <w:shd w:val="clear" w:color="auto" w:fill="FFFFFF"/>
            <w:vAlign w:val="center"/>
          </w:tcPr>
          <w:p w14:paraId="0596520A" w14:textId="77777777" w:rsidR="00C43801" w:rsidRPr="002E3123" w:rsidRDefault="00C43801" w:rsidP="00C43801">
            <w:pPr>
              <w:jc w:val="center"/>
              <w:rPr>
                <w:rFonts w:ascii="Calibri" w:hAnsi="Calibri" w:cs="Calibri"/>
                <w:sz w:val="16"/>
                <w:szCs w:val="16"/>
              </w:rPr>
            </w:pPr>
            <w:r w:rsidRPr="002E3123">
              <w:rPr>
                <w:rFonts w:ascii="Calibri" w:hAnsi="Calibri" w:cs="Calibri"/>
                <w:sz w:val="16"/>
                <w:szCs w:val="16"/>
              </w:rPr>
              <w:t>Pièce jointe</w:t>
            </w:r>
          </w:p>
        </w:tc>
        <w:tc>
          <w:tcPr>
            <w:tcW w:w="728" w:type="dxa"/>
            <w:shd w:val="clear" w:color="auto" w:fill="FFFFFF"/>
            <w:vAlign w:val="center"/>
          </w:tcPr>
          <w:p w14:paraId="72D5FC5B" w14:textId="77777777" w:rsidR="00C43801" w:rsidRPr="002E3123" w:rsidRDefault="00C43801" w:rsidP="00C43801">
            <w:pPr>
              <w:jc w:val="center"/>
              <w:rPr>
                <w:rFonts w:ascii="Calibri" w:hAnsi="Calibri" w:cs="Calibri"/>
                <w:sz w:val="16"/>
                <w:szCs w:val="16"/>
              </w:rPr>
            </w:pPr>
            <w:r>
              <w:rPr>
                <w:rFonts w:ascii="Calibri" w:hAnsi="Calibri" w:cs="Calibri"/>
                <w:sz w:val="16"/>
                <w:szCs w:val="16"/>
              </w:rPr>
              <w:t>D</w:t>
            </w:r>
            <w:r w:rsidRPr="002E3123">
              <w:rPr>
                <w:rFonts w:ascii="Calibri" w:hAnsi="Calibri" w:cs="Calibri"/>
                <w:sz w:val="16"/>
                <w:szCs w:val="16"/>
              </w:rPr>
              <w:t>éjà fournie</w:t>
            </w:r>
          </w:p>
        </w:tc>
        <w:tc>
          <w:tcPr>
            <w:tcW w:w="708" w:type="dxa"/>
            <w:shd w:val="clear" w:color="auto" w:fill="FFFFFF"/>
            <w:vAlign w:val="center"/>
          </w:tcPr>
          <w:p w14:paraId="163F2E24" w14:textId="77777777" w:rsidR="00C43801" w:rsidRPr="002E3123" w:rsidRDefault="00C43801" w:rsidP="00C43801">
            <w:pPr>
              <w:jc w:val="center"/>
              <w:rPr>
                <w:rFonts w:ascii="Calibri" w:hAnsi="Calibri" w:cs="Calibri"/>
                <w:sz w:val="16"/>
                <w:szCs w:val="16"/>
              </w:rPr>
            </w:pPr>
            <w:r w:rsidRPr="002E3123">
              <w:rPr>
                <w:rFonts w:ascii="Calibri" w:hAnsi="Calibri" w:cs="Calibri"/>
                <w:sz w:val="16"/>
                <w:szCs w:val="16"/>
              </w:rPr>
              <w:t>Sans objet</w:t>
            </w:r>
          </w:p>
        </w:tc>
      </w:tr>
      <w:tr w:rsidR="00C43801" w:rsidRPr="001722B9" w14:paraId="69FCD378" w14:textId="77777777" w:rsidTr="00C43801">
        <w:trPr>
          <w:trHeight w:val="101"/>
        </w:trPr>
        <w:tc>
          <w:tcPr>
            <w:tcW w:w="8733" w:type="dxa"/>
          </w:tcPr>
          <w:p w14:paraId="0F31EB1F" w14:textId="77777777" w:rsidR="00C43801" w:rsidRPr="00E370AC" w:rsidRDefault="00C43801" w:rsidP="00C43801">
            <w:pPr>
              <w:tabs>
                <w:tab w:val="left" w:pos="284"/>
              </w:tabs>
              <w:jc w:val="both"/>
              <w:rPr>
                <w:rFonts w:ascii="Calibri" w:hAnsi="Calibri" w:cs="Calibri"/>
              </w:rPr>
            </w:pPr>
            <w:r w:rsidRPr="002E3123">
              <w:rPr>
                <w:rFonts w:ascii="Calibri" w:hAnsi="Calibri" w:cs="Arial"/>
                <w:color w:val="000000"/>
                <w:sz w:val="16"/>
              </w:rPr>
              <w:t xml:space="preserve">Exemplaire original de la demande </w:t>
            </w:r>
            <w:r>
              <w:rPr>
                <w:rFonts w:ascii="Calibri" w:hAnsi="Calibri" w:cs="Arial"/>
                <w:color w:val="000000"/>
                <w:sz w:val="16"/>
              </w:rPr>
              <w:t xml:space="preserve">d’aide </w:t>
            </w:r>
            <w:r w:rsidRPr="002E3123">
              <w:rPr>
                <w:rFonts w:ascii="Calibri" w:hAnsi="Calibri" w:cs="Arial"/>
                <w:color w:val="000000"/>
                <w:sz w:val="16"/>
              </w:rPr>
              <w:t xml:space="preserve">daté, </w:t>
            </w:r>
            <w:r>
              <w:rPr>
                <w:rFonts w:ascii="Calibri" w:hAnsi="Calibri" w:cs="Arial"/>
                <w:color w:val="000000"/>
                <w:sz w:val="16"/>
              </w:rPr>
              <w:t>complété et signé</w:t>
            </w:r>
          </w:p>
        </w:tc>
        <w:tc>
          <w:tcPr>
            <w:tcW w:w="711" w:type="dxa"/>
            <w:shd w:val="clear" w:color="auto" w:fill="FFFFFF"/>
            <w:vAlign w:val="center"/>
          </w:tcPr>
          <w:p w14:paraId="0915CCDF"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BFBFBF" w:themeFill="background1" w:themeFillShade="BF"/>
            <w:vAlign w:val="center"/>
          </w:tcPr>
          <w:p w14:paraId="24613ADD" w14:textId="77777777" w:rsidR="00C43801" w:rsidRPr="0068093F" w:rsidRDefault="00C43801" w:rsidP="00C43801">
            <w:pPr>
              <w:tabs>
                <w:tab w:val="left" w:pos="284"/>
              </w:tabs>
              <w:jc w:val="center"/>
              <w:rPr>
                <w:rFonts w:ascii="Calibri" w:hAnsi="Calibri" w:cs="Arial"/>
                <w:color w:val="000000"/>
              </w:rPr>
            </w:pPr>
          </w:p>
        </w:tc>
        <w:tc>
          <w:tcPr>
            <w:tcW w:w="708" w:type="dxa"/>
            <w:shd w:val="clear" w:color="auto" w:fill="BFBFBF" w:themeFill="background1" w:themeFillShade="BF"/>
            <w:vAlign w:val="center"/>
          </w:tcPr>
          <w:p w14:paraId="411BFE70" w14:textId="77777777" w:rsidR="00C43801" w:rsidRPr="0068093F" w:rsidRDefault="00C43801" w:rsidP="00C43801">
            <w:pPr>
              <w:tabs>
                <w:tab w:val="left" w:pos="284"/>
              </w:tabs>
              <w:jc w:val="center"/>
              <w:rPr>
                <w:rFonts w:ascii="Calibri" w:hAnsi="Calibri" w:cs="Arial"/>
                <w:color w:val="000000"/>
              </w:rPr>
            </w:pPr>
          </w:p>
        </w:tc>
      </w:tr>
      <w:tr w:rsidR="00C43801" w:rsidRPr="001722B9" w14:paraId="11C4ED47" w14:textId="77777777" w:rsidTr="00C43801">
        <w:trPr>
          <w:trHeight w:val="101"/>
        </w:trPr>
        <w:tc>
          <w:tcPr>
            <w:tcW w:w="8733" w:type="dxa"/>
          </w:tcPr>
          <w:p w14:paraId="2349990F" w14:textId="77777777" w:rsidR="00C43801" w:rsidRPr="00E370AC" w:rsidRDefault="00C43801" w:rsidP="00C43801">
            <w:pPr>
              <w:tabs>
                <w:tab w:val="left" w:pos="284"/>
              </w:tabs>
              <w:jc w:val="both"/>
              <w:rPr>
                <w:rFonts w:ascii="Calibri" w:hAnsi="Calibri" w:cs="Calibri"/>
              </w:rPr>
            </w:pPr>
            <w:r>
              <w:rPr>
                <w:rFonts w:ascii="Calibri" w:hAnsi="Calibri" w:cs="Arial"/>
                <w:color w:val="000000"/>
                <w:sz w:val="16"/>
              </w:rPr>
              <w:t>RIB comportant IBAN</w:t>
            </w:r>
          </w:p>
        </w:tc>
        <w:tc>
          <w:tcPr>
            <w:tcW w:w="711" w:type="dxa"/>
            <w:shd w:val="clear" w:color="auto" w:fill="FFFFFF"/>
            <w:vAlign w:val="center"/>
          </w:tcPr>
          <w:p w14:paraId="59818E98"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5A483542"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BFBFBF" w:themeFill="background1" w:themeFillShade="BF"/>
            <w:vAlign w:val="center"/>
          </w:tcPr>
          <w:p w14:paraId="1F300F3A" w14:textId="77777777" w:rsidR="00C43801" w:rsidRPr="0068093F" w:rsidRDefault="00C43801" w:rsidP="00C43801">
            <w:pPr>
              <w:tabs>
                <w:tab w:val="left" w:pos="284"/>
              </w:tabs>
              <w:jc w:val="center"/>
              <w:rPr>
                <w:rFonts w:ascii="Calibri" w:hAnsi="Calibri" w:cs="Arial"/>
                <w:color w:val="000000"/>
              </w:rPr>
            </w:pPr>
          </w:p>
        </w:tc>
      </w:tr>
      <w:tr w:rsidR="00C43801" w:rsidRPr="001722B9" w14:paraId="6FE21C8E" w14:textId="77777777" w:rsidTr="00C43801">
        <w:trPr>
          <w:trHeight w:val="180"/>
        </w:trPr>
        <w:tc>
          <w:tcPr>
            <w:tcW w:w="8733" w:type="dxa"/>
          </w:tcPr>
          <w:p w14:paraId="4ACF8207" w14:textId="77777777" w:rsidR="00C43801" w:rsidRPr="00207B68" w:rsidRDefault="00C43801" w:rsidP="00C43801">
            <w:pPr>
              <w:tabs>
                <w:tab w:val="left" w:pos="284"/>
              </w:tabs>
              <w:jc w:val="both"/>
              <w:rPr>
                <w:rFonts w:ascii="Calibri" w:hAnsi="Calibri" w:cs="Arial"/>
                <w:color w:val="000000"/>
                <w:sz w:val="16"/>
              </w:rPr>
            </w:pPr>
            <w:r w:rsidRPr="002E3123">
              <w:rPr>
                <w:rFonts w:ascii="Calibri" w:hAnsi="Calibri" w:cs="Arial"/>
                <w:color w:val="000000"/>
                <w:sz w:val="16"/>
              </w:rPr>
              <w:t>Diagnostic</w:t>
            </w:r>
            <w:r>
              <w:rPr>
                <w:rFonts w:ascii="Calibri" w:hAnsi="Calibri" w:cs="Arial"/>
                <w:color w:val="000000"/>
                <w:sz w:val="16"/>
              </w:rPr>
              <w:t xml:space="preserve"> relatif à la gestion des effluents d’élevage permettant de vérifier que l’exploitation détiendra les capacités agronomiques après projet : s</w:t>
            </w:r>
            <w:r w:rsidRPr="002E3123">
              <w:rPr>
                <w:rFonts w:ascii="Calibri" w:hAnsi="Calibri" w:cs="Arial"/>
                <w:color w:val="000000"/>
                <w:sz w:val="16"/>
              </w:rPr>
              <w:t xml:space="preserve">ynthèse </w:t>
            </w:r>
            <w:r>
              <w:rPr>
                <w:rFonts w:ascii="Calibri" w:hAnsi="Calibri" w:cs="Arial"/>
                <w:color w:val="000000"/>
                <w:sz w:val="16"/>
              </w:rPr>
              <w:t xml:space="preserve">DEXEL </w:t>
            </w:r>
          </w:p>
        </w:tc>
        <w:tc>
          <w:tcPr>
            <w:tcW w:w="711" w:type="dxa"/>
            <w:shd w:val="clear" w:color="auto" w:fill="FFFFFF"/>
            <w:vAlign w:val="center"/>
          </w:tcPr>
          <w:p w14:paraId="15BC1A17"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auto"/>
            <w:vAlign w:val="center"/>
          </w:tcPr>
          <w:p w14:paraId="6C41AC22"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BFBFBF" w:themeFill="background1" w:themeFillShade="BF"/>
            <w:vAlign w:val="center"/>
          </w:tcPr>
          <w:p w14:paraId="2E759501" w14:textId="77777777" w:rsidR="00C43801" w:rsidRPr="0068093F" w:rsidRDefault="00C43801" w:rsidP="00C43801">
            <w:pPr>
              <w:tabs>
                <w:tab w:val="left" w:pos="284"/>
              </w:tabs>
              <w:jc w:val="center"/>
              <w:rPr>
                <w:rFonts w:ascii="Calibri" w:hAnsi="Calibri" w:cs="Arial"/>
                <w:color w:val="000000"/>
              </w:rPr>
            </w:pPr>
          </w:p>
        </w:tc>
      </w:tr>
      <w:tr w:rsidR="00C43801" w:rsidRPr="001722B9" w14:paraId="3EAAADF2" w14:textId="77777777" w:rsidTr="00C43801">
        <w:trPr>
          <w:trHeight w:val="180"/>
        </w:trPr>
        <w:tc>
          <w:tcPr>
            <w:tcW w:w="8733" w:type="dxa"/>
          </w:tcPr>
          <w:p w14:paraId="506E6194" w14:textId="1663FE5B" w:rsidR="00C43801" w:rsidRPr="00130F40" w:rsidRDefault="00E968DD" w:rsidP="00C43801">
            <w:pPr>
              <w:tabs>
                <w:tab w:val="left" w:pos="284"/>
              </w:tabs>
              <w:jc w:val="both"/>
              <w:rPr>
                <w:rFonts w:ascii="Calibri" w:hAnsi="Calibri" w:cs="Arial"/>
                <w:sz w:val="16"/>
              </w:rPr>
            </w:pPr>
            <w:r>
              <w:rPr>
                <w:rFonts w:ascii="Calibri" w:hAnsi="Calibri" w:cs="Arial"/>
                <w:sz w:val="16"/>
              </w:rPr>
              <w:t>Autodiagnostic (annexe 3</w:t>
            </w:r>
            <w:r w:rsidR="00C43801" w:rsidRPr="00130F40">
              <w:rPr>
                <w:rFonts w:ascii="Calibri" w:hAnsi="Calibri" w:cs="Arial"/>
                <w:sz w:val="16"/>
              </w:rPr>
              <w:t xml:space="preserve"> du formulaire de demande d’aide) pour les exploitations dont les effluents ne nécessitent aucun ouvrage de stockage</w:t>
            </w:r>
          </w:p>
        </w:tc>
        <w:tc>
          <w:tcPr>
            <w:tcW w:w="711" w:type="dxa"/>
            <w:shd w:val="clear" w:color="auto" w:fill="FFFFFF"/>
            <w:vAlign w:val="center"/>
          </w:tcPr>
          <w:p w14:paraId="35A25D7B"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auto"/>
            <w:vAlign w:val="center"/>
          </w:tcPr>
          <w:p w14:paraId="30E9150C"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auto"/>
            <w:vAlign w:val="center"/>
          </w:tcPr>
          <w:p w14:paraId="78D92D45"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4A57B6C9" w14:textId="77777777" w:rsidTr="00C43801">
        <w:trPr>
          <w:trHeight w:val="101"/>
        </w:trPr>
        <w:tc>
          <w:tcPr>
            <w:tcW w:w="8733" w:type="dxa"/>
          </w:tcPr>
          <w:p w14:paraId="34DFFCC0" w14:textId="77777777" w:rsidR="00C43801" w:rsidRPr="00130F40" w:rsidRDefault="00C43801" w:rsidP="00C43801">
            <w:pPr>
              <w:tabs>
                <w:tab w:val="left" w:pos="284"/>
              </w:tabs>
              <w:jc w:val="both"/>
              <w:rPr>
                <w:rFonts w:ascii="Calibri" w:hAnsi="Calibri" w:cs="Arial"/>
                <w:b/>
                <w:sz w:val="16"/>
              </w:rPr>
            </w:pPr>
            <w:r w:rsidRPr="00130F40">
              <w:rPr>
                <w:rFonts w:ascii="Calibri" w:hAnsi="Calibri" w:cs="Arial"/>
                <w:b/>
                <w:sz w:val="16"/>
              </w:rPr>
              <w:t xml:space="preserve">Plan de situation de l’exploitation </w:t>
            </w:r>
          </w:p>
        </w:tc>
        <w:tc>
          <w:tcPr>
            <w:tcW w:w="711" w:type="dxa"/>
            <w:shd w:val="clear" w:color="auto" w:fill="FFFFFF"/>
            <w:vAlign w:val="center"/>
          </w:tcPr>
          <w:p w14:paraId="0FF01171"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07D9DEAA"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BFBFBF" w:themeFill="background1" w:themeFillShade="BF"/>
            <w:vAlign w:val="center"/>
          </w:tcPr>
          <w:p w14:paraId="4C3FE597" w14:textId="77777777" w:rsidR="00C43801" w:rsidRPr="0068093F" w:rsidRDefault="00C43801" w:rsidP="00C43801">
            <w:pPr>
              <w:tabs>
                <w:tab w:val="left" w:pos="284"/>
              </w:tabs>
              <w:jc w:val="center"/>
              <w:rPr>
                <w:rFonts w:ascii="Calibri" w:hAnsi="Calibri" w:cs="Arial"/>
                <w:color w:val="000000"/>
              </w:rPr>
            </w:pPr>
          </w:p>
        </w:tc>
      </w:tr>
      <w:tr w:rsidR="00C43801" w:rsidRPr="001722B9" w14:paraId="52B74EF2" w14:textId="77777777" w:rsidTr="00C43801">
        <w:trPr>
          <w:trHeight w:val="101"/>
        </w:trPr>
        <w:tc>
          <w:tcPr>
            <w:tcW w:w="8733" w:type="dxa"/>
          </w:tcPr>
          <w:p w14:paraId="220C0A33" w14:textId="77777777" w:rsidR="00C43801" w:rsidRPr="00130F40" w:rsidRDefault="00C43801" w:rsidP="00C43801">
            <w:pPr>
              <w:tabs>
                <w:tab w:val="left" w:pos="284"/>
              </w:tabs>
              <w:jc w:val="both"/>
              <w:rPr>
                <w:rFonts w:ascii="Calibri" w:hAnsi="Calibri" w:cs="Arial"/>
                <w:i/>
                <w:sz w:val="16"/>
              </w:rPr>
            </w:pPr>
            <w:r w:rsidRPr="00130F40">
              <w:rPr>
                <w:rFonts w:ascii="Calibri" w:hAnsi="Calibri" w:cs="Arial"/>
                <w:sz w:val="16"/>
              </w:rPr>
              <w:t xml:space="preserve">Attestation MSA précisant la régularité du règlement des cotisations sociales (pour les sociétés, cotisations de la société) </w:t>
            </w:r>
          </w:p>
        </w:tc>
        <w:tc>
          <w:tcPr>
            <w:tcW w:w="711" w:type="dxa"/>
            <w:shd w:val="clear" w:color="auto" w:fill="FFFFFF"/>
            <w:vAlign w:val="center"/>
          </w:tcPr>
          <w:p w14:paraId="42EFFD73"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0BDB0417"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BFBFBF" w:themeFill="background1" w:themeFillShade="BF"/>
            <w:vAlign w:val="center"/>
          </w:tcPr>
          <w:p w14:paraId="6C389BA1" w14:textId="77777777" w:rsidR="00C43801" w:rsidRPr="0068093F" w:rsidRDefault="00C43801" w:rsidP="00C43801">
            <w:pPr>
              <w:tabs>
                <w:tab w:val="left" w:pos="284"/>
              </w:tabs>
              <w:jc w:val="center"/>
              <w:rPr>
                <w:rFonts w:ascii="Calibri" w:hAnsi="Calibri" w:cs="Arial"/>
                <w:color w:val="000000"/>
              </w:rPr>
            </w:pPr>
          </w:p>
        </w:tc>
      </w:tr>
      <w:tr w:rsidR="00C43801" w:rsidRPr="001722B9" w14:paraId="7933D07D" w14:textId="77777777" w:rsidTr="00C43801">
        <w:trPr>
          <w:trHeight w:val="101"/>
        </w:trPr>
        <w:tc>
          <w:tcPr>
            <w:tcW w:w="8733" w:type="dxa"/>
          </w:tcPr>
          <w:p w14:paraId="5D5C83A3" w14:textId="77777777" w:rsidR="00C43801" w:rsidRPr="00130F40" w:rsidRDefault="00C43801" w:rsidP="00C43801">
            <w:pPr>
              <w:tabs>
                <w:tab w:val="left" w:pos="284"/>
              </w:tabs>
              <w:jc w:val="both"/>
              <w:rPr>
                <w:rFonts w:ascii="Calibri" w:hAnsi="Calibri" w:cs="Arial"/>
                <w:sz w:val="16"/>
              </w:rPr>
            </w:pPr>
            <w:r w:rsidRPr="00130F40">
              <w:rPr>
                <w:rFonts w:ascii="Calibri" w:hAnsi="Calibri" w:cs="Arial"/>
                <w:sz w:val="16"/>
              </w:rPr>
              <w:t>Attestation MSA précisant le statut d’exploitant agricole</w:t>
            </w:r>
          </w:p>
        </w:tc>
        <w:tc>
          <w:tcPr>
            <w:tcW w:w="711" w:type="dxa"/>
            <w:shd w:val="clear" w:color="auto" w:fill="FFFFFF"/>
            <w:vAlign w:val="center"/>
          </w:tcPr>
          <w:p w14:paraId="4132E95E"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592F9D3A"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tcBorders>
              <w:bottom w:val="single" w:sz="4" w:space="0" w:color="auto"/>
            </w:tcBorders>
            <w:shd w:val="clear" w:color="auto" w:fill="BFBFBF" w:themeFill="background1" w:themeFillShade="BF"/>
            <w:vAlign w:val="center"/>
          </w:tcPr>
          <w:p w14:paraId="12AFB15C" w14:textId="77777777" w:rsidR="00C43801" w:rsidRPr="00E370AC" w:rsidRDefault="00C43801" w:rsidP="00C43801">
            <w:pPr>
              <w:tabs>
                <w:tab w:val="left" w:pos="284"/>
              </w:tabs>
              <w:jc w:val="center"/>
              <w:rPr>
                <w:rFonts w:ascii="Calibri" w:hAnsi="Calibri" w:cs="Calibri"/>
              </w:rPr>
            </w:pPr>
          </w:p>
        </w:tc>
      </w:tr>
    </w:tbl>
    <w:p w14:paraId="0E7AEF42" w14:textId="77777777" w:rsidR="00983D99" w:rsidRDefault="00983D99"/>
    <w:tbl>
      <w:tblPr>
        <w:tblW w:w="10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991"/>
        <w:gridCol w:w="4340"/>
        <w:gridCol w:w="711"/>
        <w:gridCol w:w="728"/>
        <w:gridCol w:w="708"/>
      </w:tblGrid>
      <w:tr w:rsidR="00C43801" w:rsidRPr="001722B9" w14:paraId="77CE8884" w14:textId="77777777" w:rsidTr="00C43801">
        <w:trPr>
          <w:trHeight w:val="154"/>
        </w:trPr>
        <w:tc>
          <w:tcPr>
            <w:tcW w:w="4393" w:type="dxa"/>
            <w:gridSpan w:val="2"/>
            <w:tcBorders>
              <w:top w:val="nil"/>
              <w:left w:val="nil"/>
              <w:bottom w:val="nil"/>
              <w:right w:val="nil"/>
            </w:tcBorders>
          </w:tcPr>
          <w:p w14:paraId="226E9B21" w14:textId="77777777" w:rsidR="00C43801" w:rsidRPr="0068093F" w:rsidRDefault="00C43801" w:rsidP="00C43801">
            <w:pPr>
              <w:tabs>
                <w:tab w:val="left" w:pos="567"/>
              </w:tabs>
              <w:ind w:left="283"/>
              <w:jc w:val="both"/>
              <w:rPr>
                <w:rFonts w:ascii="Calibri" w:hAnsi="Calibri" w:cs="Arial"/>
                <w:color w:val="000000"/>
                <w:sz w:val="16"/>
              </w:rPr>
            </w:pPr>
          </w:p>
        </w:tc>
        <w:tc>
          <w:tcPr>
            <w:tcW w:w="4340" w:type="dxa"/>
            <w:tcBorders>
              <w:top w:val="nil"/>
              <w:left w:val="nil"/>
              <w:bottom w:val="nil"/>
              <w:right w:val="nil"/>
            </w:tcBorders>
            <w:shd w:val="clear" w:color="auto" w:fill="FFFFFF"/>
          </w:tcPr>
          <w:p w14:paraId="08420062" w14:textId="77777777" w:rsidR="00C43801" w:rsidRPr="0068093F" w:rsidRDefault="00C43801" w:rsidP="00C43801">
            <w:pPr>
              <w:tabs>
                <w:tab w:val="left" w:pos="567"/>
              </w:tabs>
              <w:ind w:left="360"/>
              <w:jc w:val="both"/>
              <w:rPr>
                <w:rFonts w:ascii="Calibri" w:hAnsi="Calibri" w:cs="Arial"/>
                <w:color w:val="000000"/>
              </w:rPr>
            </w:pPr>
          </w:p>
        </w:tc>
        <w:tc>
          <w:tcPr>
            <w:tcW w:w="711" w:type="dxa"/>
            <w:tcBorders>
              <w:top w:val="nil"/>
              <w:left w:val="nil"/>
              <w:bottom w:val="nil"/>
              <w:right w:val="nil"/>
            </w:tcBorders>
            <w:shd w:val="clear" w:color="auto" w:fill="FFFFFF"/>
          </w:tcPr>
          <w:p w14:paraId="67155656" w14:textId="77777777" w:rsidR="00C43801" w:rsidRPr="0068093F" w:rsidRDefault="00C43801" w:rsidP="00C43801">
            <w:pPr>
              <w:tabs>
                <w:tab w:val="left" w:pos="567"/>
              </w:tabs>
              <w:ind w:left="360"/>
              <w:jc w:val="both"/>
              <w:rPr>
                <w:rFonts w:ascii="Calibri" w:hAnsi="Calibri" w:cs="Arial"/>
                <w:color w:val="000000"/>
              </w:rPr>
            </w:pPr>
          </w:p>
        </w:tc>
        <w:tc>
          <w:tcPr>
            <w:tcW w:w="728" w:type="dxa"/>
            <w:tcBorders>
              <w:top w:val="nil"/>
              <w:left w:val="nil"/>
              <w:bottom w:val="nil"/>
              <w:right w:val="nil"/>
            </w:tcBorders>
            <w:shd w:val="clear" w:color="auto" w:fill="FFFFFF"/>
          </w:tcPr>
          <w:p w14:paraId="389E1DEC" w14:textId="77777777" w:rsidR="00C43801" w:rsidRPr="0068093F" w:rsidRDefault="00C43801" w:rsidP="00C43801">
            <w:pPr>
              <w:tabs>
                <w:tab w:val="left" w:pos="567"/>
              </w:tabs>
              <w:ind w:left="360"/>
              <w:jc w:val="both"/>
              <w:rPr>
                <w:rFonts w:ascii="Calibri" w:hAnsi="Calibri" w:cs="Arial"/>
                <w:color w:val="000000"/>
              </w:rPr>
            </w:pPr>
          </w:p>
        </w:tc>
        <w:tc>
          <w:tcPr>
            <w:tcW w:w="708" w:type="dxa"/>
            <w:tcBorders>
              <w:top w:val="nil"/>
              <w:left w:val="nil"/>
              <w:bottom w:val="nil"/>
              <w:right w:val="nil"/>
            </w:tcBorders>
            <w:shd w:val="clear" w:color="auto" w:fill="FFFFFF"/>
          </w:tcPr>
          <w:p w14:paraId="24EECA2B" w14:textId="77777777" w:rsidR="00C43801" w:rsidRPr="0068093F" w:rsidRDefault="00C43801" w:rsidP="00C43801">
            <w:pPr>
              <w:tabs>
                <w:tab w:val="left" w:pos="567"/>
              </w:tabs>
              <w:ind w:left="360"/>
              <w:jc w:val="both"/>
              <w:rPr>
                <w:rFonts w:ascii="Calibri" w:hAnsi="Calibri" w:cs="Arial"/>
                <w:color w:val="000000"/>
              </w:rPr>
            </w:pPr>
          </w:p>
        </w:tc>
      </w:tr>
      <w:tr w:rsidR="00C43801" w:rsidRPr="001722B9" w14:paraId="71EAA3FD" w14:textId="77777777" w:rsidTr="00C43801">
        <w:trPr>
          <w:trHeight w:val="224"/>
        </w:trPr>
        <w:tc>
          <w:tcPr>
            <w:tcW w:w="8733" w:type="dxa"/>
            <w:gridSpan w:val="3"/>
            <w:tcBorders>
              <w:top w:val="nil"/>
              <w:left w:val="nil"/>
              <w:right w:val="nil"/>
            </w:tcBorders>
            <w:shd w:val="clear" w:color="auto" w:fill="DDD9C3" w:themeFill="background2" w:themeFillShade="E6"/>
            <w:vAlign w:val="center"/>
          </w:tcPr>
          <w:p w14:paraId="4958394C" w14:textId="77777777" w:rsidR="00C43801" w:rsidRDefault="00C43801" w:rsidP="00C43801">
            <w:pPr>
              <w:tabs>
                <w:tab w:val="left" w:pos="567"/>
              </w:tabs>
              <w:rPr>
                <w:rFonts w:ascii="Calibri" w:hAnsi="Calibri" w:cs="Arial"/>
                <w:color w:val="000000"/>
              </w:rPr>
            </w:pPr>
            <w:r w:rsidRPr="002E3123">
              <w:rPr>
                <w:rFonts w:ascii="Calibri" w:hAnsi="Calibri" w:cs="Calibri"/>
                <w:szCs w:val="16"/>
                <w:u w:val="single"/>
              </w:rPr>
              <w:t>Pièces complémentaires, le cas échéant</w:t>
            </w:r>
          </w:p>
        </w:tc>
        <w:tc>
          <w:tcPr>
            <w:tcW w:w="711" w:type="dxa"/>
            <w:tcBorders>
              <w:top w:val="nil"/>
              <w:left w:val="nil"/>
              <w:right w:val="nil"/>
            </w:tcBorders>
            <w:shd w:val="clear" w:color="auto" w:fill="FFFFFF"/>
          </w:tcPr>
          <w:p w14:paraId="589AF080" w14:textId="77777777" w:rsidR="00C43801" w:rsidRDefault="00C43801" w:rsidP="00C43801">
            <w:pPr>
              <w:tabs>
                <w:tab w:val="left" w:pos="567"/>
              </w:tabs>
              <w:ind w:left="360"/>
              <w:jc w:val="both"/>
              <w:rPr>
                <w:rFonts w:ascii="Calibri" w:hAnsi="Calibri" w:cs="Arial"/>
                <w:color w:val="000000"/>
              </w:rPr>
            </w:pPr>
          </w:p>
          <w:p w14:paraId="4B093AD0" w14:textId="77777777" w:rsidR="00C43801" w:rsidRPr="002E3123" w:rsidRDefault="00C43801" w:rsidP="00C43801">
            <w:pPr>
              <w:tabs>
                <w:tab w:val="left" w:pos="567"/>
              </w:tabs>
              <w:ind w:left="360"/>
              <w:jc w:val="both"/>
              <w:rPr>
                <w:rFonts w:ascii="Calibri" w:hAnsi="Calibri" w:cs="Arial"/>
                <w:color w:val="000000"/>
                <w:sz w:val="8"/>
              </w:rPr>
            </w:pPr>
          </w:p>
        </w:tc>
        <w:tc>
          <w:tcPr>
            <w:tcW w:w="728" w:type="dxa"/>
            <w:tcBorders>
              <w:top w:val="nil"/>
              <w:left w:val="nil"/>
              <w:right w:val="nil"/>
            </w:tcBorders>
            <w:shd w:val="clear" w:color="auto" w:fill="FFFFFF"/>
          </w:tcPr>
          <w:p w14:paraId="3C220F03" w14:textId="77777777" w:rsidR="00C43801" w:rsidRPr="0068093F" w:rsidRDefault="00C43801" w:rsidP="00C43801">
            <w:pPr>
              <w:tabs>
                <w:tab w:val="left" w:pos="567"/>
              </w:tabs>
              <w:ind w:left="360"/>
              <w:jc w:val="both"/>
              <w:rPr>
                <w:rFonts w:ascii="Calibri" w:hAnsi="Calibri" w:cs="Arial"/>
                <w:color w:val="000000"/>
              </w:rPr>
            </w:pPr>
          </w:p>
        </w:tc>
        <w:tc>
          <w:tcPr>
            <w:tcW w:w="708" w:type="dxa"/>
            <w:tcBorders>
              <w:top w:val="nil"/>
              <w:left w:val="nil"/>
              <w:right w:val="nil"/>
            </w:tcBorders>
            <w:shd w:val="clear" w:color="auto" w:fill="FFFFFF"/>
          </w:tcPr>
          <w:p w14:paraId="01A6AA94" w14:textId="77777777" w:rsidR="00C43801" w:rsidRPr="0068093F" w:rsidRDefault="00C43801" w:rsidP="00C43801">
            <w:pPr>
              <w:tabs>
                <w:tab w:val="left" w:pos="567"/>
              </w:tabs>
              <w:ind w:left="360"/>
              <w:jc w:val="both"/>
              <w:rPr>
                <w:rFonts w:ascii="Calibri" w:hAnsi="Calibri" w:cs="Arial"/>
                <w:color w:val="000000"/>
              </w:rPr>
            </w:pPr>
          </w:p>
        </w:tc>
      </w:tr>
      <w:tr w:rsidR="00C43801" w:rsidRPr="001722B9" w14:paraId="11F9FE14" w14:textId="77777777" w:rsidTr="00C43801">
        <w:trPr>
          <w:trHeight w:val="442"/>
        </w:trPr>
        <w:tc>
          <w:tcPr>
            <w:tcW w:w="3402" w:type="dxa"/>
            <w:vAlign w:val="center"/>
          </w:tcPr>
          <w:p w14:paraId="51A211E7" w14:textId="77777777" w:rsidR="00C43801" w:rsidRPr="006E4CA9" w:rsidRDefault="00C43801" w:rsidP="00C43801">
            <w:pPr>
              <w:tabs>
                <w:tab w:val="left" w:pos="284"/>
              </w:tabs>
              <w:jc w:val="both"/>
              <w:rPr>
                <w:rFonts w:ascii="Calibri" w:hAnsi="Calibri" w:cs="Arial"/>
                <w:b/>
                <w:sz w:val="16"/>
              </w:rPr>
            </w:pPr>
            <w:r>
              <w:rPr>
                <w:rFonts w:ascii="Calibri" w:hAnsi="Calibri" w:cs="Arial"/>
                <w:b/>
                <w:sz w:val="16"/>
              </w:rPr>
              <w:t>Pour les NI</w:t>
            </w:r>
          </w:p>
        </w:tc>
        <w:tc>
          <w:tcPr>
            <w:tcW w:w="5331" w:type="dxa"/>
            <w:gridSpan w:val="2"/>
          </w:tcPr>
          <w:p w14:paraId="5195AD00" w14:textId="77777777" w:rsidR="00C43801" w:rsidRPr="00CD7818" w:rsidRDefault="00C43801" w:rsidP="00C43801">
            <w:pPr>
              <w:tabs>
                <w:tab w:val="left" w:pos="284"/>
              </w:tabs>
              <w:jc w:val="both"/>
              <w:rPr>
                <w:rFonts w:ascii="Calibri" w:hAnsi="Calibri" w:cs="Arial"/>
                <w:i/>
                <w:color w:val="000000"/>
                <w:sz w:val="16"/>
              </w:rPr>
            </w:pPr>
            <w:r w:rsidRPr="00CD7818">
              <w:rPr>
                <w:rFonts w:ascii="Calibri" w:hAnsi="Calibri" w:cs="Arial"/>
                <w:color w:val="000000"/>
                <w:sz w:val="16"/>
              </w:rPr>
              <w:t>Attestation MSA précisant la régularité du règlement des cotisations sociales (pour les sociétés, cotisations de la société) et le statut d’exploitant agricole</w:t>
            </w:r>
            <w:r>
              <w:rPr>
                <w:rFonts w:ascii="Calibri" w:hAnsi="Calibri" w:cs="Arial"/>
                <w:color w:val="000000"/>
                <w:sz w:val="16"/>
              </w:rPr>
              <w:t xml:space="preserve"> et </w:t>
            </w:r>
            <w:r w:rsidRPr="00CD7818">
              <w:rPr>
                <w:rFonts w:ascii="Calibri" w:hAnsi="Calibri" w:cs="Arial"/>
                <w:color w:val="000000"/>
                <w:sz w:val="16"/>
              </w:rPr>
              <w:t xml:space="preserve">comportant la première date d'inscription auprès de la MSA </w:t>
            </w:r>
            <w:r>
              <w:rPr>
                <w:rFonts w:ascii="Calibri" w:hAnsi="Calibri" w:cs="Arial"/>
                <w:color w:val="000000"/>
                <w:sz w:val="16"/>
              </w:rPr>
              <w:t>en tant que chef d’exploitation</w:t>
            </w:r>
            <w:r w:rsidRPr="00CD7818">
              <w:rPr>
                <w:rFonts w:ascii="Calibri" w:hAnsi="Calibri" w:cs="Arial"/>
                <w:color w:val="000000"/>
                <w:sz w:val="16"/>
              </w:rPr>
              <w:t>.</w:t>
            </w:r>
            <w:r w:rsidRPr="00CD7818">
              <w:rPr>
                <w:rFonts w:ascii="Calibri" w:hAnsi="Calibri" w:cs="Arial"/>
                <w:i/>
                <w:color w:val="000000"/>
                <w:sz w:val="16"/>
              </w:rPr>
              <w:t xml:space="preserve"> </w:t>
            </w:r>
          </w:p>
          <w:p w14:paraId="761AA9EB" w14:textId="77777777" w:rsidR="00C43801" w:rsidRPr="00CD7818" w:rsidRDefault="00C43801" w:rsidP="00C43801">
            <w:pPr>
              <w:tabs>
                <w:tab w:val="left" w:pos="284"/>
              </w:tabs>
              <w:jc w:val="both"/>
              <w:rPr>
                <w:rFonts w:ascii="Calibri" w:hAnsi="Calibri" w:cs="Arial"/>
                <w:sz w:val="16"/>
              </w:rPr>
            </w:pPr>
            <w:r w:rsidRPr="006C6569">
              <w:rPr>
                <w:rFonts w:ascii="Calibri" w:hAnsi="Calibri" w:cs="Arial"/>
                <w:i/>
                <w:color w:val="FF0000"/>
                <w:sz w:val="16"/>
              </w:rPr>
              <w:t>Exploitant en cours d’installation : l’attestation MSA est à fournir au plus tard au moment de la première demande de paiement.</w:t>
            </w:r>
            <w:r w:rsidRPr="005E2D18">
              <w:rPr>
                <w:rFonts w:ascii="Arial" w:hAnsi="Arial" w:cs="Arial"/>
                <w:bCs/>
                <w:color w:val="FF0000"/>
              </w:rPr>
              <w:t xml:space="preserve"> </w:t>
            </w:r>
          </w:p>
        </w:tc>
        <w:tc>
          <w:tcPr>
            <w:tcW w:w="711" w:type="dxa"/>
            <w:shd w:val="clear" w:color="auto" w:fill="auto"/>
            <w:vAlign w:val="center"/>
          </w:tcPr>
          <w:p w14:paraId="77F5A32A"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auto"/>
            <w:vAlign w:val="center"/>
          </w:tcPr>
          <w:p w14:paraId="258179C5"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auto"/>
            <w:vAlign w:val="center"/>
          </w:tcPr>
          <w:p w14:paraId="7329499D"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35B39F30" w14:textId="77777777" w:rsidTr="00C43801">
        <w:trPr>
          <w:trHeight w:val="442"/>
        </w:trPr>
        <w:tc>
          <w:tcPr>
            <w:tcW w:w="3402" w:type="dxa"/>
            <w:vMerge w:val="restart"/>
            <w:vAlign w:val="center"/>
          </w:tcPr>
          <w:p w14:paraId="3E950A6D" w14:textId="77777777" w:rsidR="00C43801" w:rsidRPr="006E4CA9" w:rsidRDefault="00C43801" w:rsidP="00C43801">
            <w:pPr>
              <w:tabs>
                <w:tab w:val="left" w:pos="284"/>
              </w:tabs>
              <w:jc w:val="both"/>
              <w:rPr>
                <w:rFonts w:ascii="Calibri" w:hAnsi="Calibri" w:cs="Arial"/>
                <w:b/>
                <w:color w:val="000000"/>
                <w:sz w:val="16"/>
              </w:rPr>
            </w:pPr>
            <w:r w:rsidRPr="006E4CA9">
              <w:rPr>
                <w:rFonts w:ascii="Calibri" w:hAnsi="Calibri" w:cs="Arial"/>
                <w:b/>
                <w:sz w:val="16"/>
              </w:rPr>
              <w:t xml:space="preserve">Pour les </w:t>
            </w:r>
            <w:r>
              <w:rPr>
                <w:rFonts w:ascii="Calibri" w:hAnsi="Calibri" w:cs="Arial"/>
                <w:b/>
                <w:sz w:val="16"/>
              </w:rPr>
              <w:t>JA</w:t>
            </w:r>
            <w:r w:rsidRPr="006E4CA9">
              <w:rPr>
                <w:rFonts w:ascii="Calibri" w:hAnsi="Calibri" w:cs="Arial"/>
                <w:b/>
                <w:sz w:val="16"/>
              </w:rPr>
              <w:t> </w:t>
            </w:r>
          </w:p>
        </w:tc>
        <w:tc>
          <w:tcPr>
            <w:tcW w:w="5331" w:type="dxa"/>
            <w:gridSpan w:val="2"/>
            <w:vMerge w:val="restart"/>
          </w:tcPr>
          <w:p w14:paraId="76BDC42C" w14:textId="77777777" w:rsidR="00C43801" w:rsidRDefault="00C43801" w:rsidP="00C43801">
            <w:pPr>
              <w:tabs>
                <w:tab w:val="left" w:pos="284"/>
              </w:tabs>
              <w:jc w:val="both"/>
              <w:rPr>
                <w:rFonts w:ascii="Calibri" w:hAnsi="Calibri" w:cs="Arial"/>
                <w:color w:val="000000"/>
                <w:sz w:val="16"/>
              </w:rPr>
            </w:pPr>
            <w:r w:rsidRPr="00CD7818">
              <w:rPr>
                <w:rFonts w:ascii="Calibri" w:hAnsi="Calibri" w:cs="Arial"/>
                <w:color w:val="000000"/>
                <w:sz w:val="16"/>
              </w:rPr>
              <w:t xml:space="preserve">- Attestation MSA précisant la régularité du règlement des cotisations sociales (pour les sociétés, cotisations de la société) et </w:t>
            </w:r>
            <w:r>
              <w:rPr>
                <w:rFonts w:ascii="Calibri" w:hAnsi="Calibri" w:cs="Arial"/>
                <w:color w:val="000000"/>
                <w:sz w:val="16"/>
              </w:rPr>
              <w:t xml:space="preserve">le statut d’exploitant agricole et </w:t>
            </w:r>
            <w:r w:rsidRPr="00CD7818">
              <w:rPr>
                <w:rFonts w:ascii="Calibri" w:hAnsi="Calibri" w:cs="Arial"/>
                <w:color w:val="000000"/>
                <w:sz w:val="16"/>
              </w:rPr>
              <w:t xml:space="preserve">comportant la première date d'inscription auprès de la MSA en tant que chef d’exploitation. </w:t>
            </w:r>
          </w:p>
          <w:p w14:paraId="691BBE3F" w14:textId="77777777" w:rsidR="00C43801" w:rsidRPr="006C6569" w:rsidDel="007D292A" w:rsidRDefault="00C43801" w:rsidP="00C43801">
            <w:pPr>
              <w:tabs>
                <w:tab w:val="left" w:pos="284"/>
              </w:tabs>
              <w:jc w:val="both"/>
              <w:rPr>
                <w:del w:id="10" w:author="Nadia Bigre" w:date="2018-01-12T15:24:00Z"/>
                <w:rFonts w:ascii="Calibri" w:hAnsi="Calibri" w:cs="Arial"/>
                <w:color w:val="FF0000"/>
                <w:sz w:val="16"/>
              </w:rPr>
            </w:pPr>
            <w:r w:rsidRPr="006C6569">
              <w:rPr>
                <w:rFonts w:ascii="Calibri" w:hAnsi="Calibri" w:cs="Arial"/>
                <w:i/>
                <w:color w:val="FF0000"/>
                <w:sz w:val="16"/>
              </w:rPr>
              <w:t>Exploitant en cours d’installation : l’attestation MSA est à fournir au plus tard au moment de la première demande de paiement.</w:t>
            </w:r>
            <w:r w:rsidRPr="005E2D18">
              <w:rPr>
                <w:rFonts w:ascii="Arial" w:hAnsi="Arial" w:cs="Arial"/>
                <w:bCs/>
                <w:color w:val="FF0000"/>
              </w:rPr>
              <w:t xml:space="preserve"> </w:t>
            </w:r>
          </w:p>
          <w:p w14:paraId="685E773D" w14:textId="77777777" w:rsidR="00C43801" w:rsidRPr="00CD7818" w:rsidRDefault="00C43801" w:rsidP="00C43801">
            <w:pPr>
              <w:tabs>
                <w:tab w:val="left" w:pos="284"/>
              </w:tabs>
              <w:jc w:val="both"/>
              <w:rPr>
                <w:rFonts w:ascii="Calibri" w:hAnsi="Calibri" w:cs="Arial"/>
                <w:color w:val="000000"/>
                <w:sz w:val="16"/>
              </w:rPr>
            </w:pPr>
            <w:r w:rsidRPr="00CD7818">
              <w:rPr>
                <w:rFonts w:ascii="Calibri" w:hAnsi="Calibri" w:cs="Arial"/>
                <w:color w:val="000000"/>
                <w:sz w:val="16"/>
              </w:rPr>
              <w:t>OU</w:t>
            </w:r>
          </w:p>
          <w:p w14:paraId="0B113EC6" w14:textId="77777777" w:rsidR="00C43801" w:rsidRPr="00CD7818" w:rsidRDefault="00C43801" w:rsidP="00C43801">
            <w:pPr>
              <w:tabs>
                <w:tab w:val="left" w:pos="284"/>
              </w:tabs>
              <w:jc w:val="both"/>
              <w:rPr>
                <w:rFonts w:ascii="Calibri" w:hAnsi="Calibri" w:cs="Arial"/>
                <w:sz w:val="16"/>
              </w:rPr>
            </w:pPr>
            <w:r w:rsidRPr="00CD7818">
              <w:rPr>
                <w:rFonts w:ascii="Calibri" w:hAnsi="Calibri" w:cs="Arial"/>
                <w:color w:val="000000"/>
                <w:sz w:val="16"/>
              </w:rPr>
              <w:t xml:space="preserve">- </w:t>
            </w:r>
            <w:r w:rsidRPr="00CD7818">
              <w:rPr>
                <w:rFonts w:ascii="Calibri" w:hAnsi="Calibri" w:cs="Arial"/>
                <w:sz w:val="16"/>
              </w:rPr>
              <w:t>Avis favorable de la CDOA (pièce détenue par l’administration). Cette pièce est obligatoire si le projet concerne des investissements sur les ouvrages de stockage des effluents.</w:t>
            </w:r>
            <w:r>
              <w:rPr>
                <w:rFonts w:ascii="Calibri" w:hAnsi="Calibri" w:cs="Arial"/>
                <w:sz w:val="16"/>
              </w:rPr>
              <w:t xml:space="preserve"> </w:t>
            </w:r>
            <w:r w:rsidRPr="00CD7818">
              <w:rPr>
                <w:rFonts w:ascii="Calibri" w:hAnsi="Calibri" w:cs="Arial"/>
                <w:i/>
                <w:sz w:val="16"/>
              </w:rPr>
              <w:t xml:space="preserve">Cette </w:t>
            </w:r>
            <w:r>
              <w:rPr>
                <w:rFonts w:ascii="Calibri" w:hAnsi="Calibri" w:cs="Arial"/>
                <w:i/>
                <w:sz w:val="16"/>
              </w:rPr>
              <w:t xml:space="preserve">pièce </w:t>
            </w:r>
            <w:r w:rsidRPr="00CD7818">
              <w:rPr>
                <w:rFonts w:ascii="Calibri" w:hAnsi="Calibri" w:cs="Arial"/>
                <w:i/>
                <w:sz w:val="16"/>
              </w:rPr>
              <w:t xml:space="preserve">peut être fournie au plus </w:t>
            </w:r>
            <w:r>
              <w:rPr>
                <w:rFonts w:ascii="Calibri" w:hAnsi="Calibri" w:cs="Arial"/>
                <w:i/>
                <w:sz w:val="16"/>
              </w:rPr>
              <w:t xml:space="preserve">tard </w:t>
            </w:r>
            <w:r w:rsidRPr="00CD7818">
              <w:rPr>
                <w:rFonts w:ascii="Calibri" w:hAnsi="Calibri" w:cs="Arial"/>
                <w:i/>
                <w:sz w:val="16"/>
              </w:rPr>
              <w:t>au moment de l’ICP.</w:t>
            </w:r>
          </w:p>
        </w:tc>
        <w:tc>
          <w:tcPr>
            <w:tcW w:w="711" w:type="dxa"/>
            <w:shd w:val="clear" w:color="auto" w:fill="auto"/>
            <w:vAlign w:val="center"/>
          </w:tcPr>
          <w:p w14:paraId="2FA1DCB7"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auto"/>
            <w:vAlign w:val="center"/>
          </w:tcPr>
          <w:p w14:paraId="6F9D2774"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auto"/>
            <w:vAlign w:val="center"/>
          </w:tcPr>
          <w:p w14:paraId="7AFF7836"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25BB745F" w14:textId="77777777" w:rsidTr="00C43801">
        <w:trPr>
          <w:trHeight w:val="441"/>
        </w:trPr>
        <w:tc>
          <w:tcPr>
            <w:tcW w:w="3402" w:type="dxa"/>
            <w:vMerge/>
            <w:vAlign w:val="center"/>
          </w:tcPr>
          <w:p w14:paraId="46EEB9BF" w14:textId="77777777" w:rsidR="00C43801" w:rsidRPr="006E4CA9" w:rsidRDefault="00C43801" w:rsidP="00C43801">
            <w:pPr>
              <w:tabs>
                <w:tab w:val="left" w:pos="284"/>
              </w:tabs>
              <w:jc w:val="both"/>
              <w:rPr>
                <w:rFonts w:ascii="Calibri" w:hAnsi="Calibri" w:cs="Arial"/>
                <w:b/>
                <w:sz w:val="16"/>
              </w:rPr>
            </w:pPr>
          </w:p>
        </w:tc>
        <w:tc>
          <w:tcPr>
            <w:tcW w:w="5331" w:type="dxa"/>
            <w:gridSpan w:val="2"/>
            <w:vMerge/>
          </w:tcPr>
          <w:p w14:paraId="4F58AEE6" w14:textId="77777777" w:rsidR="00C43801" w:rsidRPr="001D32D3" w:rsidRDefault="00C43801" w:rsidP="00C43801">
            <w:pPr>
              <w:tabs>
                <w:tab w:val="left" w:pos="284"/>
              </w:tabs>
              <w:jc w:val="both"/>
              <w:rPr>
                <w:rFonts w:ascii="Calibri" w:hAnsi="Calibri" w:cs="Arial"/>
                <w:sz w:val="16"/>
              </w:rPr>
            </w:pPr>
          </w:p>
        </w:tc>
        <w:tc>
          <w:tcPr>
            <w:tcW w:w="711" w:type="dxa"/>
            <w:shd w:val="clear" w:color="auto" w:fill="BFBFBF" w:themeFill="background1" w:themeFillShade="BF"/>
            <w:vAlign w:val="center"/>
          </w:tcPr>
          <w:p w14:paraId="183A9795" w14:textId="77777777" w:rsidR="00C43801" w:rsidRPr="00E370AC" w:rsidRDefault="00C43801" w:rsidP="00C43801">
            <w:pPr>
              <w:tabs>
                <w:tab w:val="left" w:pos="284"/>
              </w:tabs>
              <w:jc w:val="center"/>
              <w:rPr>
                <w:rFonts w:ascii="Calibri" w:hAnsi="Calibri" w:cs="Calibri"/>
              </w:rPr>
            </w:pPr>
          </w:p>
        </w:tc>
        <w:tc>
          <w:tcPr>
            <w:tcW w:w="728" w:type="dxa"/>
            <w:shd w:val="clear" w:color="auto" w:fill="BFBFBF" w:themeFill="background1" w:themeFillShade="BF"/>
            <w:vAlign w:val="center"/>
          </w:tcPr>
          <w:p w14:paraId="1AD5E36E" w14:textId="77777777" w:rsidR="00C43801" w:rsidRPr="00E370AC" w:rsidRDefault="00C43801" w:rsidP="00C43801">
            <w:pPr>
              <w:tabs>
                <w:tab w:val="left" w:pos="284"/>
              </w:tabs>
              <w:jc w:val="center"/>
              <w:rPr>
                <w:rFonts w:ascii="Calibri" w:hAnsi="Calibri" w:cs="Calibri"/>
              </w:rPr>
            </w:pPr>
          </w:p>
        </w:tc>
        <w:tc>
          <w:tcPr>
            <w:tcW w:w="708" w:type="dxa"/>
            <w:shd w:val="clear" w:color="auto" w:fill="BFBFBF" w:themeFill="background1" w:themeFillShade="BF"/>
            <w:vAlign w:val="center"/>
          </w:tcPr>
          <w:p w14:paraId="1A82C48F" w14:textId="77777777" w:rsidR="00C43801" w:rsidRPr="00E370AC" w:rsidRDefault="00C43801" w:rsidP="00C43801">
            <w:pPr>
              <w:tabs>
                <w:tab w:val="left" w:pos="284"/>
              </w:tabs>
              <w:jc w:val="center"/>
              <w:rPr>
                <w:rFonts w:ascii="Calibri" w:hAnsi="Calibri" w:cs="Calibri"/>
              </w:rPr>
            </w:pPr>
          </w:p>
        </w:tc>
      </w:tr>
      <w:tr w:rsidR="00C43801" w:rsidRPr="001722B9" w14:paraId="68960746" w14:textId="77777777" w:rsidTr="00C43801">
        <w:trPr>
          <w:trHeight w:val="107"/>
        </w:trPr>
        <w:tc>
          <w:tcPr>
            <w:tcW w:w="8733" w:type="dxa"/>
            <w:gridSpan w:val="3"/>
            <w:vAlign w:val="center"/>
          </w:tcPr>
          <w:p w14:paraId="236C32DC" w14:textId="77777777" w:rsidR="00C43801" w:rsidRDefault="00C43801" w:rsidP="00C43801">
            <w:pPr>
              <w:tabs>
                <w:tab w:val="left" w:pos="284"/>
              </w:tabs>
              <w:jc w:val="both"/>
              <w:rPr>
                <w:rFonts w:ascii="Calibri" w:hAnsi="Calibri" w:cs="Arial"/>
                <w:color w:val="000000"/>
                <w:sz w:val="16"/>
              </w:rPr>
            </w:pPr>
            <w:r w:rsidRPr="002E3123">
              <w:rPr>
                <w:rFonts w:ascii="Calibri" w:hAnsi="Calibri" w:cs="Arial"/>
                <w:color w:val="000000"/>
                <w:sz w:val="16"/>
              </w:rPr>
              <w:t>Arrêté de permis de construire ou déclaration de travaux</w:t>
            </w:r>
            <w:r>
              <w:rPr>
                <w:rFonts w:ascii="Calibri" w:hAnsi="Calibri" w:cs="Arial"/>
                <w:color w:val="000000"/>
                <w:sz w:val="16"/>
              </w:rPr>
              <w:t xml:space="preserve"> </w:t>
            </w:r>
            <w:r w:rsidRPr="00FA63B9">
              <w:rPr>
                <w:rFonts w:ascii="Calibri" w:hAnsi="Calibri" w:cs="Arial"/>
                <w:i/>
                <w:color w:val="000000"/>
                <w:sz w:val="16"/>
              </w:rPr>
              <w:t>(le récépissé de dépôt de permis de construire n’est pas suffisant)</w:t>
            </w:r>
            <w:r>
              <w:rPr>
                <w:rFonts w:ascii="Calibri" w:hAnsi="Calibri" w:cs="Arial"/>
                <w:color w:val="000000"/>
                <w:sz w:val="16"/>
              </w:rPr>
              <w:t>.</w:t>
            </w:r>
          </w:p>
        </w:tc>
        <w:tc>
          <w:tcPr>
            <w:tcW w:w="711" w:type="dxa"/>
            <w:shd w:val="clear" w:color="auto" w:fill="FFFFFF"/>
            <w:vAlign w:val="center"/>
          </w:tcPr>
          <w:p w14:paraId="08E7ED4E"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44877279"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1B3F5B15"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0A1E6329" w14:textId="77777777" w:rsidTr="00C43801">
        <w:trPr>
          <w:trHeight w:val="107"/>
        </w:trPr>
        <w:tc>
          <w:tcPr>
            <w:tcW w:w="8733" w:type="dxa"/>
            <w:gridSpan w:val="3"/>
            <w:vAlign w:val="center"/>
          </w:tcPr>
          <w:p w14:paraId="5EA1EFAE" w14:textId="77777777" w:rsidR="00C43801" w:rsidRPr="002E3123" w:rsidRDefault="00C43801" w:rsidP="00C43801">
            <w:pPr>
              <w:tabs>
                <w:tab w:val="left" w:pos="284"/>
              </w:tabs>
              <w:jc w:val="both"/>
              <w:rPr>
                <w:rFonts w:ascii="Calibri" w:hAnsi="Calibri" w:cs="Arial"/>
                <w:color w:val="000000"/>
                <w:sz w:val="16"/>
              </w:rPr>
            </w:pPr>
            <w:r w:rsidRPr="00F11B35">
              <w:rPr>
                <w:rFonts w:ascii="Calibri" w:hAnsi="Calibri" w:cs="Arial"/>
                <w:sz w:val="16"/>
              </w:rPr>
              <w:t xml:space="preserve">Déclaration de travaux (si le permis de construire n’est pas requis) </w:t>
            </w:r>
          </w:p>
        </w:tc>
        <w:tc>
          <w:tcPr>
            <w:tcW w:w="711" w:type="dxa"/>
            <w:shd w:val="clear" w:color="auto" w:fill="FFFFFF"/>
            <w:vAlign w:val="center"/>
          </w:tcPr>
          <w:p w14:paraId="0574CB98"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6CB3307A"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3157A33F"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26500460" w14:textId="77777777" w:rsidTr="00C43801">
        <w:trPr>
          <w:trHeight w:val="107"/>
        </w:trPr>
        <w:tc>
          <w:tcPr>
            <w:tcW w:w="8733" w:type="dxa"/>
            <w:gridSpan w:val="3"/>
            <w:vAlign w:val="center"/>
          </w:tcPr>
          <w:p w14:paraId="4ACEC302" w14:textId="77777777" w:rsidR="00C43801" w:rsidRPr="00410E6D" w:rsidRDefault="00C43801" w:rsidP="00C43801">
            <w:pPr>
              <w:tabs>
                <w:tab w:val="left" w:pos="284"/>
              </w:tabs>
              <w:jc w:val="both"/>
              <w:rPr>
                <w:rFonts w:ascii="Calibri" w:hAnsi="Calibri" w:cs="Arial"/>
                <w:sz w:val="16"/>
              </w:rPr>
            </w:pPr>
            <w:r w:rsidRPr="00410E6D">
              <w:rPr>
                <w:rFonts w:ascii="Calibri" w:hAnsi="Calibri" w:cs="Arial"/>
                <w:sz w:val="16"/>
              </w:rPr>
              <w:t xml:space="preserve">Plan de masse de l’exploitation </w:t>
            </w:r>
            <w:r w:rsidRPr="00410E6D">
              <w:rPr>
                <w:rFonts w:ascii="Calibri" w:hAnsi="Calibri" w:cs="Arial"/>
                <w:b/>
                <w:sz w:val="16"/>
              </w:rPr>
              <w:t>avec indication des destinations des bâtiments</w:t>
            </w:r>
            <w:r w:rsidRPr="00410E6D">
              <w:rPr>
                <w:rFonts w:ascii="Calibri" w:hAnsi="Calibri" w:cs="Arial"/>
                <w:sz w:val="16"/>
              </w:rPr>
              <w:t xml:space="preserve"> </w:t>
            </w:r>
          </w:p>
        </w:tc>
        <w:tc>
          <w:tcPr>
            <w:tcW w:w="711" w:type="dxa"/>
            <w:shd w:val="clear" w:color="auto" w:fill="FFFFFF"/>
            <w:vAlign w:val="center"/>
          </w:tcPr>
          <w:p w14:paraId="791BF685"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40CD4181"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1D56CF00"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7AE4339E" w14:textId="77777777" w:rsidTr="00C43801">
        <w:trPr>
          <w:trHeight w:val="107"/>
        </w:trPr>
        <w:tc>
          <w:tcPr>
            <w:tcW w:w="8733" w:type="dxa"/>
            <w:gridSpan w:val="3"/>
            <w:vAlign w:val="center"/>
          </w:tcPr>
          <w:p w14:paraId="66C49464" w14:textId="77777777" w:rsidR="00C43801" w:rsidRPr="00410E6D" w:rsidRDefault="00C43801" w:rsidP="00C43801">
            <w:pPr>
              <w:tabs>
                <w:tab w:val="left" w:pos="284"/>
              </w:tabs>
              <w:jc w:val="both"/>
              <w:rPr>
                <w:rFonts w:ascii="Calibri" w:hAnsi="Calibri" w:cs="Arial"/>
                <w:sz w:val="16"/>
              </w:rPr>
            </w:pPr>
            <w:r w:rsidRPr="00410E6D">
              <w:rPr>
                <w:rFonts w:ascii="Calibri" w:hAnsi="Calibri" w:cs="Arial"/>
                <w:sz w:val="16"/>
              </w:rPr>
              <w:t xml:space="preserve">Plan des aménagements intérieurs avant travaux et après travaux, des bâtiments concernés dans le cadre d’un projet de rénovation, d’agrandissement ou de construction de bâtiment </w:t>
            </w:r>
            <w:r w:rsidRPr="00410E6D">
              <w:rPr>
                <w:rFonts w:ascii="Calibri" w:hAnsi="Calibri" w:cs="Arial"/>
                <w:b/>
                <w:sz w:val="16"/>
              </w:rPr>
              <w:t>avec indication des cotes intérieur</w:t>
            </w:r>
            <w:r>
              <w:rPr>
                <w:rFonts w:ascii="Calibri" w:hAnsi="Calibri" w:cs="Arial"/>
                <w:b/>
                <w:sz w:val="16"/>
              </w:rPr>
              <w:t>e</w:t>
            </w:r>
            <w:r w:rsidRPr="00410E6D">
              <w:rPr>
                <w:rFonts w:ascii="Calibri" w:hAnsi="Calibri" w:cs="Arial"/>
                <w:b/>
                <w:sz w:val="16"/>
              </w:rPr>
              <w:t xml:space="preserve">s et destination des bâtiments </w:t>
            </w:r>
          </w:p>
        </w:tc>
        <w:tc>
          <w:tcPr>
            <w:tcW w:w="711" w:type="dxa"/>
            <w:shd w:val="clear" w:color="auto" w:fill="FFFFFF"/>
            <w:vAlign w:val="center"/>
          </w:tcPr>
          <w:p w14:paraId="1E7D9F0A"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544B0CE3"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5E3A3A87"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6F70E25A" w14:textId="77777777" w:rsidTr="00C43801">
        <w:trPr>
          <w:trHeight w:val="107"/>
        </w:trPr>
        <w:tc>
          <w:tcPr>
            <w:tcW w:w="3402" w:type="dxa"/>
          </w:tcPr>
          <w:p w14:paraId="1F9D27CA" w14:textId="77777777" w:rsidR="00C43801" w:rsidRPr="00AE2F4D" w:rsidRDefault="00C43801" w:rsidP="00C43801">
            <w:pPr>
              <w:tabs>
                <w:tab w:val="left" w:pos="284"/>
              </w:tabs>
              <w:rPr>
                <w:rFonts w:ascii="Calibri" w:hAnsi="Calibri" w:cs="Arial"/>
                <w:color w:val="000000"/>
                <w:sz w:val="16"/>
                <w:highlight w:val="yellow"/>
              </w:rPr>
            </w:pPr>
            <w:r w:rsidRPr="00F116CC">
              <w:rPr>
                <w:rFonts w:ascii="Calibri" w:hAnsi="Calibri" w:cs="Arial"/>
                <w:color w:val="000000"/>
                <w:sz w:val="16"/>
              </w:rPr>
              <w:t>Personne physique</w:t>
            </w:r>
          </w:p>
        </w:tc>
        <w:tc>
          <w:tcPr>
            <w:tcW w:w="5331" w:type="dxa"/>
            <w:gridSpan w:val="2"/>
            <w:shd w:val="clear" w:color="auto" w:fill="FFFFFF"/>
          </w:tcPr>
          <w:p w14:paraId="6B0C3FBB" w14:textId="77777777" w:rsidR="00C43801" w:rsidRPr="001D32D3" w:rsidRDefault="00C43801" w:rsidP="00C43801">
            <w:pPr>
              <w:tabs>
                <w:tab w:val="left" w:pos="284"/>
              </w:tabs>
              <w:jc w:val="both"/>
              <w:rPr>
                <w:rFonts w:ascii="Calibri" w:hAnsi="Calibri" w:cs="Arial"/>
                <w:color w:val="000000"/>
                <w:sz w:val="16"/>
              </w:rPr>
            </w:pPr>
            <w:r>
              <w:rPr>
                <w:rFonts w:ascii="Calibri" w:hAnsi="Calibri" w:cs="Arial"/>
                <w:color w:val="000000"/>
                <w:sz w:val="16"/>
              </w:rPr>
              <w:t>Pièce d’identité en cours de validité  (Passeport, Carte Nationale d’Identité)</w:t>
            </w:r>
          </w:p>
        </w:tc>
        <w:tc>
          <w:tcPr>
            <w:tcW w:w="711" w:type="dxa"/>
            <w:shd w:val="clear" w:color="auto" w:fill="FFFFFF"/>
            <w:vAlign w:val="center"/>
          </w:tcPr>
          <w:p w14:paraId="4FF5D07C"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244C0016"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12AC1A12"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009EF5F5" w14:textId="77777777" w:rsidTr="00C43801">
        <w:trPr>
          <w:trHeight w:val="107"/>
        </w:trPr>
        <w:tc>
          <w:tcPr>
            <w:tcW w:w="3402" w:type="dxa"/>
            <w:vAlign w:val="center"/>
          </w:tcPr>
          <w:p w14:paraId="58A89147" w14:textId="77777777" w:rsidR="00C43801" w:rsidRPr="001D32D3" w:rsidRDefault="00C43801" w:rsidP="00C43801">
            <w:pPr>
              <w:tabs>
                <w:tab w:val="left" w:pos="284"/>
              </w:tabs>
              <w:rPr>
                <w:rFonts w:ascii="Calibri" w:hAnsi="Calibri" w:cs="Arial"/>
                <w:color w:val="000000"/>
                <w:sz w:val="16"/>
              </w:rPr>
            </w:pPr>
            <w:r w:rsidRPr="001D32D3">
              <w:rPr>
                <w:rFonts w:ascii="Calibri" w:hAnsi="Calibri" w:cs="Arial"/>
                <w:color w:val="000000"/>
                <w:sz w:val="16"/>
              </w:rPr>
              <w:t>Etablissement public</w:t>
            </w:r>
          </w:p>
        </w:tc>
        <w:tc>
          <w:tcPr>
            <w:tcW w:w="5331" w:type="dxa"/>
            <w:gridSpan w:val="2"/>
            <w:shd w:val="clear" w:color="auto" w:fill="FFFFFF"/>
          </w:tcPr>
          <w:p w14:paraId="55DA30ED" w14:textId="77777777" w:rsidR="00C43801" w:rsidRPr="001D32D3" w:rsidRDefault="00C43801" w:rsidP="00C43801">
            <w:pPr>
              <w:tabs>
                <w:tab w:val="left" w:pos="284"/>
              </w:tabs>
              <w:jc w:val="both"/>
              <w:rPr>
                <w:rFonts w:ascii="Calibri" w:hAnsi="Calibri" w:cs="Arial"/>
                <w:color w:val="000000"/>
                <w:sz w:val="16"/>
              </w:rPr>
            </w:pPr>
            <w:r w:rsidRPr="001D32D3">
              <w:rPr>
                <w:rFonts w:ascii="Calibri" w:hAnsi="Calibri" w:cs="Arial"/>
                <w:color w:val="000000"/>
                <w:sz w:val="16"/>
              </w:rPr>
              <w:t>Formulaire d’engagement sur la commande publique</w:t>
            </w:r>
          </w:p>
        </w:tc>
        <w:tc>
          <w:tcPr>
            <w:tcW w:w="711" w:type="dxa"/>
            <w:shd w:val="clear" w:color="auto" w:fill="FFFFFF"/>
            <w:vAlign w:val="center"/>
          </w:tcPr>
          <w:p w14:paraId="2E93CFA9"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77925EE2"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454EF1CC"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5927EE31" w14:textId="77777777" w:rsidTr="00C43801">
        <w:trPr>
          <w:trHeight w:val="101"/>
        </w:trPr>
        <w:tc>
          <w:tcPr>
            <w:tcW w:w="3402" w:type="dxa"/>
            <w:vMerge w:val="restart"/>
            <w:vAlign w:val="center"/>
          </w:tcPr>
          <w:p w14:paraId="268F078E" w14:textId="77777777" w:rsidR="00C43801" w:rsidRPr="001D32D3" w:rsidRDefault="00C43801" w:rsidP="00C43801">
            <w:pPr>
              <w:tabs>
                <w:tab w:val="left" w:pos="284"/>
              </w:tabs>
              <w:rPr>
                <w:rFonts w:ascii="Calibri" w:hAnsi="Calibri" w:cs="Arial"/>
                <w:color w:val="000000"/>
                <w:sz w:val="16"/>
              </w:rPr>
            </w:pPr>
            <w:r w:rsidRPr="001D32D3">
              <w:rPr>
                <w:rFonts w:ascii="Calibri" w:hAnsi="Calibri" w:cs="Arial"/>
                <w:color w:val="000000"/>
                <w:sz w:val="16"/>
              </w:rPr>
              <w:t>Forme sociétaire</w:t>
            </w:r>
          </w:p>
        </w:tc>
        <w:tc>
          <w:tcPr>
            <w:tcW w:w="5331" w:type="dxa"/>
            <w:gridSpan w:val="2"/>
            <w:shd w:val="clear" w:color="auto" w:fill="FFFFFF"/>
          </w:tcPr>
          <w:p w14:paraId="5821A2FC" w14:textId="77777777" w:rsidR="00C43801" w:rsidRPr="001D32D3" w:rsidRDefault="00C43801" w:rsidP="00C43801">
            <w:pPr>
              <w:tabs>
                <w:tab w:val="left" w:pos="284"/>
              </w:tabs>
              <w:jc w:val="both"/>
              <w:rPr>
                <w:rFonts w:ascii="Calibri" w:hAnsi="Calibri" w:cs="Calibri"/>
              </w:rPr>
            </w:pPr>
            <w:r w:rsidRPr="001D32D3">
              <w:rPr>
                <w:rFonts w:ascii="Calibri" w:hAnsi="Calibri" w:cs="Arial"/>
                <w:color w:val="000000"/>
                <w:sz w:val="16"/>
              </w:rPr>
              <w:t>K-bis à jour (durée de validité = 1 an)</w:t>
            </w:r>
          </w:p>
        </w:tc>
        <w:tc>
          <w:tcPr>
            <w:tcW w:w="711" w:type="dxa"/>
            <w:shd w:val="clear" w:color="auto" w:fill="FFFFFF"/>
            <w:vAlign w:val="center"/>
          </w:tcPr>
          <w:p w14:paraId="1D767391"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shd w:val="clear" w:color="auto" w:fill="FFFFFF"/>
            <w:vAlign w:val="center"/>
          </w:tcPr>
          <w:p w14:paraId="643C493B"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shd w:val="clear" w:color="auto" w:fill="FFFFFF"/>
            <w:vAlign w:val="center"/>
          </w:tcPr>
          <w:p w14:paraId="77D2482D"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303D58B8" w14:textId="77777777" w:rsidTr="00F11B35">
        <w:trPr>
          <w:trHeight w:val="555"/>
        </w:trPr>
        <w:tc>
          <w:tcPr>
            <w:tcW w:w="3402" w:type="dxa"/>
            <w:vMerge/>
            <w:tcBorders>
              <w:bottom w:val="single" w:sz="4" w:space="0" w:color="auto"/>
            </w:tcBorders>
            <w:vAlign w:val="center"/>
          </w:tcPr>
          <w:p w14:paraId="6BE9B3C7" w14:textId="77777777" w:rsidR="00C43801" w:rsidRPr="001D32D3" w:rsidRDefault="00C43801" w:rsidP="00C43801">
            <w:pPr>
              <w:tabs>
                <w:tab w:val="left" w:pos="284"/>
              </w:tabs>
              <w:rPr>
                <w:rFonts w:ascii="Calibri" w:hAnsi="Calibri" w:cs="Arial"/>
                <w:color w:val="000000"/>
                <w:sz w:val="16"/>
              </w:rPr>
            </w:pPr>
          </w:p>
        </w:tc>
        <w:tc>
          <w:tcPr>
            <w:tcW w:w="5331" w:type="dxa"/>
            <w:gridSpan w:val="2"/>
            <w:tcBorders>
              <w:bottom w:val="single" w:sz="4" w:space="0" w:color="auto"/>
            </w:tcBorders>
            <w:shd w:val="clear" w:color="auto" w:fill="FFFFFF"/>
          </w:tcPr>
          <w:p w14:paraId="7FA2BB4C" w14:textId="77777777" w:rsidR="00C43801" w:rsidRPr="001D32D3" w:rsidRDefault="00C43801" w:rsidP="00C43801">
            <w:pPr>
              <w:tabs>
                <w:tab w:val="left" w:pos="284"/>
              </w:tabs>
              <w:jc w:val="both"/>
              <w:rPr>
                <w:rFonts w:ascii="Calibri" w:hAnsi="Calibri" w:cs="Calibri"/>
              </w:rPr>
            </w:pPr>
            <w:r w:rsidRPr="001D32D3">
              <w:rPr>
                <w:rFonts w:ascii="Calibri" w:hAnsi="Calibri" w:cs="Tahoma"/>
                <w:sz w:val="16"/>
              </w:rPr>
              <w:t>Extrait des statuts (pages indiquant les associés, leur qualité, la répartition des parts sociales)</w:t>
            </w:r>
          </w:p>
        </w:tc>
        <w:tc>
          <w:tcPr>
            <w:tcW w:w="711" w:type="dxa"/>
            <w:tcBorders>
              <w:bottom w:val="single" w:sz="4" w:space="0" w:color="auto"/>
            </w:tcBorders>
            <w:shd w:val="clear" w:color="auto" w:fill="FFFFFF"/>
            <w:vAlign w:val="center"/>
          </w:tcPr>
          <w:p w14:paraId="20F842EE"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tcBorders>
              <w:bottom w:val="single" w:sz="4" w:space="0" w:color="auto"/>
            </w:tcBorders>
            <w:shd w:val="clear" w:color="auto" w:fill="FFFFFF"/>
            <w:vAlign w:val="center"/>
          </w:tcPr>
          <w:p w14:paraId="6F2C62B9"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tcBorders>
              <w:bottom w:val="single" w:sz="4" w:space="0" w:color="auto"/>
            </w:tcBorders>
            <w:shd w:val="clear" w:color="auto" w:fill="FFFFFF"/>
            <w:vAlign w:val="center"/>
          </w:tcPr>
          <w:p w14:paraId="14D4513D"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0FFB5590" w14:textId="77777777" w:rsidTr="00C43801">
        <w:trPr>
          <w:trHeight w:val="187"/>
        </w:trPr>
        <w:tc>
          <w:tcPr>
            <w:tcW w:w="3402" w:type="dxa"/>
            <w:vMerge w:val="restart"/>
            <w:tcBorders>
              <w:top w:val="single" w:sz="4" w:space="0" w:color="auto"/>
              <w:left w:val="single" w:sz="4" w:space="0" w:color="auto"/>
              <w:right w:val="single" w:sz="4" w:space="0" w:color="auto"/>
            </w:tcBorders>
            <w:vAlign w:val="center"/>
          </w:tcPr>
          <w:p w14:paraId="3C81503A" w14:textId="77777777" w:rsidR="00C43801" w:rsidRPr="001D32D3" w:rsidRDefault="00C43801" w:rsidP="00C43801">
            <w:pPr>
              <w:tabs>
                <w:tab w:val="left" w:pos="284"/>
              </w:tabs>
              <w:rPr>
                <w:rFonts w:ascii="Calibri" w:hAnsi="Calibri" w:cs="Tahoma"/>
                <w:sz w:val="16"/>
              </w:rPr>
            </w:pPr>
            <w:r w:rsidRPr="001D32D3">
              <w:rPr>
                <w:rFonts w:ascii="Calibri" w:hAnsi="Calibri" w:cs="Tahoma"/>
                <w:sz w:val="16"/>
              </w:rPr>
              <w:t>Association, fondation, GIEE, établissements</w:t>
            </w: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47EFA28D" w14:textId="77777777" w:rsidR="00C43801" w:rsidRPr="001D32D3" w:rsidRDefault="00C43801" w:rsidP="00C43801">
            <w:pPr>
              <w:tabs>
                <w:tab w:val="left" w:pos="284"/>
              </w:tabs>
              <w:jc w:val="both"/>
              <w:rPr>
                <w:rFonts w:ascii="Calibri" w:hAnsi="Calibri" w:cs="Arial"/>
                <w:color w:val="000000"/>
                <w:sz w:val="16"/>
              </w:rPr>
            </w:pPr>
            <w:r w:rsidRPr="001D32D3">
              <w:rPr>
                <w:rFonts w:ascii="Calibri" w:hAnsi="Calibri" w:cs="Calibri"/>
                <w:sz w:val="16"/>
                <w:szCs w:val="16"/>
              </w:rPr>
              <w:t>E</w:t>
            </w:r>
            <w:r w:rsidRPr="001D32D3">
              <w:rPr>
                <w:rFonts w:ascii="Calibri" w:hAnsi="Calibri" w:cs="Arial"/>
                <w:color w:val="000000"/>
                <w:sz w:val="16"/>
              </w:rPr>
              <w:t>xemplaire des statuts à jour</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4F3BE120"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473863AA"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59543ED5"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75C27607" w14:textId="77777777" w:rsidTr="00C43801">
        <w:trPr>
          <w:trHeight w:val="186"/>
        </w:trPr>
        <w:tc>
          <w:tcPr>
            <w:tcW w:w="3402" w:type="dxa"/>
            <w:vMerge/>
            <w:tcBorders>
              <w:left w:val="single" w:sz="4" w:space="0" w:color="auto"/>
              <w:right w:val="single" w:sz="4" w:space="0" w:color="auto"/>
            </w:tcBorders>
            <w:vAlign w:val="center"/>
          </w:tcPr>
          <w:p w14:paraId="380E232B" w14:textId="77777777" w:rsidR="00C43801" w:rsidRPr="001D32D3" w:rsidRDefault="00C43801" w:rsidP="00C43801">
            <w:pPr>
              <w:tabs>
                <w:tab w:val="left" w:pos="284"/>
              </w:tabs>
              <w:rPr>
                <w:rFonts w:ascii="Calibri" w:hAnsi="Calibri" w:cs="Calibri"/>
                <w:sz w:val="16"/>
                <w:szCs w:val="16"/>
              </w:rPr>
            </w:pP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116808C2" w14:textId="77777777" w:rsidR="00C43801" w:rsidRPr="001D32D3" w:rsidRDefault="00C43801" w:rsidP="00C43801">
            <w:pPr>
              <w:tabs>
                <w:tab w:val="left" w:pos="284"/>
              </w:tabs>
              <w:jc w:val="both"/>
              <w:rPr>
                <w:rFonts w:ascii="Calibri" w:hAnsi="Calibri" w:cs="Calibri"/>
                <w:sz w:val="16"/>
                <w:szCs w:val="16"/>
              </w:rPr>
            </w:pPr>
            <w:r w:rsidRPr="001D32D3">
              <w:rPr>
                <w:rFonts w:ascii="Calibri" w:hAnsi="Calibri" w:cs="Arial"/>
                <w:color w:val="000000"/>
                <w:sz w:val="16"/>
              </w:rPr>
              <w:t>Récépissé de déclaration d’association en préfecture</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5F24AFAD"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1D745857"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36DC8F1"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74CD327C" w14:textId="77777777" w:rsidTr="00C43801">
        <w:trPr>
          <w:trHeight w:val="71"/>
        </w:trPr>
        <w:tc>
          <w:tcPr>
            <w:tcW w:w="3402" w:type="dxa"/>
            <w:vMerge/>
            <w:tcBorders>
              <w:left w:val="single" w:sz="4" w:space="0" w:color="auto"/>
              <w:right w:val="single" w:sz="4" w:space="0" w:color="auto"/>
            </w:tcBorders>
            <w:vAlign w:val="center"/>
          </w:tcPr>
          <w:p w14:paraId="4036D863" w14:textId="77777777" w:rsidR="00C43801" w:rsidRPr="001D32D3" w:rsidRDefault="00C43801" w:rsidP="00C43801">
            <w:pPr>
              <w:tabs>
                <w:tab w:val="left" w:pos="284"/>
              </w:tabs>
              <w:rPr>
                <w:rFonts w:ascii="Calibri" w:hAnsi="Calibri" w:cs="Calibri"/>
                <w:sz w:val="16"/>
                <w:szCs w:val="16"/>
              </w:rPr>
            </w:pP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131832E5" w14:textId="77777777" w:rsidR="00C43801" w:rsidRPr="001D32D3" w:rsidRDefault="00C43801" w:rsidP="00C43801">
            <w:pPr>
              <w:tabs>
                <w:tab w:val="left" w:pos="284"/>
              </w:tabs>
              <w:jc w:val="both"/>
              <w:rPr>
                <w:rFonts w:ascii="Calibri" w:hAnsi="Calibri" w:cs="Calibri"/>
                <w:sz w:val="16"/>
                <w:szCs w:val="16"/>
              </w:rPr>
            </w:pPr>
            <w:r w:rsidRPr="001D32D3">
              <w:rPr>
                <w:rFonts w:ascii="Calibri" w:hAnsi="Calibri" w:cs="Arial"/>
                <w:color w:val="000000"/>
                <w:sz w:val="16"/>
              </w:rPr>
              <w:t>Statuts et liste des membres du bureau et du conseil d’administration</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2265485F"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22961B70"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73A750A1"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7FA707B6" w14:textId="77777777" w:rsidTr="00C43801">
        <w:trPr>
          <w:trHeight w:val="186"/>
        </w:trPr>
        <w:tc>
          <w:tcPr>
            <w:tcW w:w="3402" w:type="dxa"/>
            <w:vMerge/>
            <w:tcBorders>
              <w:left w:val="single" w:sz="4" w:space="0" w:color="auto"/>
              <w:bottom w:val="single" w:sz="4" w:space="0" w:color="auto"/>
              <w:right w:val="single" w:sz="4" w:space="0" w:color="auto"/>
            </w:tcBorders>
            <w:vAlign w:val="center"/>
          </w:tcPr>
          <w:p w14:paraId="7F16C4F1" w14:textId="77777777" w:rsidR="00C43801" w:rsidRPr="001D32D3" w:rsidRDefault="00C43801" w:rsidP="00C43801">
            <w:pPr>
              <w:tabs>
                <w:tab w:val="left" w:pos="284"/>
              </w:tabs>
              <w:rPr>
                <w:rFonts w:ascii="Calibri" w:hAnsi="Calibri" w:cs="Calibri"/>
                <w:sz w:val="16"/>
                <w:szCs w:val="16"/>
              </w:rPr>
            </w:pP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278E422B" w14:textId="77777777" w:rsidR="00C43801" w:rsidRPr="001D32D3" w:rsidRDefault="00C43801" w:rsidP="00C43801">
            <w:pPr>
              <w:tabs>
                <w:tab w:val="left" w:pos="284"/>
              </w:tabs>
              <w:jc w:val="both"/>
              <w:rPr>
                <w:rFonts w:ascii="Calibri" w:hAnsi="Calibri" w:cs="Arial"/>
                <w:color w:val="000000"/>
                <w:sz w:val="16"/>
              </w:rPr>
            </w:pPr>
            <w:r w:rsidRPr="001D32D3">
              <w:rPr>
                <w:rFonts w:ascii="Calibri" w:hAnsi="Calibri" w:cs="Arial"/>
                <w:color w:val="000000"/>
                <w:sz w:val="16"/>
              </w:rPr>
              <w:t>PV de l’AG approuvant le projet</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178D45C3"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21BA1106"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7A2BDC15" w14:textId="77777777" w:rsidR="00C43801" w:rsidRPr="0068093F" w:rsidRDefault="00C43801" w:rsidP="00C43801">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7FF9588F" w14:textId="77777777" w:rsidTr="00C43801">
        <w:trPr>
          <w:trHeight w:val="186"/>
        </w:trPr>
        <w:tc>
          <w:tcPr>
            <w:tcW w:w="3402" w:type="dxa"/>
            <w:tcBorders>
              <w:left w:val="single" w:sz="4" w:space="0" w:color="auto"/>
              <w:bottom w:val="single" w:sz="4" w:space="0" w:color="auto"/>
              <w:right w:val="single" w:sz="4" w:space="0" w:color="auto"/>
            </w:tcBorders>
            <w:vAlign w:val="center"/>
          </w:tcPr>
          <w:p w14:paraId="45DFDB82" w14:textId="77777777" w:rsidR="00C43801" w:rsidRPr="00713213" w:rsidRDefault="00C43801" w:rsidP="00C43801">
            <w:pPr>
              <w:tabs>
                <w:tab w:val="left" w:pos="284"/>
              </w:tabs>
              <w:rPr>
                <w:rFonts w:ascii="Calibri" w:hAnsi="Calibri" w:cs="Calibri"/>
                <w:sz w:val="16"/>
                <w:szCs w:val="16"/>
              </w:rPr>
            </w:pPr>
            <w:r w:rsidRPr="00713213">
              <w:rPr>
                <w:rFonts w:ascii="Calibri" w:hAnsi="Calibri" w:cs="Arial"/>
                <w:color w:val="000000"/>
                <w:sz w:val="16"/>
              </w:rPr>
              <w:t xml:space="preserve">Projet comprenant plus de 10 000€ HT d’investissements éligible d’économie d’énergie  </w:t>
            </w: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tcPr>
          <w:p w14:paraId="37F4F6F3" w14:textId="77777777" w:rsidR="00C43801" w:rsidRPr="00713213" w:rsidRDefault="00C43801" w:rsidP="00C43801">
            <w:pPr>
              <w:tabs>
                <w:tab w:val="left" w:pos="284"/>
              </w:tabs>
              <w:jc w:val="both"/>
              <w:rPr>
                <w:rFonts w:ascii="Calibri" w:hAnsi="Calibri" w:cs="Arial"/>
                <w:color w:val="000000"/>
                <w:sz w:val="16"/>
              </w:rPr>
            </w:pPr>
            <w:r w:rsidRPr="00713213">
              <w:rPr>
                <w:rFonts w:ascii="Calibri" w:hAnsi="Calibri" w:cs="Arial"/>
                <w:color w:val="000000"/>
                <w:sz w:val="16"/>
              </w:rPr>
              <w:t>Diagnostic DIA’TERRE</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4BB29142"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1C7B67AC"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4544EB08"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79764517" w14:textId="77777777" w:rsidTr="00C43801">
        <w:trPr>
          <w:trHeight w:val="186"/>
        </w:trPr>
        <w:tc>
          <w:tcPr>
            <w:tcW w:w="3402" w:type="dxa"/>
            <w:tcBorders>
              <w:left w:val="single" w:sz="4" w:space="0" w:color="auto"/>
              <w:right w:val="single" w:sz="4" w:space="0" w:color="auto"/>
            </w:tcBorders>
            <w:vAlign w:val="center"/>
          </w:tcPr>
          <w:p w14:paraId="1BC7712B" w14:textId="77777777" w:rsidR="00C43801" w:rsidRPr="00713213" w:rsidRDefault="00C43801" w:rsidP="00C43801">
            <w:pPr>
              <w:tabs>
                <w:tab w:val="left" w:pos="284"/>
              </w:tabs>
              <w:rPr>
                <w:rFonts w:ascii="Calibri" w:hAnsi="Calibri" w:cs="Calibri"/>
                <w:sz w:val="16"/>
                <w:szCs w:val="16"/>
              </w:rPr>
            </w:pPr>
            <w:r w:rsidRPr="00713213">
              <w:rPr>
                <w:rFonts w:ascii="Calibri" w:hAnsi="Calibri" w:cs="Arial"/>
                <w:sz w:val="16"/>
              </w:rPr>
              <w:t>Projet de cages collectives en palmipèdes gras  (hors JA)</w:t>
            </w: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4D44FA" w14:textId="77777777" w:rsidR="00C43801" w:rsidRPr="00713213" w:rsidRDefault="00C43801" w:rsidP="00C43801">
            <w:pPr>
              <w:tabs>
                <w:tab w:val="left" w:pos="284"/>
              </w:tabs>
              <w:jc w:val="both"/>
              <w:rPr>
                <w:rFonts w:ascii="Calibri" w:hAnsi="Calibri" w:cs="Arial"/>
                <w:color w:val="000000"/>
                <w:sz w:val="16"/>
              </w:rPr>
            </w:pPr>
            <w:r w:rsidRPr="00713213">
              <w:rPr>
                <w:rFonts w:ascii="Calibri" w:hAnsi="Calibri" w:cs="Arial"/>
                <w:sz w:val="16"/>
              </w:rPr>
              <w:t>Copie de factures de logements collectifs existants</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285C1A2A"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706493F2"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5D8CB12F"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C43801" w:rsidRPr="001722B9" w14:paraId="1982BE53" w14:textId="77777777" w:rsidTr="00C43801">
        <w:trPr>
          <w:trHeight w:val="186"/>
        </w:trPr>
        <w:tc>
          <w:tcPr>
            <w:tcW w:w="3402" w:type="dxa"/>
            <w:tcBorders>
              <w:left w:val="single" w:sz="4" w:space="0" w:color="auto"/>
              <w:right w:val="single" w:sz="4" w:space="0" w:color="auto"/>
            </w:tcBorders>
            <w:vAlign w:val="center"/>
          </w:tcPr>
          <w:p w14:paraId="49458E92" w14:textId="77777777" w:rsidR="00C43801" w:rsidRPr="00542E59" w:rsidRDefault="00C43801" w:rsidP="00C43801">
            <w:pPr>
              <w:tabs>
                <w:tab w:val="left" w:pos="284"/>
              </w:tabs>
              <w:rPr>
                <w:rFonts w:ascii="Calibri" w:hAnsi="Calibri" w:cs="Arial"/>
                <w:sz w:val="16"/>
              </w:rPr>
            </w:pPr>
            <w:r w:rsidRPr="00542E59">
              <w:rPr>
                <w:rFonts w:ascii="Calibri" w:hAnsi="Calibri" w:cs="Arial"/>
                <w:sz w:val="16"/>
              </w:rPr>
              <w:t>Projet incluant des panneaux photovoltaïques</w:t>
            </w:r>
          </w:p>
        </w:tc>
        <w:tc>
          <w:tcPr>
            <w:tcW w:w="53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7B63C3" w14:textId="77777777" w:rsidR="00C43801" w:rsidRPr="00542E59" w:rsidRDefault="00C43801" w:rsidP="00C43801">
            <w:pPr>
              <w:tabs>
                <w:tab w:val="left" w:pos="284"/>
              </w:tabs>
              <w:rPr>
                <w:rFonts w:ascii="Calibri" w:hAnsi="Calibri" w:cs="Arial"/>
                <w:sz w:val="16"/>
              </w:rPr>
            </w:pPr>
            <w:r w:rsidRPr="00542E59">
              <w:rPr>
                <w:rFonts w:ascii="Calibri" w:hAnsi="Calibri" w:cs="Arial"/>
                <w:sz w:val="16"/>
              </w:rPr>
              <w:t xml:space="preserve">Proposition Technique et Financière mentionnant l’autoconsommation </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4AEF8D1"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14:paraId="778C66FA"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60578B2A" w14:textId="77777777" w:rsidR="00C43801" w:rsidRPr="00E370AC" w:rsidRDefault="00C43801" w:rsidP="00C43801">
            <w:pPr>
              <w:tabs>
                <w:tab w:val="left" w:pos="284"/>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bl>
    <w:p w14:paraId="0CFA2359" w14:textId="77777777" w:rsidR="00C43801" w:rsidRDefault="00C43801"/>
    <w:p w14:paraId="732AD184" w14:textId="77777777" w:rsidR="00C43801" w:rsidRDefault="00C43801"/>
    <w:p w14:paraId="0FA6AAC3" w14:textId="77777777" w:rsidR="00983D99" w:rsidRDefault="00983D99"/>
    <w:tbl>
      <w:tblPr>
        <w:tblW w:w="10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2"/>
        <w:gridCol w:w="5191"/>
        <w:gridCol w:w="711"/>
        <w:gridCol w:w="728"/>
        <w:gridCol w:w="708"/>
      </w:tblGrid>
      <w:tr w:rsidR="009E2735" w:rsidRPr="001722B9" w14:paraId="5E655B87" w14:textId="77777777" w:rsidTr="00FC74AB">
        <w:trPr>
          <w:trHeight w:val="333"/>
        </w:trPr>
        <w:tc>
          <w:tcPr>
            <w:tcW w:w="8733" w:type="dxa"/>
            <w:gridSpan w:val="2"/>
            <w:tcBorders>
              <w:top w:val="nil"/>
              <w:left w:val="nil"/>
              <w:bottom w:val="single" w:sz="4" w:space="0" w:color="auto"/>
              <w:right w:val="nil"/>
            </w:tcBorders>
            <w:shd w:val="clear" w:color="auto" w:fill="DDD9C3" w:themeFill="background2" w:themeFillShade="E6"/>
            <w:vAlign w:val="center"/>
          </w:tcPr>
          <w:p w14:paraId="0BD477B9" w14:textId="77777777" w:rsidR="009E2735" w:rsidRPr="002E3123" w:rsidRDefault="009E2735" w:rsidP="009E2735">
            <w:pPr>
              <w:tabs>
                <w:tab w:val="left" w:pos="284"/>
              </w:tabs>
              <w:jc w:val="both"/>
              <w:rPr>
                <w:rFonts w:ascii="Calibri" w:hAnsi="Calibri" w:cs="Arial"/>
                <w:color w:val="000000"/>
                <w:sz w:val="16"/>
              </w:rPr>
            </w:pPr>
            <w:r w:rsidRPr="002E3123">
              <w:rPr>
                <w:rFonts w:ascii="Calibri" w:hAnsi="Calibri" w:cs="Calibri"/>
                <w:szCs w:val="16"/>
                <w:u w:val="single"/>
              </w:rPr>
              <w:t>Pièces</w:t>
            </w:r>
            <w:r>
              <w:rPr>
                <w:rFonts w:ascii="Calibri" w:hAnsi="Calibri" w:cs="Calibri"/>
                <w:szCs w:val="16"/>
                <w:u w:val="single"/>
              </w:rPr>
              <w:t xml:space="preserve"> complémentaires en lien avec les critères de sélection</w:t>
            </w:r>
          </w:p>
        </w:tc>
        <w:tc>
          <w:tcPr>
            <w:tcW w:w="711" w:type="dxa"/>
            <w:tcBorders>
              <w:top w:val="nil"/>
              <w:left w:val="nil"/>
              <w:bottom w:val="single" w:sz="4" w:space="0" w:color="auto"/>
              <w:right w:val="nil"/>
            </w:tcBorders>
            <w:shd w:val="clear" w:color="auto" w:fill="FFFFFF"/>
            <w:vAlign w:val="center"/>
          </w:tcPr>
          <w:p w14:paraId="7101AE33" w14:textId="77777777" w:rsidR="009E2735" w:rsidRPr="00E370AC" w:rsidRDefault="009E2735" w:rsidP="009E2735">
            <w:pPr>
              <w:tabs>
                <w:tab w:val="left" w:pos="284"/>
              </w:tabs>
              <w:jc w:val="center"/>
              <w:rPr>
                <w:rFonts w:ascii="Calibri" w:hAnsi="Calibri" w:cs="Calibri"/>
              </w:rPr>
            </w:pPr>
          </w:p>
        </w:tc>
        <w:tc>
          <w:tcPr>
            <w:tcW w:w="728" w:type="dxa"/>
            <w:tcBorders>
              <w:top w:val="nil"/>
              <w:left w:val="nil"/>
              <w:bottom w:val="single" w:sz="4" w:space="0" w:color="auto"/>
              <w:right w:val="nil"/>
            </w:tcBorders>
            <w:shd w:val="clear" w:color="auto" w:fill="FFFFFF"/>
            <w:vAlign w:val="center"/>
          </w:tcPr>
          <w:p w14:paraId="6884CAFE" w14:textId="77777777" w:rsidR="009E2735" w:rsidRPr="00E370AC" w:rsidRDefault="009E2735" w:rsidP="009E2735">
            <w:pPr>
              <w:tabs>
                <w:tab w:val="left" w:pos="284"/>
              </w:tabs>
              <w:jc w:val="center"/>
              <w:rPr>
                <w:rFonts w:ascii="Calibri" w:hAnsi="Calibri" w:cs="Calibri"/>
              </w:rPr>
            </w:pPr>
          </w:p>
        </w:tc>
        <w:tc>
          <w:tcPr>
            <w:tcW w:w="708" w:type="dxa"/>
            <w:tcBorders>
              <w:top w:val="nil"/>
              <w:left w:val="nil"/>
              <w:bottom w:val="single" w:sz="4" w:space="0" w:color="auto"/>
              <w:right w:val="nil"/>
            </w:tcBorders>
            <w:shd w:val="clear" w:color="auto" w:fill="FFFFFF"/>
            <w:vAlign w:val="center"/>
          </w:tcPr>
          <w:p w14:paraId="496C64D7" w14:textId="77777777" w:rsidR="009E2735" w:rsidRPr="00E370AC" w:rsidRDefault="009E2735" w:rsidP="009E2735">
            <w:pPr>
              <w:tabs>
                <w:tab w:val="left" w:pos="284"/>
              </w:tabs>
              <w:jc w:val="center"/>
              <w:rPr>
                <w:rFonts w:ascii="Calibri" w:hAnsi="Calibri" w:cs="Calibri"/>
              </w:rPr>
            </w:pPr>
          </w:p>
        </w:tc>
      </w:tr>
      <w:tr w:rsidR="00CD7818" w:rsidRPr="001722B9" w14:paraId="47A2A78E" w14:textId="77777777" w:rsidTr="00CD7818">
        <w:trPr>
          <w:trHeight w:val="361"/>
        </w:trPr>
        <w:tc>
          <w:tcPr>
            <w:tcW w:w="8733" w:type="dxa"/>
            <w:gridSpan w:val="2"/>
            <w:tcBorders>
              <w:top w:val="single" w:sz="4" w:space="0" w:color="auto"/>
              <w:bottom w:val="single" w:sz="4" w:space="0" w:color="auto"/>
            </w:tcBorders>
            <w:vAlign w:val="center"/>
          </w:tcPr>
          <w:p w14:paraId="3907C315" w14:textId="2888F04F" w:rsidR="00CD7818" w:rsidRPr="00713213" w:rsidRDefault="00CD7818" w:rsidP="00CD7818">
            <w:pPr>
              <w:tabs>
                <w:tab w:val="left" w:pos="284"/>
              </w:tabs>
              <w:jc w:val="both"/>
              <w:rPr>
                <w:rFonts w:ascii="Calibri" w:hAnsi="Calibri" w:cs="Arial"/>
                <w:color w:val="000000"/>
                <w:sz w:val="16"/>
              </w:rPr>
            </w:pPr>
            <w:r>
              <w:rPr>
                <w:rFonts w:asciiTheme="minorHAnsi" w:hAnsiTheme="minorHAnsi" w:cstheme="minorHAnsi"/>
                <w:bCs/>
                <w:sz w:val="16"/>
                <w:szCs w:val="16"/>
              </w:rPr>
              <w:t>Merci de cocher la fourniture des pièces relatives aux critères de sélection dans le tableau de la page 9</w:t>
            </w:r>
          </w:p>
        </w:tc>
        <w:tc>
          <w:tcPr>
            <w:tcW w:w="711" w:type="dxa"/>
            <w:tcBorders>
              <w:top w:val="single" w:sz="4" w:space="0" w:color="auto"/>
              <w:bottom w:val="single" w:sz="4" w:space="0" w:color="auto"/>
            </w:tcBorders>
            <w:shd w:val="clear" w:color="auto" w:fill="FFFFFF"/>
            <w:vAlign w:val="center"/>
          </w:tcPr>
          <w:p w14:paraId="79D3BD4A" w14:textId="0DE5159F" w:rsidR="00CD7818" w:rsidRPr="003D60F1" w:rsidRDefault="00CD7818" w:rsidP="009E2735">
            <w:pPr>
              <w:tabs>
                <w:tab w:val="left" w:pos="284"/>
              </w:tabs>
              <w:jc w:val="center"/>
              <w:rPr>
                <w:rFonts w:ascii="Calibri" w:hAnsi="Calibri" w:cs="Calibri"/>
                <w:highlight w:val="cyan"/>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c>
          <w:tcPr>
            <w:tcW w:w="728" w:type="dxa"/>
            <w:tcBorders>
              <w:top w:val="single" w:sz="4" w:space="0" w:color="auto"/>
              <w:bottom w:val="single" w:sz="4" w:space="0" w:color="auto"/>
            </w:tcBorders>
            <w:shd w:val="clear" w:color="auto" w:fill="BFBFBF" w:themeFill="background1" w:themeFillShade="BF"/>
            <w:vAlign w:val="center"/>
          </w:tcPr>
          <w:p w14:paraId="4B11B6B8" w14:textId="2877C843" w:rsidR="00CD7818" w:rsidRPr="003D60F1" w:rsidRDefault="00CD7818" w:rsidP="009E2735">
            <w:pPr>
              <w:tabs>
                <w:tab w:val="left" w:pos="284"/>
              </w:tabs>
              <w:jc w:val="center"/>
              <w:rPr>
                <w:rFonts w:ascii="Calibri" w:hAnsi="Calibri" w:cs="Calibri"/>
                <w:highlight w:val="cyan"/>
              </w:rPr>
            </w:pPr>
          </w:p>
        </w:tc>
        <w:tc>
          <w:tcPr>
            <w:tcW w:w="708" w:type="dxa"/>
            <w:tcBorders>
              <w:top w:val="single" w:sz="4" w:space="0" w:color="auto"/>
              <w:bottom w:val="single" w:sz="4" w:space="0" w:color="auto"/>
            </w:tcBorders>
            <w:shd w:val="clear" w:color="auto" w:fill="FFFFFF"/>
            <w:vAlign w:val="center"/>
          </w:tcPr>
          <w:p w14:paraId="019B8DFC" w14:textId="179AE3AC" w:rsidR="00CD7818" w:rsidRPr="003D60F1" w:rsidRDefault="00CD7818" w:rsidP="009E2735">
            <w:pPr>
              <w:tabs>
                <w:tab w:val="left" w:pos="284"/>
              </w:tabs>
              <w:jc w:val="center"/>
              <w:rPr>
                <w:rFonts w:ascii="Calibri" w:hAnsi="Calibri" w:cs="Calibri"/>
                <w:highlight w:val="cyan"/>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p>
        </w:tc>
      </w:tr>
      <w:tr w:rsidR="009E2735" w:rsidRPr="00FE670B" w14:paraId="7C84C8A7" w14:textId="77777777" w:rsidTr="00FC74AB">
        <w:trPr>
          <w:trHeight w:val="154"/>
        </w:trPr>
        <w:tc>
          <w:tcPr>
            <w:tcW w:w="3542" w:type="dxa"/>
            <w:tcBorders>
              <w:left w:val="nil"/>
              <w:bottom w:val="nil"/>
              <w:right w:val="nil"/>
            </w:tcBorders>
          </w:tcPr>
          <w:p w14:paraId="7B18B0A8" w14:textId="77777777" w:rsidR="009E2735" w:rsidRPr="002E3123" w:rsidRDefault="009E2735" w:rsidP="009E2735">
            <w:pPr>
              <w:tabs>
                <w:tab w:val="left" w:pos="284"/>
              </w:tabs>
              <w:jc w:val="both"/>
              <w:rPr>
                <w:rFonts w:ascii="Calibri" w:hAnsi="Calibri" w:cs="Arial"/>
                <w:color w:val="000000"/>
                <w:sz w:val="16"/>
              </w:rPr>
            </w:pPr>
          </w:p>
        </w:tc>
        <w:tc>
          <w:tcPr>
            <w:tcW w:w="5191" w:type="dxa"/>
            <w:tcBorders>
              <w:left w:val="nil"/>
              <w:bottom w:val="nil"/>
              <w:right w:val="nil"/>
            </w:tcBorders>
            <w:shd w:val="clear" w:color="auto" w:fill="FFFFFF"/>
          </w:tcPr>
          <w:p w14:paraId="7D3E1C8E" w14:textId="77777777" w:rsidR="009E2735" w:rsidRPr="0068093F" w:rsidRDefault="009E2735" w:rsidP="009E2735">
            <w:pPr>
              <w:pStyle w:val="Paragraphedeliste"/>
              <w:tabs>
                <w:tab w:val="left" w:pos="284"/>
              </w:tabs>
              <w:ind w:left="284"/>
              <w:jc w:val="both"/>
              <w:rPr>
                <w:rFonts w:ascii="Calibri" w:hAnsi="Calibri" w:cs="Arial"/>
                <w:color w:val="000000"/>
                <w:sz w:val="18"/>
              </w:rPr>
            </w:pPr>
          </w:p>
        </w:tc>
        <w:tc>
          <w:tcPr>
            <w:tcW w:w="711" w:type="dxa"/>
            <w:tcBorders>
              <w:left w:val="nil"/>
              <w:bottom w:val="nil"/>
              <w:right w:val="nil"/>
            </w:tcBorders>
            <w:shd w:val="clear" w:color="auto" w:fill="FFFFFF"/>
          </w:tcPr>
          <w:p w14:paraId="52DA79C8" w14:textId="77777777" w:rsidR="009E2735" w:rsidRPr="0068093F" w:rsidRDefault="009E2735" w:rsidP="009E2735">
            <w:pPr>
              <w:pStyle w:val="Paragraphedeliste"/>
              <w:tabs>
                <w:tab w:val="left" w:pos="284"/>
              </w:tabs>
              <w:ind w:left="284"/>
              <w:jc w:val="both"/>
              <w:rPr>
                <w:rFonts w:ascii="Calibri" w:hAnsi="Calibri" w:cs="Arial"/>
                <w:color w:val="000000"/>
                <w:sz w:val="18"/>
              </w:rPr>
            </w:pPr>
          </w:p>
        </w:tc>
        <w:tc>
          <w:tcPr>
            <w:tcW w:w="728" w:type="dxa"/>
            <w:tcBorders>
              <w:left w:val="nil"/>
              <w:bottom w:val="nil"/>
              <w:right w:val="nil"/>
            </w:tcBorders>
            <w:shd w:val="clear" w:color="auto" w:fill="FFFFFF"/>
          </w:tcPr>
          <w:p w14:paraId="227ED3C9" w14:textId="77777777" w:rsidR="009E2735" w:rsidRPr="0068093F" w:rsidRDefault="009E2735" w:rsidP="009E2735">
            <w:pPr>
              <w:pStyle w:val="Paragraphedeliste"/>
              <w:tabs>
                <w:tab w:val="left" w:pos="284"/>
              </w:tabs>
              <w:ind w:left="284"/>
              <w:jc w:val="both"/>
              <w:rPr>
                <w:rFonts w:ascii="Calibri" w:hAnsi="Calibri" w:cs="Arial"/>
                <w:color w:val="000000"/>
                <w:sz w:val="18"/>
              </w:rPr>
            </w:pPr>
          </w:p>
        </w:tc>
        <w:tc>
          <w:tcPr>
            <w:tcW w:w="708" w:type="dxa"/>
            <w:tcBorders>
              <w:left w:val="nil"/>
              <w:bottom w:val="nil"/>
              <w:right w:val="nil"/>
            </w:tcBorders>
            <w:shd w:val="clear" w:color="auto" w:fill="FFFFFF"/>
          </w:tcPr>
          <w:p w14:paraId="768F8F99" w14:textId="77777777" w:rsidR="009E2735" w:rsidRPr="0068093F" w:rsidRDefault="009E2735" w:rsidP="009E2735">
            <w:pPr>
              <w:pStyle w:val="Paragraphedeliste"/>
              <w:tabs>
                <w:tab w:val="left" w:pos="284"/>
              </w:tabs>
              <w:ind w:left="284"/>
              <w:jc w:val="both"/>
              <w:rPr>
                <w:rFonts w:ascii="Calibri" w:hAnsi="Calibri" w:cs="Arial"/>
                <w:color w:val="000000"/>
                <w:sz w:val="18"/>
              </w:rPr>
            </w:pPr>
          </w:p>
        </w:tc>
      </w:tr>
    </w:tbl>
    <w:p w14:paraId="0D12BA6A" w14:textId="77777777" w:rsidR="002D7554" w:rsidRDefault="002D7554" w:rsidP="002D7554">
      <w:pPr>
        <w:shd w:val="clear" w:color="auto" w:fill="FFFFFF"/>
        <w:jc w:val="both"/>
        <w:rPr>
          <w:rFonts w:ascii="Calibri" w:hAnsi="Calibri" w:cs="Calibri"/>
          <w:b/>
          <w:i/>
          <w:sz w:val="22"/>
          <w:szCs w:val="28"/>
          <w:u w:val="single"/>
        </w:rPr>
      </w:pPr>
      <w:r w:rsidRPr="000A608C">
        <w:rPr>
          <w:rFonts w:ascii="Calibri" w:hAnsi="Calibri" w:cs="Calibri"/>
          <w:b/>
          <w:sz w:val="24"/>
          <w:szCs w:val="28"/>
          <w:u w:val="single"/>
        </w:rPr>
        <w:sym w:font="Wingdings" w:char="F049"/>
      </w:r>
      <w:r w:rsidRPr="000A608C">
        <w:rPr>
          <w:rFonts w:ascii="Calibri" w:hAnsi="Calibri" w:cs="Calibri"/>
          <w:b/>
          <w:sz w:val="24"/>
          <w:szCs w:val="28"/>
          <w:u w:val="single"/>
        </w:rPr>
        <w:t xml:space="preserve"> </w:t>
      </w:r>
      <w:r w:rsidRPr="00B4176A">
        <w:rPr>
          <w:rFonts w:ascii="Calibri" w:hAnsi="Calibri" w:cs="Calibri"/>
          <w:b/>
          <w:i/>
          <w:sz w:val="22"/>
          <w:szCs w:val="28"/>
          <w:u w:val="single"/>
        </w:rPr>
        <w:t xml:space="preserve">Des documents complémentaires peuvent être demandés après remise de votre dossier au guichet unique, nécessaires à l'étude du dossier dans ses différents éléments : administratifs, financiers, techniques... </w:t>
      </w:r>
    </w:p>
    <w:p w14:paraId="375B5CB2" w14:textId="77777777" w:rsidR="009221AB" w:rsidRDefault="009221AB" w:rsidP="00706EBF">
      <w:pPr>
        <w:pStyle w:val="NormalWeb"/>
        <w:spacing w:before="0" w:beforeAutospacing="0" w:after="0"/>
        <w:jc w:val="both"/>
        <w:rPr>
          <w:rFonts w:ascii="Calibri" w:hAnsi="Calibri" w:cs="Calibri"/>
          <w:sz w:val="18"/>
        </w:rPr>
      </w:pPr>
    </w:p>
    <w:p w14:paraId="46FFFCC5" w14:textId="77777777" w:rsidR="009221AB" w:rsidRDefault="009221AB" w:rsidP="00706EBF">
      <w:pPr>
        <w:pStyle w:val="NormalWeb"/>
        <w:spacing w:before="0" w:beforeAutospacing="0" w:after="0"/>
        <w:jc w:val="both"/>
        <w:rPr>
          <w:rFonts w:ascii="Calibri" w:hAnsi="Calibri" w:cs="Calibri"/>
          <w:sz w:val="18"/>
        </w:rPr>
      </w:pPr>
    </w:p>
    <w:p w14:paraId="045EAACA" w14:textId="5C3B3F46" w:rsidR="002A7ED2" w:rsidRDefault="002A7ED2" w:rsidP="00706EBF">
      <w:pPr>
        <w:pStyle w:val="NormalWeb"/>
        <w:spacing w:before="0" w:beforeAutospacing="0" w:after="0"/>
        <w:jc w:val="both"/>
        <w:rPr>
          <w:rFonts w:ascii="Calibri" w:hAnsi="Calibri" w:cs="Calibri"/>
          <w:sz w:val="18"/>
        </w:rPr>
      </w:pPr>
      <w:r>
        <w:rPr>
          <w:rFonts w:ascii="Calibri" w:hAnsi="Calibri" w:cs="Calibri"/>
          <w:sz w:val="18"/>
        </w:rPr>
        <w:br w:type="page"/>
      </w:r>
    </w:p>
    <w:p w14:paraId="3ECAB46A" w14:textId="157453AD" w:rsidR="00DA4D79" w:rsidRPr="00485861" w:rsidRDefault="00451033" w:rsidP="0029742F">
      <w:pPr>
        <w:shd w:val="clear" w:color="auto" w:fill="9A0000"/>
        <w:jc w:val="center"/>
        <w:rPr>
          <w:rFonts w:ascii="Calibri" w:hAnsi="Calibri" w:cs="Calibri"/>
          <w:b/>
          <w:smallCaps/>
          <w:u w:val="single"/>
        </w:rPr>
      </w:pPr>
      <w:r>
        <w:rPr>
          <w:rFonts w:ascii="Calibri" w:hAnsi="Calibri" w:cs="Calibri"/>
          <w:b/>
          <w:smallCaps/>
          <w:color w:val="FFFFFF"/>
          <w:sz w:val="28"/>
        </w:rPr>
        <w:lastRenderedPageBreak/>
        <w:t>8</w:t>
      </w:r>
      <w:r w:rsidR="00C21D9E">
        <w:rPr>
          <w:rFonts w:ascii="Calibri" w:hAnsi="Calibri" w:cs="Calibri"/>
          <w:b/>
          <w:smallCaps/>
          <w:color w:val="FFFFFF"/>
          <w:sz w:val="28"/>
        </w:rPr>
        <w:t xml:space="preserve">.1 </w:t>
      </w:r>
      <w:r w:rsidR="00DA4D79">
        <w:rPr>
          <w:rFonts w:ascii="Calibri" w:hAnsi="Calibri" w:cs="Calibri"/>
          <w:b/>
          <w:smallCaps/>
          <w:color w:val="FFFFFF"/>
          <w:sz w:val="28"/>
        </w:rPr>
        <w:t>- Obligations générales</w:t>
      </w:r>
    </w:p>
    <w:p w14:paraId="017826B8" w14:textId="77777777" w:rsidR="00DA4D79" w:rsidRPr="00485861" w:rsidRDefault="00DA4D79" w:rsidP="0081778A">
      <w:pPr>
        <w:rPr>
          <w:rFonts w:ascii="Calibri" w:hAnsi="Calibri" w:cs="Calibri"/>
        </w:rPr>
      </w:pPr>
    </w:p>
    <w:p w14:paraId="1F8DC149" w14:textId="77777777" w:rsidR="00F11B35" w:rsidRDefault="00F11B35" w:rsidP="00F11B35">
      <w:pPr>
        <w:rPr>
          <w:rFonts w:ascii="Calibri" w:hAnsi="Calibri" w:cs="Calibri"/>
          <w:b/>
          <w:smallCaps/>
          <w:sz w:val="22"/>
          <w:szCs w:val="18"/>
          <w:u w:val="single"/>
        </w:rPr>
      </w:pPr>
      <w:r>
        <w:rPr>
          <w:rFonts w:ascii="Calibri" w:hAnsi="Calibri" w:cs="Calibri"/>
          <w:b/>
          <w:smallCaps/>
          <w:sz w:val="22"/>
          <w:szCs w:val="18"/>
          <w:u w:val="single"/>
        </w:rPr>
        <w:t>Engagements du demandeur</w:t>
      </w:r>
    </w:p>
    <w:p w14:paraId="1C3CBEAD" w14:textId="77777777" w:rsidR="00F11B35" w:rsidRDefault="00F11B35" w:rsidP="00F11B35">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Je demande</w:t>
      </w:r>
      <w:r>
        <w:rPr>
          <w:rFonts w:ascii="Calibri" w:hAnsi="Calibri" w:cs="Calibri"/>
          <w:b/>
        </w:rPr>
        <w:t xml:space="preserve"> (nous demandons)</w:t>
      </w:r>
      <w:r>
        <w:rPr>
          <w:rFonts w:ascii="Calibri" w:hAnsi="Calibri" w:cs="Calibri"/>
        </w:rPr>
        <w:t xml:space="preserve"> à bénéficier des aides « Plan de modernisation des élevages »</w:t>
      </w:r>
      <w:r w:rsidRPr="009A4123">
        <w:rPr>
          <w:rFonts w:ascii="Calibri" w:hAnsi="Calibri" w:cs="Calibri"/>
        </w:rPr>
        <w:t>.</w:t>
      </w:r>
    </w:p>
    <w:p w14:paraId="616BAC51" w14:textId="77777777" w:rsidR="00F11B35" w:rsidRDefault="00F11B35" w:rsidP="00F11B35">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E370AC">
        <w:rPr>
          <w:rFonts w:ascii="Calibri" w:hAnsi="Calibri" w:cs="Calibri"/>
        </w:rPr>
        <w:fldChar w:fldCharType="end"/>
      </w:r>
      <w:r>
        <w:rPr>
          <w:rFonts w:ascii="Calibri" w:hAnsi="Calibri" w:cs="Calibri"/>
        </w:rPr>
        <w:t xml:space="preserve"> </w:t>
      </w:r>
      <w:r w:rsidRPr="00977195">
        <w:rPr>
          <w:rFonts w:ascii="Calibri" w:hAnsi="Calibri" w:cs="Calibri"/>
          <w:b/>
        </w:rPr>
        <w:t>J’atteste</w:t>
      </w:r>
      <w:r>
        <w:rPr>
          <w:rFonts w:ascii="Calibri" w:hAnsi="Calibri" w:cs="Calibri"/>
          <w:b/>
        </w:rPr>
        <w:t xml:space="preserve"> (nous attestons)</w:t>
      </w:r>
      <w:r w:rsidRPr="00977195">
        <w:rPr>
          <w:rFonts w:ascii="Calibri" w:hAnsi="Calibri" w:cs="Calibri"/>
          <w:b/>
        </w:rPr>
        <w:t xml:space="preserve"> sur l’honneur</w:t>
      </w:r>
      <w:r>
        <w:rPr>
          <w:rFonts w:ascii="Calibri" w:hAnsi="Calibri" w:cs="Calibri"/>
        </w:rPr>
        <w:t xml:space="preserve"> : </w:t>
      </w:r>
    </w:p>
    <w:p w14:paraId="7ABE857A" w14:textId="77777777" w:rsidR="00F11B35" w:rsidRPr="00B2232D" w:rsidRDefault="00F11B35" w:rsidP="00F11B35">
      <w:pPr>
        <w:numPr>
          <w:ilvl w:val="0"/>
          <w:numId w:val="7"/>
        </w:numPr>
        <w:ind w:left="567" w:hanging="283"/>
        <w:jc w:val="both"/>
        <w:rPr>
          <w:rFonts w:ascii="Calibri" w:hAnsi="Calibri" w:cs="Calibri"/>
        </w:rPr>
      </w:pPr>
      <w:r w:rsidRPr="00B2232D">
        <w:rPr>
          <w:rFonts w:ascii="Calibri" w:hAnsi="Calibri" w:cs="Calibri"/>
        </w:rPr>
        <w:t>Ne pas avoir sollicité d’autres ressources publiques et privés que celles présentées dans le plan de financement.</w:t>
      </w:r>
    </w:p>
    <w:p w14:paraId="7A13824B" w14:textId="77777777" w:rsidR="00F11B35" w:rsidRPr="00B2232D" w:rsidRDefault="00F11B35" w:rsidP="00F11B35">
      <w:pPr>
        <w:numPr>
          <w:ilvl w:val="0"/>
          <w:numId w:val="7"/>
        </w:numPr>
        <w:ind w:left="567" w:hanging="283"/>
        <w:jc w:val="both"/>
        <w:rPr>
          <w:rFonts w:ascii="Calibri" w:hAnsi="Calibri" w:cs="Calibri"/>
        </w:rPr>
      </w:pPr>
      <w:r w:rsidRPr="00E64BF2">
        <w:rPr>
          <w:rFonts w:ascii="Calibri" w:hAnsi="Calibri" w:cs="Calibri"/>
        </w:rPr>
        <w:t>Ne pas faire l’objet d’une procédure liée à des difficultés économiques.</w:t>
      </w:r>
      <w:r>
        <w:rPr>
          <w:rFonts w:ascii="Calibri" w:hAnsi="Calibri" w:cs="Calibri"/>
        </w:rPr>
        <w:t xml:space="preserve"> Si c’est le cas, en informer les services instructeurs.</w:t>
      </w:r>
    </w:p>
    <w:p w14:paraId="597A6384" w14:textId="77777777" w:rsidR="00F11B35" w:rsidRPr="00B2232D" w:rsidRDefault="00F11B35" w:rsidP="00F11B35">
      <w:pPr>
        <w:numPr>
          <w:ilvl w:val="0"/>
          <w:numId w:val="7"/>
        </w:numPr>
        <w:ind w:left="567" w:hanging="283"/>
        <w:jc w:val="both"/>
        <w:rPr>
          <w:rFonts w:ascii="Calibri" w:hAnsi="Calibri" w:cs="Calibri"/>
        </w:rPr>
      </w:pPr>
      <w:r w:rsidRPr="00B2232D">
        <w:rPr>
          <w:rFonts w:ascii="Calibri" w:hAnsi="Calibri" w:cs="Calibri"/>
        </w:rPr>
        <w:t>L’exactitude des renseignements</w:t>
      </w:r>
      <w:r w:rsidRPr="00B2232D">
        <w:rPr>
          <w:rFonts w:ascii="Calibri" w:hAnsi="Calibri"/>
        </w:rPr>
        <w:t xml:space="preserve"> fournis dans le présent formulaire et les pièces jointes concernant ma (notre) situation et concernant le projet d’investissement</w:t>
      </w:r>
      <w:r>
        <w:rPr>
          <w:rFonts w:ascii="Calibri" w:hAnsi="Calibri"/>
        </w:rPr>
        <w:t>s</w:t>
      </w:r>
      <w:r w:rsidRPr="00B2232D">
        <w:rPr>
          <w:rFonts w:ascii="Calibri" w:hAnsi="Calibri"/>
        </w:rPr>
        <w:t>.</w:t>
      </w:r>
    </w:p>
    <w:p w14:paraId="4748AAED" w14:textId="77777777" w:rsidR="00F11B35" w:rsidRPr="001555B8" w:rsidRDefault="00F11B35" w:rsidP="00F11B35">
      <w:pPr>
        <w:pStyle w:val="Paragraphedeliste1"/>
        <w:numPr>
          <w:ilvl w:val="0"/>
          <w:numId w:val="7"/>
        </w:numPr>
        <w:ind w:left="567" w:hanging="283"/>
        <w:jc w:val="both"/>
        <w:rPr>
          <w:rFonts w:ascii="Calibri" w:hAnsi="Calibri" w:cs="Calibri"/>
        </w:rPr>
      </w:pPr>
      <w:r w:rsidRPr="001555B8">
        <w:rPr>
          <w:rFonts w:ascii="Calibri" w:hAnsi="Calibri" w:cs="Calibri"/>
        </w:rPr>
        <w:t>Que l’opération (projet) n’a pas débuté au moment du dépôt de mon (notre) dossier auprès de la DDT/M (</w:t>
      </w:r>
      <w:r w:rsidRPr="001555B8">
        <w:rPr>
          <w:rFonts w:ascii="Calibri" w:hAnsi="Calibri" w:cs="Calibri"/>
          <w:bCs/>
          <w:szCs w:val="18"/>
        </w:rPr>
        <w:t>devis signé, bon de commande, facture émise ou payée)</w:t>
      </w:r>
      <w:r>
        <w:rPr>
          <w:rFonts w:ascii="Calibri" w:hAnsi="Calibri" w:cs="Calibri"/>
          <w:bCs/>
          <w:szCs w:val="18"/>
        </w:rPr>
        <w:t>.</w:t>
      </w:r>
    </w:p>
    <w:p w14:paraId="49D2161F" w14:textId="77777777" w:rsidR="00F11B35" w:rsidRPr="00FD0DF6" w:rsidRDefault="00F11B35" w:rsidP="00F11B35">
      <w:pPr>
        <w:pStyle w:val="normalformulaire"/>
        <w:numPr>
          <w:ilvl w:val="0"/>
          <w:numId w:val="8"/>
        </w:numPr>
        <w:ind w:left="567" w:hanging="283"/>
        <w:rPr>
          <w:rFonts w:ascii="Calibri" w:hAnsi="Calibri"/>
          <w:color w:val="000000"/>
          <w:sz w:val="20"/>
          <w:szCs w:val="20"/>
        </w:rPr>
      </w:pPr>
      <w:r>
        <w:rPr>
          <w:rFonts w:ascii="Calibri" w:hAnsi="Calibri"/>
          <w:color w:val="000000"/>
          <w:sz w:val="20"/>
          <w:szCs w:val="20"/>
        </w:rPr>
        <w:t>R</w:t>
      </w:r>
      <w:r w:rsidRPr="00FD0DF6">
        <w:rPr>
          <w:rFonts w:ascii="Calibri" w:hAnsi="Calibri"/>
          <w:color w:val="000000"/>
          <w:sz w:val="20"/>
          <w:szCs w:val="20"/>
        </w:rPr>
        <w:t>especter les conditions d’âge au 1</w:t>
      </w:r>
      <w:r w:rsidRPr="00FD0DF6">
        <w:rPr>
          <w:rFonts w:ascii="Calibri" w:hAnsi="Calibri"/>
          <w:color w:val="000000"/>
          <w:sz w:val="20"/>
          <w:szCs w:val="20"/>
          <w:vertAlign w:val="superscript"/>
        </w:rPr>
        <w:t>er</w:t>
      </w:r>
      <w:r w:rsidRPr="00FD0DF6">
        <w:rPr>
          <w:rFonts w:ascii="Calibri" w:hAnsi="Calibri"/>
          <w:color w:val="000000"/>
          <w:sz w:val="20"/>
          <w:szCs w:val="20"/>
        </w:rPr>
        <w:t xml:space="preserve"> janvier de l’année de dépôt de ma (notre) demande (au moins 18 ans et </w:t>
      </w:r>
      <w:r w:rsidRPr="00FD0DF6">
        <w:rPr>
          <w:rFonts w:ascii="Calibri" w:hAnsi="Calibri" w:cs="Arial"/>
          <w:color w:val="000000"/>
          <w:sz w:val="20"/>
          <w:szCs w:val="20"/>
        </w:rPr>
        <w:t>n’a</w:t>
      </w:r>
      <w:r>
        <w:rPr>
          <w:rFonts w:ascii="Calibri" w:hAnsi="Calibri" w:cs="Arial"/>
          <w:color w:val="000000"/>
          <w:sz w:val="20"/>
          <w:szCs w:val="20"/>
        </w:rPr>
        <w:t>voir</w:t>
      </w:r>
      <w:r w:rsidRPr="00FD0DF6">
        <w:rPr>
          <w:rFonts w:ascii="Calibri" w:hAnsi="Calibri" w:cs="Arial"/>
          <w:color w:val="000000"/>
          <w:sz w:val="20"/>
          <w:szCs w:val="20"/>
        </w:rPr>
        <w:t xml:space="preserve"> pas atteint l’âge prévu à </w:t>
      </w:r>
      <w:r w:rsidRPr="00FD0DF6">
        <w:rPr>
          <w:rFonts w:ascii="Calibri" w:hAnsi="Calibri"/>
          <w:color w:val="000000"/>
          <w:sz w:val="20"/>
          <w:szCs w:val="20"/>
        </w:rPr>
        <w:t xml:space="preserve">l’article D. 161-2-1-9 </w:t>
      </w:r>
      <w:r>
        <w:rPr>
          <w:rFonts w:ascii="Calibri" w:hAnsi="Calibri"/>
          <w:color w:val="000000"/>
          <w:sz w:val="20"/>
          <w:szCs w:val="20"/>
        </w:rPr>
        <w:t>du code de la sécurité sociale).</w:t>
      </w:r>
    </w:p>
    <w:p w14:paraId="1BA77CCE" w14:textId="77777777" w:rsidR="00F11B35" w:rsidRPr="00FD0DF6" w:rsidRDefault="00F11B35" w:rsidP="00F11B35">
      <w:pPr>
        <w:pStyle w:val="Paragraphedeliste"/>
        <w:numPr>
          <w:ilvl w:val="0"/>
          <w:numId w:val="8"/>
        </w:numPr>
        <w:ind w:left="567" w:hanging="283"/>
        <w:jc w:val="both"/>
        <w:rPr>
          <w:rFonts w:ascii="Calibri" w:hAnsi="Calibri"/>
        </w:rPr>
      </w:pPr>
      <w:r>
        <w:rPr>
          <w:rFonts w:ascii="Calibri" w:hAnsi="Calibri"/>
        </w:rPr>
        <w:t>A</w:t>
      </w:r>
      <w:r w:rsidRPr="00FD0DF6">
        <w:rPr>
          <w:rFonts w:ascii="Calibri" w:hAnsi="Calibri"/>
        </w:rPr>
        <w:t xml:space="preserve">voir pris connaissance </w:t>
      </w:r>
      <w:r>
        <w:rPr>
          <w:rFonts w:ascii="Calibri" w:hAnsi="Calibri"/>
        </w:rPr>
        <w:t xml:space="preserve">de la notice relative à l’opération et notamment aux points de contrôle, </w:t>
      </w:r>
      <w:r w:rsidRPr="00FD0DF6">
        <w:rPr>
          <w:rFonts w:ascii="Calibri" w:hAnsi="Calibri"/>
        </w:rPr>
        <w:t>règle</w:t>
      </w:r>
      <w:r>
        <w:rPr>
          <w:rFonts w:ascii="Calibri" w:hAnsi="Calibri"/>
        </w:rPr>
        <w:t xml:space="preserve">s de versement des aides et </w:t>
      </w:r>
      <w:r w:rsidRPr="00FD0DF6">
        <w:rPr>
          <w:rFonts w:ascii="Calibri" w:hAnsi="Calibri"/>
        </w:rPr>
        <w:t>sanctions encourues en cas de non-respect de ce</w:t>
      </w:r>
      <w:r>
        <w:rPr>
          <w:rFonts w:ascii="Calibri" w:hAnsi="Calibri"/>
        </w:rPr>
        <w:t>s points.</w:t>
      </w:r>
    </w:p>
    <w:p w14:paraId="036BA0A3" w14:textId="77777777" w:rsidR="00F11B35" w:rsidRPr="002834EC" w:rsidRDefault="00F11B35" w:rsidP="00F11B35">
      <w:pPr>
        <w:pStyle w:val="Paragraphedeliste"/>
        <w:numPr>
          <w:ilvl w:val="0"/>
          <w:numId w:val="8"/>
        </w:numPr>
        <w:ind w:left="567" w:hanging="283"/>
        <w:jc w:val="both"/>
        <w:rPr>
          <w:rFonts w:ascii="Calibri" w:hAnsi="Calibri" w:cs="Tahoma"/>
        </w:rPr>
      </w:pPr>
      <w:r w:rsidRPr="00580081">
        <w:rPr>
          <w:rFonts w:ascii="Calibri" w:hAnsi="Calibri" w:cs="Tahoma"/>
        </w:rPr>
        <w:t xml:space="preserve">Etre à jour de mes (nos) cotisations </w:t>
      </w:r>
      <w:r w:rsidRPr="002834EC">
        <w:rPr>
          <w:rFonts w:ascii="Calibri" w:hAnsi="Calibri" w:cs="Tahoma"/>
        </w:rPr>
        <w:t>sociales</w:t>
      </w:r>
      <w:r w:rsidRPr="00D47C7D">
        <w:rPr>
          <w:rFonts w:ascii="Calibri" w:hAnsi="Calibri" w:cs="Tahoma"/>
        </w:rPr>
        <w:t>.</w:t>
      </w:r>
      <w:r>
        <w:rPr>
          <w:rFonts w:ascii="Calibri" w:hAnsi="Calibri" w:cs="Tahoma"/>
        </w:rPr>
        <w:t xml:space="preserve"> Pour des personnes morales, la société ou l’ensemble des associés exploitants doivent être à jour.</w:t>
      </w:r>
    </w:p>
    <w:p w14:paraId="52FE50B9" w14:textId="77777777" w:rsidR="00F11B35" w:rsidRPr="00B2232D" w:rsidRDefault="00F11B35" w:rsidP="00F11B35">
      <w:pPr>
        <w:pStyle w:val="normalformulaire"/>
        <w:numPr>
          <w:ilvl w:val="0"/>
          <w:numId w:val="8"/>
        </w:numPr>
        <w:ind w:left="567" w:hanging="283"/>
        <w:rPr>
          <w:rFonts w:ascii="Calibri" w:hAnsi="Calibri"/>
          <w:sz w:val="20"/>
          <w:szCs w:val="20"/>
        </w:rPr>
      </w:pPr>
      <w:r w:rsidRPr="00B2232D">
        <w:rPr>
          <w:rFonts w:ascii="Calibri" w:hAnsi="Calibri"/>
          <w:snapToGrid w:val="0"/>
          <w:sz w:val="20"/>
          <w:szCs w:val="20"/>
        </w:rPr>
        <w:t>Avoir pris connaissance que ma (notre) demande d’aide pourra être rejetée en totalité ou partiellement au motif que le projet ne répond pas aux priorités définies régionalement ou au motif de l’indisponibilité des crédits affectés à cette mesure.</w:t>
      </w:r>
    </w:p>
    <w:p w14:paraId="016BBC4D" w14:textId="77777777" w:rsidR="00F11B35" w:rsidRPr="00111F89" w:rsidRDefault="00F11B35" w:rsidP="00F11B35">
      <w:pPr>
        <w:pStyle w:val="normalformulaire"/>
        <w:numPr>
          <w:ilvl w:val="0"/>
          <w:numId w:val="8"/>
        </w:numPr>
        <w:ind w:left="567" w:hanging="283"/>
        <w:rPr>
          <w:rFonts w:ascii="Calibri" w:hAnsi="Calibri"/>
          <w:sz w:val="20"/>
          <w:szCs w:val="20"/>
        </w:rPr>
      </w:pPr>
      <w:r w:rsidRPr="00111F89">
        <w:rPr>
          <w:rFonts w:ascii="Calibri" w:hAnsi="Calibri"/>
          <w:sz w:val="20"/>
          <w:szCs w:val="20"/>
        </w:rPr>
        <w:t xml:space="preserve">Respecter les critères d’éligibilité et de sélection de mon (notre) projet. </w:t>
      </w:r>
    </w:p>
    <w:p w14:paraId="1D238973" w14:textId="77777777" w:rsidR="00F11B35" w:rsidRPr="002834EC" w:rsidRDefault="00F11B35" w:rsidP="00F11B35">
      <w:pPr>
        <w:spacing w:before="120"/>
        <w:jc w:val="both"/>
        <w:rPr>
          <w:rFonts w:ascii="Calibri" w:hAnsi="Calibri" w:cs="Calibri"/>
        </w:rPr>
      </w:pPr>
      <w:r w:rsidRPr="002834EC">
        <w:rPr>
          <w:rFonts w:ascii="Calibri" w:hAnsi="Calibri" w:cs="Calibri"/>
        </w:rPr>
        <w:t>L’inexactitude de ces déclarations est susceptible de générer un reversement partiel ou total de l’aide.</w:t>
      </w:r>
    </w:p>
    <w:p w14:paraId="775CD273" w14:textId="77777777" w:rsidR="00F11B35" w:rsidRPr="002834EC" w:rsidRDefault="00F11B35" w:rsidP="00F11B35">
      <w:pPr>
        <w:spacing w:before="120"/>
        <w:jc w:val="both"/>
        <w:rPr>
          <w:rFonts w:ascii="Calibri" w:hAnsi="Calibri" w:cs="Calibri"/>
        </w:rPr>
      </w:pPr>
      <w:r w:rsidRPr="002834EC">
        <w:rPr>
          <w:rFonts w:ascii="Calibri" w:hAnsi="Calibri" w:cs="Calibri"/>
        </w:rPr>
        <w:fldChar w:fldCharType="begin">
          <w:ffData>
            <w:name w:val="CaseACocher1"/>
            <w:enabled/>
            <w:calcOnExit w:val="0"/>
            <w:checkBox>
              <w:sizeAuto/>
              <w:default w:val="0"/>
            </w:checkBox>
          </w:ffData>
        </w:fldChar>
      </w:r>
      <w:r w:rsidRPr="002834EC">
        <w:rPr>
          <w:rFonts w:ascii="Calibri" w:hAnsi="Calibri" w:cs="Calibri"/>
        </w:rPr>
        <w:instrText xml:space="preserve"> FORMCHECKBOX </w:instrText>
      </w:r>
      <w:r w:rsidR="00EF0659">
        <w:rPr>
          <w:rFonts w:ascii="Calibri" w:hAnsi="Calibri" w:cs="Calibri"/>
        </w:rPr>
      </w:r>
      <w:r w:rsidR="00EF0659">
        <w:rPr>
          <w:rFonts w:ascii="Calibri" w:hAnsi="Calibri" w:cs="Calibri"/>
        </w:rPr>
        <w:fldChar w:fldCharType="separate"/>
      </w:r>
      <w:r w:rsidRPr="002834EC">
        <w:rPr>
          <w:rFonts w:ascii="Calibri" w:hAnsi="Calibri" w:cs="Calibri"/>
        </w:rPr>
        <w:fldChar w:fldCharType="end"/>
      </w:r>
      <w:r w:rsidRPr="002834EC">
        <w:rPr>
          <w:rFonts w:ascii="Calibri" w:hAnsi="Calibri" w:cs="Calibri"/>
        </w:rPr>
        <w:t xml:space="preserve"> </w:t>
      </w:r>
      <w:r w:rsidRPr="002834EC">
        <w:rPr>
          <w:rFonts w:ascii="Calibri" w:hAnsi="Calibri" w:cs="Calibri"/>
          <w:b/>
        </w:rPr>
        <w:t>Je m’engage (nous nous engageons)</w:t>
      </w:r>
      <w:r w:rsidRPr="002834EC">
        <w:rPr>
          <w:rFonts w:ascii="Calibri" w:hAnsi="Calibri" w:cs="Calibri"/>
        </w:rPr>
        <w:t>, sous réserve de l’attribution de l’aide à :</w:t>
      </w:r>
    </w:p>
    <w:p w14:paraId="3F026AAB" w14:textId="77777777" w:rsidR="00F11B35" w:rsidRPr="002834EC" w:rsidRDefault="00F11B35" w:rsidP="00F11B35">
      <w:pPr>
        <w:pStyle w:val="Paragraphedeliste"/>
        <w:numPr>
          <w:ilvl w:val="0"/>
          <w:numId w:val="9"/>
        </w:numPr>
        <w:ind w:left="567" w:hanging="283"/>
        <w:jc w:val="both"/>
        <w:rPr>
          <w:rFonts w:ascii="Calibri" w:hAnsi="Calibri" w:cs="Calibri"/>
        </w:rPr>
      </w:pPr>
      <w:r w:rsidRPr="002834EC">
        <w:rPr>
          <w:rFonts w:ascii="Calibri" w:hAnsi="Calibri" w:cs="Calibri"/>
        </w:rPr>
        <w:t>Fournir toute pièce complémentaire jugée utile pour instruire la demande et suivre la réalisation de l’opération.</w:t>
      </w:r>
    </w:p>
    <w:p w14:paraId="5AC2FF1B" w14:textId="77777777" w:rsidR="00F11B35" w:rsidRPr="002834EC" w:rsidRDefault="00F11B35" w:rsidP="00F11B35">
      <w:pPr>
        <w:pStyle w:val="Paragraphedeliste"/>
        <w:numPr>
          <w:ilvl w:val="0"/>
          <w:numId w:val="9"/>
        </w:numPr>
        <w:ind w:left="567" w:hanging="283"/>
        <w:jc w:val="both"/>
        <w:rPr>
          <w:rFonts w:ascii="Calibri" w:hAnsi="Calibri" w:cs="Calibri"/>
        </w:rPr>
      </w:pPr>
      <w:r w:rsidRPr="002834EC">
        <w:rPr>
          <w:rFonts w:ascii="Calibri" w:hAnsi="Calibri" w:cs="Calibri"/>
        </w:rPr>
        <w:t>Informer  la DDT/DDTM du début d’exécution effectif de l’opération</w:t>
      </w:r>
      <w:r>
        <w:rPr>
          <w:rFonts w:ascii="Calibri" w:hAnsi="Calibri" w:cs="Calibri"/>
        </w:rPr>
        <w:t>.</w:t>
      </w:r>
    </w:p>
    <w:p w14:paraId="05C1989C" w14:textId="77777777" w:rsidR="00F11B35" w:rsidRPr="002834EC" w:rsidRDefault="00F11B35" w:rsidP="00F11B35">
      <w:pPr>
        <w:pStyle w:val="Paragraphedeliste"/>
        <w:numPr>
          <w:ilvl w:val="0"/>
          <w:numId w:val="9"/>
        </w:numPr>
        <w:ind w:left="567" w:hanging="283"/>
        <w:jc w:val="both"/>
        <w:rPr>
          <w:rFonts w:ascii="Calibri" w:hAnsi="Calibri" w:cs="Calibri"/>
        </w:rPr>
      </w:pPr>
      <w:r w:rsidRPr="002834EC">
        <w:rPr>
          <w:rFonts w:ascii="Calibri" w:hAnsi="Calibri" w:cs="Tahoma"/>
        </w:rPr>
        <w:t>I</w:t>
      </w:r>
      <w:r w:rsidRPr="002834EC">
        <w:rPr>
          <w:rFonts w:ascii="Calibri" w:hAnsi="Calibri" w:cs="Calibri"/>
        </w:rPr>
        <w:t xml:space="preserve">nformer la DDT/DDTM de toute modification de ma </w:t>
      </w:r>
      <w:r w:rsidRPr="002834EC">
        <w:rPr>
          <w:rFonts w:ascii="Calibri" w:hAnsi="Calibri"/>
        </w:rPr>
        <w:t xml:space="preserve">(notre) </w:t>
      </w:r>
      <w:r w:rsidRPr="002834EC">
        <w:rPr>
          <w:rFonts w:ascii="Calibri" w:hAnsi="Calibri" w:cs="Calibri"/>
        </w:rPr>
        <w:t xml:space="preserve">situation, de la raison sociale de ma </w:t>
      </w:r>
      <w:r w:rsidRPr="002834EC">
        <w:rPr>
          <w:rFonts w:ascii="Calibri" w:hAnsi="Calibri"/>
        </w:rPr>
        <w:t xml:space="preserve">(notre) </w:t>
      </w:r>
      <w:r w:rsidRPr="002834EC">
        <w:rPr>
          <w:rFonts w:ascii="Calibri" w:hAnsi="Calibri" w:cs="Calibri"/>
        </w:rPr>
        <w:t>structure, des engagements ou du projet.</w:t>
      </w:r>
    </w:p>
    <w:p w14:paraId="6F085E6D" w14:textId="77777777" w:rsidR="00F11B35" w:rsidRDefault="00F11B35" w:rsidP="00F11B35">
      <w:pPr>
        <w:pStyle w:val="Paragraphedeliste"/>
        <w:numPr>
          <w:ilvl w:val="0"/>
          <w:numId w:val="9"/>
        </w:numPr>
        <w:ind w:left="567" w:hanging="283"/>
        <w:jc w:val="both"/>
        <w:rPr>
          <w:rFonts w:ascii="Calibri" w:hAnsi="Calibri" w:cs="Calibri"/>
        </w:rPr>
      </w:pPr>
      <w:r>
        <w:rPr>
          <w:rFonts w:ascii="Calibri" w:hAnsi="Calibri" w:cs="Calibri"/>
        </w:rPr>
        <w:t>N</w:t>
      </w:r>
      <w:r w:rsidRPr="00A36E22">
        <w:rPr>
          <w:rFonts w:ascii="Calibri" w:hAnsi="Calibri" w:cs="Calibri"/>
        </w:rPr>
        <w:t>e pas solliciter à l’avenir, pour ce projet, d’autres crédits (nationaux ou européens), en plus de ceux mentionnés dans le ta</w:t>
      </w:r>
      <w:r>
        <w:rPr>
          <w:rFonts w:ascii="Calibri" w:hAnsi="Calibri" w:cs="Calibri"/>
        </w:rPr>
        <w:t>bleau « financement du projet ».</w:t>
      </w:r>
    </w:p>
    <w:p w14:paraId="2F1B7FEC" w14:textId="77777777" w:rsidR="00F11B35" w:rsidRPr="00A36E22" w:rsidRDefault="00F11B35" w:rsidP="00F11B35">
      <w:pPr>
        <w:pStyle w:val="Paragraphedeliste"/>
        <w:numPr>
          <w:ilvl w:val="0"/>
          <w:numId w:val="9"/>
        </w:numPr>
        <w:ind w:left="567" w:hanging="283"/>
        <w:jc w:val="both"/>
        <w:rPr>
          <w:rFonts w:ascii="Calibri" w:hAnsi="Calibri" w:cs="Calibri"/>
        </w:rPr>
      </w:pPr>
      <w:r>
        <w:rPr>
          <w:rFonts w:ascii="Calibri" w:hAnsi="Calibri" w:cs="Calibri"/>
        </w:rPr>
        <w:t xml:space="preserve">A ce que l’équipement dont l’acquisition est </w:t>
      </w:r>
      <w:proofErr w:type="gramStart"/>
      <w:r>
        <w:rPr>
          <w:rFonts w:ascii="Calibri" w:hAnsi="Calibri" w:cs="Calibri"/>
        </w:rPr>
        <w:t>prévue</w:t>
      </w:r>
      <w:proofErr w:type="gramEnd"/>
      <w:r>
        <w:rPr>
          <w:rFonts w:ascii="Calibri" w:hAnsi="Calibri" w:cs="Calibri"/>
        </w:rPr>
        <w:t xml:space="preserve"> dans le cadre du projet respecte les normes en vigueur.</w:t>
      </w:r>
    </w:p>
    <w:p w14:paraId="4D07522E" w14:textId="77777777" w:rsidR="00F11B35" w:rsidRPr="00A36E22" w:rsidRDefault="00F11B35" w:rsidP="00F11B35">
      <w:pPr>
        <w:numPr>
          <w:ilvl w:val="0"/>
          <w:numId w:val="9"/>
        </w:numPr>
        <w:tabs>
          <w:tab w:val="left" w:pos="567"/>
        </w:tabs>
        <w:suppressAutoHyphens/>
        <w:ind w:left="567" w:hanging="283"/>
        <w:jc w:val="both"/>
        <w:rPr>
          <w:rFonts w:ascii="Calibri" w:hAnsi="Calibri"/>
        </w:rPr>
      </w:pPr>
      <w:r>
        <w:rPr>
          <w:rFonts w:ascii="Calibri" w:hAnsi="Calibri"/>
        </w:rPr>
        <w:t>P</w:t>
      </w:r>
      <w:r w:rsidRPr="00A36E22">
        <w:rPr>
          <w:rFonts w:ascii="Calibri" w:hAnsi="Calibri"/>
        </w:rPr>
        <w:t xml:space="preserve">oursuivre </w:t>
      </w:r>
      <w:r w:rsidRPr="00A36E22">
        <w:rPr>
          <w:rFonts w:ascii="Calibri" w:hAnsi="Calibri" w:cs="Tahoma"/>
        </w:rPr>
        <w:t xml:space="preserve">mon </w:t>
      </w:r>
      <w:r w:rsidRPr="00A36E22">
        <w:rPr>
          <w:rFonts w:ascii="Calibri" w:hAnsi="Calibri" w:cs="Tahoma"/>
          <w:snapToGrid w:val="0"/>
        </w:rPr>
        <w:t xml:space="preserve">(notre) </w:t>
      </w:r>
      <w:r w:rsidRPr="00A36E22">
        <w:rPr>
          <w:rFonts w:ascii="Calibri" w:hAnsi="Calibri"/>
        </w:rPr>
        <w:t xml:space="preserve">activité agricole au sens de l’article L311-1 du code rural ayant bénéficié de l’aide pendant une période de </w:t>
      </w:r>
      <w:r>
        <w:rPr>
          <w:rFonts w:ascii="Calibri" w:hAnsi="Calibri"/>
        </w:rPr>
        <w:t xml:space="preserve">5 années à compter de </w:t>
      </w:r>
      <w:r w:rsidRPr="00A93D8C">
        <w:rPr>
          <w:rFonts w:ascii="Calibri" w:hAnsi="Calibri"/>
        </w:rPr>
        <w:t>la date du paiement final.</w:t>
      </w:r>
    </w:p>
    <w:p w14:paraId="2CE8998F" w14:textId="77777777" w:rsidR="00F11B35" w:rsidRDefault="00F11B35" w:rsidP="00F11B35">
      <w:pPr>
        <w:numPr>
          <w:ilvl w:val="0"/>
          <w:numId w:val="9"/>
        </w:numPr>
        <w:tabs>
          <w:tab w:val="left" w:pos="567"/>
        </w:tabs>
        <w:suppressAutoHyphens/>
        <w:ind w:left="567" w:hanging="283"/>
        <w:jc w:val="both"/>
        <w:rPr>
          <w:rFonts w:ascii="Calibri" w:hAnsi="Calibri"/>
        </w:rPr>
      </w:pPr>
      <w:r>
        <w:rPr>
          <w:rFonts w:ascii="Calibri" w:hAnsi="Calibri"/>
        </w:rPr>
        <w:t>M</w:t>
      </w:r>
      <w:r w:rsidRPr="00A36E22">
        <w:rPr>
          <w:rFonts w:ascii="Calibri" w:hAnsi="Calibri"/>
        </w:rPr>
        <w:t xml:space="preserve">aintenir sur mon </w:t>
      </w:r>
      <w:r w:rsidRPr="00A36E22">
        <w:rPr>
          <w:rFonts w:ascii="Calibri" w:hAnsi="Calibri" w:cs="Tahoma"/>
          <w:snapToGrid w:val="0"/>
        </w:rPr>
        <w:t xml:space="preserve">(notre) </w:t>
      </w:r>
      <w:r w:rsidRPr="00A36E22">
        <w:rPr>
          <w:rFonts w:ascii="Calibri" w:hAnsi="Calibri"/>
        </w:rPr>
        <w:t xml:space="preserve">exploitation les équipements et les aménagements ayant bénéficié des aides </w:t>
      </w:r>
      <w:r w:rsidRPr="00E64BF2">
        <w:rPr>
          <w:rFonts w:ascii="Calibri" w:hAnsi="Calibri"/>
        </w:rPr>
        <w:t>pendant une durée de cinq ans à compter de la date du paiement final.</w:t>
      </w:r>
    </w:p>
    <w:p w14:paraId="7257DD89" w14:textId="77777777" w:rsidR="00F11B35" w:rsidRPr="002C279E" w:rsidRDefault="00F11B35" w:rsidP="00F11B35">
      <w:pPr>
        <w:numPr>
          <w:ilvl w:val="0"/>
          <w:numId w:val="9"/>
        </w:numPr>
        <w:tabs>
          <w:tab w:val="left" w:pos="567"/>
        </w:tabs>
        <w:suppressAutoHyphens/>
        <w:ind w:left="567" w:hanging="283"/>
        <w:jc w:val="both"/>
        <w:rPr>
          <w:rFonts w:ascii="Calibri" w:hAnsi="Calibri"/>
        </w:rPr>
      </w:pPr>
      <w:r>
        <w:rPr>
          <w:rFonts w:ascii="Calibri" w:hAnsi="Calibri"/>
        </w:rPr>
        <w:t xml:space="preserve">A rester propriétaire de l’investissement </w:t>
      </w:r>
      <w:r w:rsidRPr="00E64BF2">
        <w:rPr>
          <w:rFonts w:ascii="Calibri" w:hAnsi="Calibri"/>
        </w:rPr>
        <w:t>pendant une durée de cinq ans à compter de la date du paiement final.</w:t>
      </w:r>
    </w:p>
    <w:p w14:paraId="2FDAC1C3" w14:textId="77777777" w:rsidR="00F11B35" w:rsidRDefault="00F11B35" w:rsidP="00F11B35">
      <w:pPr>
        <w:numPr>
          <w:ilvl w:val="0"/>
          <w:numId w:val="9"/>
        </w:numPr>
        <w:tabs>
          <w:tab w:val="left" w:pos="567"/>
        </w:tabs>
        <w:suppressAutoHyphens/>
        <w:ind w:left="567" w:hanging="283"/>
        <w:jc w:val="both"/>
        <w:rPr>
          <w:rFonts w:ascii="Calibri" w:hAnsi="Calibri"/>
        </w:rPr>
      </w:pPr>
      <w:r>
        <w:rPr>
          <w:rFonts w:ascii="Calibri" w:hAnsi="Calibri"/>
        </w:rPr>
        <w:t>A conserver pendant une période de 10 ans tout document permettant de vérifier la réalisation effective de l’opération : factures et relevés de compte bancaire pour des dépenses matérielles et tableau de suivi du temps de travail pour les dépenses immatérielles, comptabilité, etc.</w:t>
      </w:r>
    </w:p>
    <w:p w14:paraId="76482C61" w14:textId="77777777" w:rsidR="00F11B35" w:rsidRPr="002834EC" w:rsidRDefault="00F11B35" w:rsidP="00F11B35">
      <w:pPr>
        <w:numPr>
          <w:ilvl w:val="0"/>
          <w:numId w:val="9"/>
        </w:numPr>
        <w:tabs>
          <w:tab w:val="left" w:pos="567"/>
        </w:tabs>
        <w:suppressAutoHyphens/>
        <w:ind w:left="567" w:hanging="283"/>
        <w:jc w:val="both"/>
        <w:rPr>
          <w:rFonts w:ascii="Calibri" w:hAnsi="Calibri"/>
        </w:rPr>
      </w:pPr>
      <w:r>
        <w:rPr>
          <w:rFonts w:ascii="Calibri" w:hAnsi="Calibri"/>
        </w:rPr>
        <w:t xml:space="preserve">A permettre / faciliter </w:t>
      </w:r>
      <w:r w:rsidRPr="002834EC">
        <w:rPr>
          <w:rFonts w:ascii="Calibri" w:hAnsi="Calibri"/>
        </w:rPr>
        <w:t xml:space="preserve">l’accès à l’exploitation aux autorités compétentes chargées de contrôles pour l’ensemble des paiements que je sollicite (nous sollicitons) pendant </w:t>
      </w:r>
      <w:r>
        <w:rPr>
          <w:rFonts w:ascii="Calibri" w:hAnsi="Calibri"/>
        </w:rPr>
        <w:t>10</w:t>
      </w:r>
      <w:r w:rsidRPr="002834EC">
        <w:rPr>
          <w:rFonts w:ascii="Calibri" w:hAnsi="Calibri"/>
        </w:rPr>
        <w:t xml:space="preserve"> ans.</w:t>
      </w:r>
    </w:p>
    <w:p w14:paraId="49DB7D93" w14:textId="77777777" w:rsidR="00F11B35" w:rsidRPr="002B4259" w:rsidRDefault="00F11B35" w:rsidP="00F11B35">
      <w:pPr>
        <w:numPr>
          <w:ilvl w:val="0"/>
          <w:numId w:val="9"/>
        </w:numPr>
        <w:tabs>
          <w:tab w:val="left" w:pos="567"/>
        </w:tabs>
        <w:suppressAutoHyphens/>
        <w:ind w:left="567" w:hanging="283"/>
        <w:jc w:val="both"/>
        <w:rPr>
          <w:rFonts w:ascii="Calibri" w:hAnsi="Calibri"/>
        </w:rPr>
      </w:pPr>
      <w:r w:rsidRPr="00580081">
        <w:rPr>
          <w:rFonts w:ascii="Calibri" w:hAnsi="Calibri"/>
        </w:rPr>
        <w:t>Respecter les obli</w:t>
      </w:r>
      <w:r>
        <w:rPr>
          <w:rFonts w:ascii="Calibri" w:hAnsi="Calibri"/>
        </w:rPr>
        <w:t>gations européennes en matière de publicité.</w:t>
      </w:r>
    </w:p>
    <w:p w14:paraId="046D3F75" w14:textId="77777777" w:rsidR="00F11B35" w:rsidRPr="00A36E22" w:rsidRDefault="00F11B35" w:rsidP="00F11B35">
      <w:pPr>
        <w:pStyle w:val="normalformulaire"/>
        <w:numPr>
          <w:ilvl w:val="0"/>
          <w:numId w:val="9"/>
        </w:numPr>
        <w:tabs>
          <w:tab w:val="left" w:pos="567"/>
        </w:tabs>
        <w:suppressAutoHyphens/>
        <w:ind w:left="567" w:hanging="283"/>
        <w:rPr>
          <w:rFonts w:ascii="Calibri" w:hAnsi="Calibri"/>
          <w:sz w:val="20"/>
          <w:szCs w:val="20"/>
        </w:rPr>
      </w:pPr>
      <w:r>
        <w:rPr>
          <w:rFonts w:ascii="Calibri" w:hAnsi="Calibri"/>
          <w:sz w:val="20"/>
          <w:szCs w:val="20"/>
        </w:rPr>
        <w:t>M</w:t>
      </w:r>
      <w:r w:rsidRPr="00A36E22">
        <w:rPr>
          <w:rFonts w:ascii="Calibri" w:hAnsi="Calibri"/>
          <w:sz w:val="20"/>
          <w:szCs w:val="20"/>
        </w:rPr>
        <w:t>e (nous) soumettre à l’ensemble des contrôles administra</w:t>
      </w:r>
      <w:r>
        <w:rPr>
          <w:rFonts w:ascii="Calibri" w:hAnsi="Calibri"/>
          <w:sz w:val="20"/>
          <w:szCs w:val="20"/>
        </w:rPr>
        <w:t>tifs et sur place qui pourrait</w:t>
      </w:r>
      <w:r w:rsidRPr="00A36E22">
        <w:rPr>
          <w:rFonts w:ascii="Calibri" w:hAnsi="Calibri"/>
          <w:sz w:val="20"/>
          <w:szCs w:val="20"/>
        </w:rPr>
        <w:t xml:space="preserve"> résulter de l’octroi d’a</w:t>
      </w:r>
      <w:r>
        <w:rPr>
          <w:rFonts w:ascii="Calibri" w:hAnsi="Calibri"/>
          <w:sz w:val="20"/>
          <w:szCs w:val="20"/>
        </w:rPr>
        <w:t>ides nationales et européennes.</w:t>
      </w:r>
    </w:p>
    <w:p w14:paraId="6E2810D1" w14:textId="77777777" w:rsidR="00F11B35" w:rsidRDefault="00F11B35" w:rsidP="00F11B35">
      <w:pPr>
        <w:pStyle w:val="Paragraphedeliste"/>
        <w:numPr>
          <w:ilvl w:val="0"/>
          <w:numId w:val="9"/>
        </w:numPr>
        <w:ind w:left="567" w:hanging="283"/>
        <w:jc w:val="both"/>
        <w:rPr>
          <w:rFonts w:ascii="Calibri" w:hAnsi="Calibri" w:cs="Calibri"/>
        </w:rPr>
      </w:pPr>
      <w:r>
        <w:rPr>
          <w:rFonts w:ascii="Calibri" w:hAnsi="Calibri" w:cs="Calibri"/>
        </w:rPr>
        <w:t>F</w:t>
      </w:r>
      <w:r w:rsidRPr="00A36E22">
        <w:rPr>
          <w:rFonts w:ascii="Calibri" w:hAnsi="Calibri" w:cs="Calibri"/>
        </w:rPr>
        <w:t>ournir à l'autorité de gestion et/ou aux évaluateurs désignés ou autres organismes habilités à assumer des fonctions en son nom, toutes les informations nécessaires pour permettre le suivi et</w:t>
      </w:r>
      <w:r w:rsidRPr="00A36E22">
        <w:rPr>
          <w:rFonts w:ascii="Calibri" w:hAnsi="Calibri" w:cs="EUAlbertina"/>
          <w:color w:val="000000"/>
        </w:rPr>
        <w:t xml:space="preserve"> </w:t>
      </w:r>
      <w:r w:rsidRPr="00A36E22">
        <w:rPr>
          <w:rFonts w:ascii="Calibri" w:hAnsi="Calibri" w:cs="Calibri"/>
        </w:rPr>
        <w:t>l'évaluation du programme</w:t>
      </w:r>
      <w:r>
        <w:rPr>
          <w:rFonts w:ascii="Calibri" w:hAnsi="Calibri" w:cs="Calibri"/>
        </w:rPr>
        <w:t>.</w:t>
      </w:r>
    </w:p>
    <w:p w14:paraId="121A0D4D" w14:textId="77777777" w:rsidR="00F11B35" w:rsidRDefault="00F11B35" w:rsidP="00F11B35">
      <w:pPr>
        <w:pStyle w:val="Paragraphedeliste"/>
        <w:numPr>
          <w:ilvl w:val="0"/>
          <w:numId w:val="9"/>
        </w:numPr>
        <w:ind w:left="567" w:hanging="283"/>
        <w:jc w:val="both"/>
        <w:rPr>
          <w:rFonts w:ascii="Calibri" w:hAnsi="Calibri" w:cs="Calibri"/>
        </w:rPr>
      </w:pPr>
      <w:r>
        <w:rPr>
          <w:rFonts w:ascii="Calibri" w:hAnsi="Calibri" w:cs="Calibri"/>
        </w:rPr>
        <w:t>Respecter les critères de sélection valant engagement et ayant permis à mon (notre) projet d’être sélectionné.</w:t>
      </w:r>
    </w:p>
    <w:p w14:paraId="0C7D01B1" w14:textId="77777777" w:rsidR="00F11B35" w:rsidRPr="00D47C7D" w:rsidRDefault="00F11B35" w:rsidP="00F11B35">
      <w:pPr>
        <w:pStyle w:val="normalformulaire"/>
        <w:numPr>
          <w:ilvl w:val="0"/>
          <w:numId w:val="2"/>
        </w:numPr>
        <w:ind w:left="567" w:hanging="283"/>
        <w:rPr>
          <w:rFonts w:ascii="Calibri" w:hAnsi="Calibri"/>
          <w:sz w:val="20"/>
          <w:szCs w:val="20"/>
        </w:rPr>
      </w:pPr>
      <w:r>
        <w:rPr>
          <w:rFonts w:ascii="Calibri" w:hAnsi="Calibri"/>
          <w:sz w:val="20"/>
          <w:szCs w:val="20"/>
        </w:rPr>
        <w:t xml:space="preserve">Pour les JA en cours d’installation au moment de la demande de subvention, à fournir le Certificat de Conformité Jeune </w:t>
      </w:r>
      <w:r w:rsidRPr="00D47C7D">
        <w:rPr>
          <w:rFonts w:ascii="Calibri" w:hAnsi="Calibri"/>
          <w:sz w:val="20"/>
          <w:szCs w:val="20"/>
        </w:rPr>
        <w:t>Agriculteur (CJA) au moment de la première demande de paiement.</w:t>
      </w:r>
    </w:p>
    <w:p w14:paraId="32B6980D" w14:textId="77777777" w:rsidR="00F11B35" w:rsidRPr="00542E59" w:rsidRDefault="00F11B35" w:rsidP="00F11B35">
      <w:pPr>
        <w:pStyle w:val="normalformulaire"/>
        <w:numPr>
          <w:ilvl w:val="0"/>
          <w:numId w:val="2"/>
        </w:numPr>
        <w:ind w:left="567" w:hanging="283"/>
        <w:rPr>
          <w:rFonts w:ascii="Calibri" w:hAnsi="Calibri"/>
          <w:sz w:val="20"/>
          <w:szCs w:val="20"/>
        </w:rPr>
      </w:pPr>
      <w:r w:rsidRPr="00542E59">
        <w:rPr>
          <w:rFonts w:ascii="Calibri" w:hAnsi="Calibri"/>
          <w:sz w:val="20"/>
          <w:szCs w:val="20"/>
        </w:rPr>
        <w:t xml:space="preserve">Pour les nouveaux installés en cours d’installation, fournir l’attestation MSA au plus tard au moment de la première demande de paiement. </w:t>
      </w:r>
    </w:p>
    <w:p w14:paraId="21F3FFC5" w14:textId="77777777" w:rsidR="00F11B35" w:rsidRPr="002834EC" w:rsidRDefault="00F11B35" w:rsidP="00F11B35">
      <w:pPr>
        <w:pStyle w:val="normalformulaire"/>
        <w:numPr>
          <w:ilvl w:val="0"/>
          <w:numId w:val="2"/>
        </w:numPr>
        <w:ind w:left="567" w:hanging="283"/>
        <w:rPr>
          <w:rFonts w:ascii="Calibri" w:hAnsi="Calibri"/>
          <w:sz w:val="20"/>
          <w:szCs w:val="20"/>
        </w:rPr>
      </w:pPr>
      <w:r>
        <w:rPr>
          <w:rFonts w:ascii="Calibri" w:hAnsi="Calibri"/>
          <w:sz w:val="20"/>
          <w:szCs w:val="20"/>
        </w:rPr>
        <w:t>Pour les JA n’ayant pas obtenu l’avis favorable de la CDOA au dépôt du dossier, à détenir l’avis favorable de la CDOA avant l’ICP.</w:t>
      </w:r>
    </w:p>
    <w:p w14:paraId="28A7E243" w14:textId="77777777" w:rsidR="00F11B35" w:rsidRDefault="00F11B35" w:rsidP="00F11B35">
      <w:pPr>
        <w:jc w:val="both"/>
        <w:rPr>
          <w:rFonts w:ascii="Calibri" w:hAnsi="Calibri" w:cs="Calibri"/>
        </w:rPr>
      </w:pPr>
      <w:r w:rsidRPr="00977195">
        <w:rPr>
          <w:rFonts w:ascii="Calibri" w:hAnsi="Calibri" w:cs="Calibri"/>
          <w:b/>
        </w:rPr>
        <w:t>Je suis informé(e) (nous sommes informés)</w:t>
      </w:r>
      <w:r w:rsidRPr="005C729F">
        <w:rPr>
          <w:rFonts w:ascii="Calibri" w:hAnsi="Calibri" w:cs="Calibri"/>
        </w:rPr>
        <w:t xml:space="preserve"> que, conformément au règlement communautaire n°1306/2013 du 17 décembre 2013 et aux textes pris en son application, l’Etat est </w:t>
      </w:r>
      <w:r w:rsidRPr="002834EC">
        <w:rPr>
          <w:rFonts w:ascii="Calibri" w:hAnsi="Calibri" w:cs="Calibri"/>
        </w:rPr>
        <w:t xml:space="preserve">susceptible de publier une fois par an, sous forme électronique, la liste des bénéficiaires recevant une aide </w:t>
      </w:r>
      <w:r>
        <w:rPr>
          <w:rFonts w:ascii="Calibri" w:hAnsi="Calibri" w:cs="Calibri"/>
        </w:rPr>
        <w:t>FEADER ou FEAGA</w:t>
      </w:r>
      <w:r w:rsidRPr="002834EC">
        <w:rPr>
          <w:rFonts w:ascii="Calibri" w:hAnsi="Calibri" w:cs="Calibri"/>
        </w:rPr>
        <w:t>. Dans ce cas, mon nom (nos noms) ou ma (notre) raison sociale, ma (notre)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(nous bénéficions) d’un droit d’accès et de rectification aux informations à caractère personnel me (nous) concernant.</w:t>
      </w:r>
    </w:p>
    <w:p w14:paraId="567ECE23" w14:textId="77777777" w:rsidR="002D7554" w:rsidRDefault="002D7554" w:rsidP="0081778A">
      <w:pPr>
        <w:jc w:val="both"/>
        <w:rPr>
          <w:rFonts w:ascii="Calibri" w:hAnsi="Calibri" w:cs="Calibri"/>
        </w:rPr>
      </w:pPr>
    </w:p>
    <w:p w14:paraId="59B6F73F" w14:textId="77777777" w:rsidR="002D7554" w:rsidRDefault="002D7554" w:rsidP="002D7554">
      <w:pPr>
        <w:pBdr>
          <w:top w:val="single" w:sz="4" w:space="1" w:color="auto"/>
          <w:left w:val="single" w:sz="4" w:space="4" w:color="auto"/>
          <w:bottom w:val="single" w:sz="4" w:space="12" w:color="auto"/>
          <w:right w:val="single" w:sz="4" w:space="4" w:color="auto"/>
        </w:pBdr>
        <w:tabs>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ind w:left="57" w:right="113"/>
        <w:rPr>
          <w:rFonts w:ascii="Calibri" w:hAnsi="Calibri" w:cs="Calibri"/>
          <w:color w:val="A6A6A6"/>
        </w:rPr>
      </w:pPr>
      <w:r>
        <w:rPr>
          <w:rFonts w:ascii="Calibri" w:hAnsi="Calibri" w:cs="Calibri"/>
        </w:rPr>
        <w:t>Fait à</w:t>
      </w:r>
      <w:r w:rsidRPr="00261ED8">
        <w:rPr>
          <w:rFonts w:ascii="Calibri" w:hAnsi="Calibri" w:cs="Calibri"/>
          <w:color w:val="A6A6A6"/>
        </w:rPr>
        <w:t xml:space="preserve"> _________________________________</w:t>
      </w:r>
      <w:r>
        <w:rPr>
          <w:rFonts w:ascii="Calibri" w:hAnsi="Calibri" w:cs="Calibri"/>
          <w:color w:val="A6A6A6"/>
        </w:rPr>
        <w:t xml:space="preserve">                              </w:t>
      </w:r>
      <w:r>
        <w:rPr>
          <w:rFonts w:ascii="Calibri" w:hAnsi="Calibri" w:cs="Calibri"/>
        </w:rPr>
        <w:t xml:space="preserve">le </w:t>
      </w:r>
      <w:r w:rsidRPr="005C729F">
        <w:rPr>
          <w:rFonts w:ascii="Calibri" w:hAnsi="Calibri" w:cs="Calibri"/>
          <w:color w:val="A6A6A6"/>
        </w:rPr>
        <w:t>____________________________</w:t>
      </w:r>
      <w:r w:rsidRPr="00A65F36">
        <w:rPr>
          <w:rFonts w:ascii="Calibri" w:hAnsi="Calibri" w:cs="Calibri"/>
        </w:rPr>
        <w:tab/>
      </w:r>
      <w:r w:rsidRPr="00A65F36">
        <w:rPr>
          <w:rFonts w:ascii="Calibri" w:hAnsi="Calibri" w:cs="Calibri"/>
        </w:rPr>
        <w:tab/>
      </w:r>
      <w:r>
        <w:rPr>
          <w:rFonts w:ascii="Calibri" w:hAnsi="Calibri" w:cs="Calibri"/>
          <w:color w:val="A6A6A6"/>
        </w:rPr>
        <w:tab/>
      </w:r>
    </w:p>
    <w:p w14:paraId="5B380041"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color w:val="A6A6A6"/>
        </w:rPr>
      </w:pPr>
    </w:p>
    <w:p w14:paraId="0E6EABB0"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r>
        <w:rPr>
          <w:rFonts w:ascii="Calibri" w:hAnsi="Calibri" w:cs="Calibri"/>
        </w:rPr>
        <w:t>Nom, prénom et s</w:t>
      </w:r>
      <w:r w:rsidRPr="005C729F">
        <w:rPr>
          <w:rFonts w:ascii="Calibri" w:hAnsi="Calibri" w:cs="Calibri"/>
        </w:rPr>
        <w:t>ignature</w:t>
      </w:r>
      <w:r>
        <w:rPr>
          <w:rFonts w:ascii="Calibri" w:hAnsi="Calibri" w:cs="Calibri"/>
        </w:rPr>
        <w:t>(s)</w:t>
      </w:r>
      <w:r w:rsidRPr="005C729F">
        <w:rPr>
          <w:rFonts w:ascii="Calibri" w:hAnsi="Calibri" w:cs="Calibri"/>
        </w:rPr>
        <w:t xml:space="preserve"> </w:t>
      </w:r>
      <w:r w:rsidRPr="00F462BB">
        <w:rPr>
          <w:rFonts w:ascii="Calibri" w:hAnsi="Calibri" w:cs="Calibri"/>
        </w:rPr>
        <w:t>du demandeur</w:t>
      </w:r>
      <w:r>
        <w:rPr>
          <w:rFonts w:ascii="Calibri" w:hAnsi="Calibri" w:cs="Calibri"/>
        </w:rPr>
        <w:t xml:space="preserve"> gérant</w:t>
      </w:r>
      <w:r w:rsidRPr="00F462BB">
        <w:rPr>
          <w:rFonts w:ascii="Calibri" w:hAnsi="Calibri" w:cs="Calibri"/>
        </w:rPr>
        <w:t>, du représentant légal ou, pour un GAEC, de</w:t>
      </w:r>
      <w:r>
        <w:rPr>
          <w:rFonts w:ascii="Calibri" w:hAnsi="Calibri" w:cs="Calibri"/>
        </w:rPr>
        <w:t xml:space="preserve"> chaque associé.</w:t>
      </w:r>
    </w:p>
    <w:p w14:paraId="46BD2BE5"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6249C96E"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43C1679D" w14:textId="77777777"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14:paraId="6DB0C607" w14:textId="77777777" w:rsidR="002D7554" w:rsidRDefault="002D7554" w:rsidP="002D7554">
      <w:pPr>
        <w:rPr>
          <w:rFonts w:ascii="Calibri" w:hAnsi="Calibri" w:cs="Calibri"/>
          <w:b/>
          <w:iCs/>
          <w:smallCaps/>
          <w:sz w:val="28"/>
          <w:szCs w:val="16"/>
        </w:rPr>
      </w:pPr>
    </w:p>
    <w:p w14:paraId="31A9EC23" w14:textId="77777777" w:rsidR="00517F85" w:rsidRDefault="00517F85" w:rsidP="002D7554">
      <w:pPr>
        <w:rPr>
          <w:rFonts w:ascii="Calibri" w:hAnsi="Calibri" w:cs="Calibri"/>
          <w:b/>
          <w:iCs/>
          <w:smallCaps/>
          <w:sz w:val="28"/>
          <w:szCs w:val="16"/>
        </w:rPr>
      </w:pPr>
    </w:p>
    <w:tbl>
      <w:tblPr>
        <w:tblStyle w:val="Grilledutableau1"/>
        <w:tblW w:w="0" w:type="auto"/>
        <w:shd w:val="clear" w:color="auto" w:fill="BFBFBF" w:themeFill="background1" w:themeFillShade="BF"/>
        <w:tblLook w:val="04A0" w:firstRow="1" w:lastRow="0" w:firstColumn="1" w:lastColumn="0" w:noHBand="0" w:noVBand="1"/>
      </w:tblPr>
      <w:tblGrid>
        <w:gridCol w:w="10912"/>
      </w:tblGrid>
      <w:tr w:rsidR="00B65E12" w:rsidRPr="00B65E12" w14:paraId="2247C729" w14:textId="77777777" w:rsidTr="00B12E29">
        <w:tc>
          <w:tcPr>
            <w:tcW w:w="10912" w:type="dxa"/>
            <w:shd w:val="clear" w:color="auto" w:fill="BFBFBF" w:themeFill="background1" w:themeFillShade="BF"/>
          </w:tcPr>
          <w:p w14:paraId="5ED4BC47" w14:textId="77777777" w:rsidR="00B65E12" w:rsidRPr="00B65E12" w:rsidRDefault="00B65E12" w:rsidP="00B65E12">
            <w:pPr>
              <w:rPr>
                <w:rFonts w:ascii="Calibri" w:hAnsi="Calibri" w:cs="Calibri"/>
                <w:b/>
                <w:iCs/>
                <w:smallCaps/>
                <w:highlight w:val="green"/>
              </w:rPr>
            </w:pPr>
            <w:r w:rsidRPr="007A682F">
              <w:rPr>
                <w:rFonts w:ascii="Calibri" w:hAnsi="Calibri" w:cs="Calibri"/>
                <w:b/>
                <w:iCs/>
                <w:smallCaps/>
              </w:rPr>
              <w:t>CADRE RESERVE A L’ADMINISTRATION : signature du service instructeur validant l’instruction</w:t>
            </w:r>
          </w:p>
        </w:tc>
      </w:tr>
      <w:tr w:rsidR="00B65E12" w:rsidRPr="00B65E12" w14:paraId="19D7D0E5" w14:textId="77777777" w:rsidTr="00B12E29">
        <w:tc>
          <w:tcPr>
            <w:tcW w:w="10912" w:type="dxa"/>
            <w:shd w:val="clear" w:color="auto" w:fill="BFBFBF" w:themeFill="background1" w:themeFillShade="BF"/>
          </w:tcPr>
          <w:p w14:paraId="36B041CB" w14:textId="77777777" w:rsidR="00B65E12" w:rsidRPr="00207545" w:rsidRDefault="00B65E12" w:rsidP="00B65E12">
            <w:pPr>
              <w:rPr>
                <w:rFonts w:ascii="Calibri" w:hAnsi="Calibri" w:cs="Calibri"/>
              </w:rPr>
            </w:pPr>
          </w:p>
          <w:p w14:paraId="22D8D0AE" w14:textId="77777777" w:rsidR="00B65E12" w:rsidRPr="00207545" w:rsidRDefault="00B65E12" w:rsidP="00B65E12">
            <w:pPr>
              <w:rPr>
                <w:rFonts w:ascii="Calibri" w:hAnsi="Calibri" w:cs="Calibri"/>
                <w:b/>
                <w:iCs/>
                <w:smallCaps/>
              </w:rPr>
            </w:pPr>
            <w:r w:rsidRPr="00207545">
              <w:rPr>
                <w:rFonts w:ascii="Calibri" w:hAnsi="Calibri" w:cs="Calibri"/>
              </w:rPr>
              <w:t>Fait à</w:t>
            </w:r>
            <w:r w:rsidRPr="00207545">
              <w:rPr>
                <w:rFonts w:ascii="Calibri" w:hAnsi="Calibri" w:cs="Calibri"/>
                <w:b/>
                <w:iCs/>
                <w:smallCaps/>
              </w:rPr>
              <w:t xml:space="preserve"> : _________________________________                                    </w:t>
            </w:r>
            <w:r w:rsidRPr="00207545">
              <w:rPr>
                <w:rFonts w:ascii="Calibri" w:hAnsi="Calibri" w:cs="Calibri"/>
              </w:rPr>
              <w:t>le</w:t>
            </w:r>
            <w:r w:rsidRPr="00207545">
              <w:rPr>
                <w:rFonts w:ascii="Calibri" w:hAnsi="Calibri" w:cs="Calibri"/>
                <w:b/>
                <w:iCs/>
                <w:smallCaps/>
              </w:rPr>
              <w:t xml:space="preserve"> ____________________________</w:t>
            </w:r>
          </w:p>
          <w:p w14:paraId="72CA6512" w14:textId="77777777" w:rsidR="00B65E12" w:rsidRPr="00207545" w:rsidRDefault="00B65E12" w:rsidP="00B65E12">
            <w:pPr>
              <w:rPr>
                <w:rFonts w:ascii="Calibri" w:hAnsi="Calibri" w:cs="Calibri"/>
              </w:rPr>
            </w:pPr>
          </w:p>
          <w:p w14:paraId="599456C7" w14:textId="77777777" w:rsidR="00B65E12" w:rsidRPr="00207545" w:rsidRDefault="00B65E12" w:rsidP="00B65E12">
            <w:pPr>
              <w:rPr>
                <w:rFonts w:ascii="Calibri" w:hAnsi="Calibri" w:cs="Calibri"/>
              </w:rPr>
            </w:pPr>
            <w:r w:rsidRPr="00207545">
              <w:rPr>
                <w:rFonts w:ascii="Calibri" w:hAnsi="Calibri" w:cs="Calibri"/>
              </w:rPr>
              <w:t>Nom, prénom et signature</w:t>
            </w:r>
            <w:r w:rsidRPr="00207545">
              <w:rPr>
                <w:rFonts w:ascii="Calibri" w:hAnsi="Calibri" w:cs="Calibri"/>
                <w:b/>
                <w:iCs/>
                <w:smallCaps/>
              </w:rPr>
              <w:t xml:space="preserve"> </w:t>
            </w:r>
            <w:r w:rsidRPr="00207545">
              <w:rPr>
                <w:rFonts w:ascii="Calibri" w:hAnsi="Calibri" w:cs="Calibri"/>
              </w:rPr>
              <w:t>du représentant :</w:t>
            </w:r>
          </w:p>
          <w:p w14:paraId="2AD1F838" w14:textId="77777777" w:rsidR="00B65E12" w:rsidRPr="00B65E12" w:rsidRDefault="00B65E12" w:rsidP="00B65E12">
            <w:pPr>
              <w:rPr>
                <w:rFonts w:ascii="Calibri" w:hAnsi="Calibri" w:cs="Calibri"/>
                <w:highlight w:val="green"/>
              </w:rPr>
            </w:pPr>
          </w:p>
          <w:p w14:paraId="542C53B6" w14:textId="77777777" w:rsidR="00B65E12" w:rsidRPr="00B65E12" w:rsidRDefault="00B65E12" w:rsidP="00B65E12">
            <w:pPr>
              <w:rPr>
                <w:rFonts w:ascii="Calibri" w:hAnsi="Calibri" w:cs="Calibri"/>
                <w:highlight w:val="green"/>
              </w:rPr>
            </w:pPr>
          </w:p>
          <w:p w14:paraId="43943F04" w14:textId="77777777" w:rsidR="00B65E12" w:rsidRPr="00B65E12" w:rsidRDefault="00B65E12" w:rsidP="00B65E12">
            <w:pPr>
              <w:rPr>
                <w:rFonts w:ascii="Calibri" w:hAnsi="Calibri" w:cs="Calibri"/>
                <w:highlight w:val="green"/>
              </w:rPr>
            </w:pPr>
          </w:p>
          <w:p w14:paraId="29424463" w14:textId="77777777" w:rsidR="00B65E12" w:rsidRPr="00B65E12" w:rsidRDefault="00B65E12" w:rsidP="00B65E12">
            <w:pPr>
              <w:rPr>
                <w:rFonts w:ascii="Calibri" w:hAnsi="Calibri" w:cs="Calibri"/>
                <w:highlight w:val="green"/>
              </w:rPr>
            </w:pPr>
          </w:p>
          <w:p w14:paraId="6E464BD3" w14:textId="77777777" w:rsidR="00B65E12" w:rsidRPr="00B65E12" w:rsidRDefault="00B65E12" w:rsidP="00B65E12">
            <w:pPr>
              <w:rPr>
                <w:rFonts w:ascii="Calibri" w:hAnsi="Calibri" w:cs="Calibri"/>
                <w:b/>
                <w:iCs/>
                <w:smallCaps/>
                <w:sz w:val="28"/>
                <w:szCs w:val="16"/>
                <w:highlight w:val="green"/>
              </w:rPr>
            </w:pPr>
          </w:p>
        </w:tc>
      </w:tr>
    </w:tbl>
    <w:p w14:paraId="0775A2C2" w14:textId="77777777" w:rsidR="00517F85" w:rsidRDefault="00517F85" w:rsidP="00B65E12">
      <w:pPr>
        <w:ind w:firstLine="57"/>
        <w:rPr>
          <w:rFonts w:ascii="Calibri" w:hAnsi="Calibri" w:cs="Calibri"/>
          <w:b/>
          <w:iCs/>
          <w:smallCaps/>
          <w:sz w:val="28"/>
          <w:szCs w:val="16"/>
        </w:rPr>
      </w:pPr>
    </w:p>
    <w:p w14:paraId="2DDF0F90" w14:textId="77777777" w:rsidR="00E62F3D" w:rsidRDefault="00E62F3D" w:rsidP="002D7554">
      <w:pPr>
        <w:rPr>
          <w:rFonts w:ascii="Calibri" w:hAnsi="Calibri" w:cs="Calibri"/>
          <w:b/>
          <w:iCs/>
          <w:smallCaps/>
          <w:sz w:val="28"/>
          <w:szCs w:val="16"/>
        </w:rPr>
        <w:sectPr w:rsidR="00E62F3D" w:rsidSect="003D60F1">
          <w:pgSz w:w="11906" w:h="16838"/>
          <w:pgMar w:top="567" w:right="567" w:bottom="567" w:left="567" w:header="567" w:footer="567" w:gutter="0"/>
          <w:cols w:space="708"/>
          <w:docGrid w:linePitch="360"/>
        </w:sectPr>
      </w:pPr>
    </w:p>
    <w:p w14:paraId="5BA48667" w14:textId="77777777" w:rsidR="002D062E" w:rsidRDefault="002D062E" w:rsidP="00FF5CFB">
      <w:pPr>
        <w:rPr>
          <w:rFonts w:ascii="Calibri" w:hAnsi="Calibri" w:cs="Calibri"/>
          <w:b/>
          <w:smallCaps/>
          <w:color w:val="FF0000"/>
          <w:sz w:val="22"/>
          <w:szCs w:val="18"/>
          <w:u w:val="single"/>
        </w:rPr>
      </w:pPr>
    </w:p>
    <w:p w14:paraId="0FB2E05D" w14:textId="310AD882" w:rsidR="00D251CD" w:rsidRPr="008A27CA" w:rsidRDefault="00D251CD" w:rsidP="00D251CD">
      <w:pPr>
        <w:rPr>
          <w:rFonts w:ascii="Calibri" w:hAnsi="Calibri" w:cs="Calibri"/>
          <w:b/>
          <w:iCs/>
          <w:smallCaps/>
          <w:sz w:val="28"/>
          <w:szCs w:val="16"/>
        </w:rPr>
      </w:pPr>
      <w:r w:rsidRPr="008A27CA">
        <w:rPr>
          <w:rFonts w:ascii="Calibri" w:hAnsi="Calibri" w:cs="Calibri"/>
          <w:b/>
          <w:iCs/>
          <w:smallCaps/>
          <w:noProof/>
          <w:sz w:val="28"/>
          <w:szCs w:val="16"/>
          <w:u w:val="single"/>
        </w:rPr>
        <w:drawing>
          <wp:anchor distT="0" distB="0" distL="114300" distR="114300" simplePos="0" relativeHeight="251745280" behindDoc="0" locked="0" layoutInCell="1" allowOverlap="1" wp14:anchorId="79A59935" wp14:editId="60F37FDC">
            <wp:simplePos x="0" y="0"/>
            <wp:positionH relativeFrom="column">
              <wp:posOffset>1470660</wp:posOffset>
            </wp:positionH>
            <wp:positionV relativeFrom="paragraph">
              <wp:posOffset>1019810</wp:posOffset>
            </wp:positionV>
            <wp:extent cx="3730625" cy="536194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30625" cy="5361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7CA">
        <w:rPr>
          <w:rFonts w:ascii="Calibri" w:hAnsi="Calibri" w:cs="Calibri"/>
          <w:b/>
          <w:iCs/>
          <w:smallCaps/>
          <w:sz w:val="28"/>
          <w:szCs w:val="16"/>
          <w:u w:val="single"/>
        </w:rPr>
        <w:t xml:space="preserve">ANNEXE </w:t>
      </w:r>
      <w:r w:rsidR="005F360A" w:rsidRPr="008A27CA">
        <w:rPr>
          <w:rFonts w:ascii="Calibri" w:hAnsi="Calibri" w:cs="Calibri"/>
          <w:b/>
          <w:iCs/>
          <w:smallCaps/>
          <w:sz w:val="28"/>
          <w:szCs w:val="16"/>
          <w:u w:val="single"/>
        </w:rPr>
        <w:t>1</w:t>
      </w:r>
      <w:r w:rsidR="008A27CA">
        <w:rPr>
          <w:rFonts w:ascii="Calibri" w:hAnsi="Calibri" w:cs="Calibri"/>
          <w:b/>
          <w:iCs/>
          <w:smallCaps/>
          <w:sz w:val="28"/>
          <w:szCs w:val="16"/>
          <w:u w:val="single"/>
        </w:rPr>
        <w:t> </w:t>
      </w:r>
      <w:proofErr w:type="gramStart"/>
      <w:r w:rsidR="008A27CA">
        <w:rPr>
          <w:rFonts w:ascii="Calibri" w:hAnsi="Calibri" w:cs="Calibri"/>
          <w:b/>
          <w:iCs/>
          <w:smallCaps/>
          <w:sz w:val="28"/>
          <w:szCs w:val="16"/>
          <w:u w:val="single"/>
        </w:rPr>
        <w:t xml:space="preserve">: </w:t>
      </w:r>
      <w:r w:rsidRPr="008A27CA">
        <w:rPr>
          <w:rFonts w:ascii="Calibri" w:hAnsi="Calibri" w:cs="Calibri"/>
          <w:b/>
          <w:smallCaps/>
          <w:sz w:val="28"/>
          <w:szCs w:val="28"/>
        </w:rPr>
        <w:t xml:space="preserve"> Liste</w:t>
      </w:r>
      <w:proofErr w:type="gramEnd"/>
      <w:r w:rsidRPr="008A27CA">
        <w:rPr>
          <w:rFonts w:ascii="Calibri" w:hAnsi="Calibri" w:cs="Calibri"/>
          <w:b/>
          <w:smallCaps/>
          <w:sz w:val="28"/>
          <w:szCs w:val="28"/>
        </w:rPr>
        <w:t xml:space="preserve"> des orientations technico-économiques des exploitations agricoles (OTEX) </w:t>
      </w:r>
    </w:p>
    <w:p w14:paraId="5C55FDB7" w14:textId="77777777" w:rsidR="00D251CD" w:rsidRPr="00324F00" w:rsidRDefault="00D251CD" w:rsidP="00D251CD">
      <w:pPr>
        <w:rPr>
          <w:rFonts w:ascii="Calibri" w:hAnsi="Calibri" w:cs="Calibri"/>
          <w:b/>
        </w:rPr>
      </w:pPr>
    </w:p>
    <w:p w14:paraId="21F82298" w14:textId="59F97EBA" w:rsidR="00D251CD" w:rsidRPr="001B0412" w:rsidRDefault="00D251CD" w:rsidP="001B0412">
      <w:pPr>
        <w:jc w:val="both"/>
        <w:rPr>
          <w:rFonts w:asciiTheme="minorHAnsi" w:hAnsiTheme="minorHAnsi"/>
          <w:b/>
          <w:sz w:val="22"/>
        </w:rPr>
      </w:pPr>
      <w:r w:rsidRPr="003F1C52">
        <w:rPr>
          <w:rFonts w:asciiTheme="minorHAnsi" w:hAnsiTheme="minorHAnsi"/>
          <w:b/>
        </w:rPr>
        <w:t>Le choix du rattachement de l'exploitation à un OTEX est faite sur la base du chiffre d’affaires (C.A) de la ou des production(s) concernée(s) qui dépasse 2/3 du total du C.A. de l'exploitation (année N-1 par rapport à l'année de dépôt du projet).</w:t>
      </w:r>
    </w:p>
    <w:p w14:paraId="7166F93A" w14:textId="77777777" w:rsidR="00D251CD" w:rsidRDefault="00D251CD" w:rsidP="00D251CD">
      <w:pPr>
        <w:rPr>
          <w:rFonts w:ascii="Calibri" w:hAnsi="Calibri" w:cs="Calibri"/>
          <w:b/>
          <w:iCs/>
          <w:smallCaps/>
          <w:sz w:val="28"/>
          <w:szCs w:val="16"/>
        </w:rPr>
        <w:sectPr w:rsidR="00D251CD" w:rsidSect="00D251CD">
          <w:headerReference w:type="default" r:id="rId31"/>
          <w:footerReference w:type="default" r:id="rId32"/>
          <w:pgSz w:w="11906" w:h="16838"/>
          <w:pgMar w:top="567" w:right="567" w:bottom="567" w:left="567" w:header="567" w:footer="567" w:gutter="0"/>
          <w:cols w:space="708"/>
          <w:docGrid w:linePitch="360"/>
        </w:sectPr>
      </w:pPr>
      <w:r>
        <w:rPr>
          <w:rFonts w:ascii="Calibri" w:hAnsi="Calibri" w:cs="Calibri"/>
          <w:b/>
          <w:iCs/>
          <w:smallCaps/>
          <w:sz w:val="28"/>
          <w:szCs w:val="16"/>
        </w:rPr>
        <w:br w:type="page"/>
      </w:r>
    </w:p>
    <w:p w14:paraId="549F5124" w14:textId="265C4F9D" w:rsidR="006F400A" w:rsidRPr="00C43801" w:rsidRDefault="006F400A" w:rsidP="006F400A">
      <w:pPr>
        <w:pStyle w:val="normalformulaire"/>
        <w:numPr>
          <w:ilvl w:val="0"/>
          <w:numId w:val="2"/>
        </w:numPr>
        <w:ind w:left="567" w:hanging="283"/>
        <w:rPr>
          <w:rFonts w:ascii="Calibri" w:hAnsi="Calibri" w:cs="Calibri"/>
          <w:i/>
          <w:smallCaps/>
          <w:color w:val="FF0000"/>
          <w:sz w:val="24"/>
          <w:szCs w:val="24"/>
        </w:rPr>
      </w:pPr>
      <w:r w:rsidRPr="008A27CA">
        <w:rPr>
          <w:rFonts w:ascii="Calibri" w:hAnsi="Calibri" w:cs="Calibri"/>
          <w:b/>
          <w:iCs/>
          <w:smallCaps/>
          <w:sz w:val="28"/>
          <w:u w:val="single"/>
        </w:rPr>
        <w:lastRenderedPageBreak/>
        <w:t>ANNEXE 2</w:t>
      </w:r>
      <w:r w:rsidRPr="008A27CA">
        <w:rPr>
          <w:rFonts w:ascii="Calibri" w:hAnsi="Calibri" w:cs="Calibri"/>
          <w:b/>
          <w:smallCaps/>
          <w:sz w:val="28"/>
          <w:szCs w:val="28"/>
          <w:u w:val="single"/>
        </w:rPr>
        <w:t> :</w:t>
      </w:r>
      <w:r w:rsidRPr="008A27CA">
        <w:rPr>
          <w:rFonts w:ascii="Calibri" w:hAnsi="Calibri" w:cs="Calibri"/>
          <w:b/>
          <w:smallCaps/>
          <w:sz w:val="28"/>
          <w:szCs w:val="28"/>
        </w:rPr>
        <w:t xml:space="preserve"> Dépenses prévisionnelles </w:t>
      </w:r>
    </w:p>
    <w:p w14:paraId="7B88C941" w14:textId="77777777" w:rsidR="00C43801" w:rsidRDefault="00C43801" w:rsidP="00C43801">
      <w:pPr>
        <w:pStyle w:val="normalformulaire"/>
        <w:rPr>
          <w:rFonts w:ascii="Calibri" w:hAnsi="Calibri" w:cs="Calibri"/>
          <w:smallCaps/>
          <w:color w:val="FF0000"/>
          <w:sz w:val="24"/>
          <w:szCs w:val="24"/>
        </w:rPr>
      </w:pPr>
    </w:p>
    <w:tbl>
      <w:tblPr>
        <w:tblW w:w="22695" w:type="dxa"/>
        <w:tblInd w:w="55" w:type="dxa"/>
        <w:tblCellMar>
          <w:left w:w="70" w:type="dxa"/>
          <w:right w:w="70" w:type="dxa"/>
        </w:tblCellMar>
        <w:tblLook w:val="04A0" w:firstRow="1" w:lastRow="0" w:firstColumn="1" w:lastColumn="0" w:noHBand="0" w:noVBand="1"/>
      </w:tblPr>
      <w:tblGrid>
        <w:gridCol w:w="15"/>
        <w:gridCol w:w="1185"/>
        <w:gridCol w:w="1055"/>
        <w:gridCol w:w="879"/>
        <w:gridCol w:w="1506"/>
        <w:gridCol w:w="1329"/>
        <w:gridCol w:w="431"/>
        <w:gridCol w:w="986"/>
        <w:gridCol w:w="1414"/>
        <w:gridCol w:w="1138"/>
        <w:gridCol w:w="142"/>
        <w:gridCol w:w="440"/>
        <w:gridCol w:w="835"/>
        <w:gridCol w:w="365"/>
        <w:gridCol w:w="911"/>
        <w:gridCol w:w="142"/>
        <w:gridCol w:w="147"/>
        <w:gridCol w:w="987"/>
        <w:gridCol w:w="142"/>
        <w:gridCol w:w="411"/>
        <w:gridCol w:w="904"/>
        <w:gridCol w:w="477"/>
        <w:gridCol w:w="1043"/>
        <w:gridCol w:w="957"/>
        <w:gridCol w:w="602"/>
        <w:gridCol w:w="1276"/>
        <w:gridCol w:w="2976"/>
      </w:tblGrid>
      <w:tr w:rsidR="00C43801" w:rsidRPr="001126D9" w14:paraId="55DAAD7E" w14:textId="77777777" w:rsidTr="00C43801">
        <w:trPr>
          <w:gridBefore w:val="1"/>
          <w:gridAfter w:val="24"/>
          <w:wBefore w:w="15" w:type="dxa"/>
          <w:wAfter w:w="20440" w:type="dxa"/>
          <w:trHeight w:val="300"/>
        </w:trPr>
        <w:tc>
          <w:tcPr>
            <w:tcW w:w="2240" w:type="dxa"/>
            <w:gridSpan w:val="2"/>
            <w:tcBorders>
              <w:top w:val="nil"/>
              <w:left w:val="nil"/>
              <w:bottom w:val="nil"/>
              <w:right w:val="nil"/>
            </w:tcBorders>
            <w:shd w:val="clear" w:color="auto" w:fill="auto"/>
            <w:noWrap/>
            <w:vAlign w:val="bottom"/>
          </w:tcPr>
          <w:p w14:paraId="148BE4F1" w14:textId="77777777" w:rsidR="00C43801" w:rsidRPr="001126D9" w:rsidRDefault="00C43801" w:rsidP="00C43801">
            <w:pPr>
              <w:jc w:val="right"/>
              <w:rPr>
                <w:rFonts w:ascii="Calibri" w:hAnsi="Calibri"/>
                <w:color w:val="000000"/>
                <w:sz w:val="22"/>
                <w:szCs w:val="22"/>
              </w:rPr>
            </w:pPr>
          </w:p>
        </w:tc>
      </w:tr>
      <w:tr w:rsidR="00C43801" w:rsidRPr="001126D9" w14:paraId="1AA40804" w14:textId="77777777" w:rsidTr="00C43801">
        <w:trPr>
          <w:gridBefore w:val="1"/>
          <w:gridAfter w:val="24"/>
          <w:wBefore w:w="15" w:type="dxa"/>
          <w:wAfter w:w="20440" w:type="dxa"/>
          <w:trHeight w:val="300"/>
        </w:trPr>
        <w:tc>
          <w:tcPr>
            <w:tcW w:w="2240" w:type="dxa"/>
            <w:gridSpan w:val="2"/>
            <w:tcBorders>
              <w:top w:val="nil"/>
              <w:left w:val="nil"/>
              <w:bottom w:val="nil"/>
              <w:right w:val="nil"/>
            </w:tcBorders>
            <w:shd w:val="clear" w:color="auto" w:fill="auto"/>
            <w:noWrap/>
            <w:vAlign w:val="bottom"/>
          </w:tcPr>
          <w:p w14:paraId="413EA09A" w14:textId="77777777" w:rsidR="00C43801" w:rsidRPr="001126D9" w:rsidRDefault="00C43801" w:rsidP="00C43801">
            <w:pPr>
              <w:jc w:val="right"/>
              <w:rPr>
                <w:rFonts w:ascii="Calibri" w:hAnsi="Calibri"/>
                <w:color w:val="000000"/>
                <w:sz w:val="22"/>
                <w:szCs w:val="22"/>
              </w:rPr>
            </w:pPr>
          </w:p>
        </w:tc>
      </w:tr>
      <w:tr w:rsidR="00C43801" w:rsidRPr="004A23F1" w14:paraId="2B6F52D1" w14:textId="77777777" w:rsidTr="00C43801">
        <w:trPr>
          <w:trHeight w:val="1065"/>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21D453A7" w14:textId="77777777" w:rsidR="00C43801" w:rsidRPr="004A23F1" w:rsidRDefault="00C43801" w:rsidP="00C43801">
            <w:pPr>
              <w:jc w:val="center"/>
              <w:rPr>
                <w:rFonts w:ascii="Calibri" w:hAnsi="Calibri"/>
                <w:b/>
                <w:bCs/>
                <w:color w:val="000000"/>
              </w:rPr>
            </w:pPr>
            <w:r w:rsidRPr="004A23F1">
              <w:rPr>
                <w:rFonts w:ascii="Calibri" w:hAnsi="Calibri"/>
                <w:b/>
                <w:bCs/>
                <w:color w:val="000000"/>
              </w:rPr>
              <w:t>Catégorie 1 : Enjeu de modernisation des bâtiments d’élevage</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6999EB1B"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50DD68EA"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590EA762"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2238344B"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Montant retenu dans un référentiel national ou régional (montant HT)</w:t>
            </w:r>
          </w:p>
        </w:tc>
        <w:tc>
          <w:tcPr>
            <w:tcW w:w="5811" w:type="dxa"/>
            <w:gridSpan w:val="4"/>
            <w:tcBorders>
              <w:top w:val="single" w:sz="8" w:space="0" w:color="auto"/>
              <w:left w:val="single" w:sz="8" w:space="0" w:color="auto"/>
              <w:bottom w:val="nil"/>
              <w:right w:val="single" w:sz="8" w:space="0" w:color="000000"/>
            </w:tcBorders>
            <w:shd w:val="clear" w:color="000000" w:fill="A6A6A6"/>
            <w:vAlign w:val="center"/>
            <w:hideMark/>
          </w:tcPr>
          <w:p w14:paraId="613AE4FB" w14:textId="77777777" w:rsidR="00C43801" w:rsidRPr="004A23F1" w:rsidRDefault="00C43801" w:rsidP="00C4380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C43801" w:rsidRPr="004A23F1" w14:paraId="01886554" w14:textId="77777777" w:rsidTr="00C43801">
        <w:trPr>
          <w:trHeight w:val="1290"/>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8C8E966" w14:textId="77777777" w:rsidR="00C43801" w:rsidRPr="004A23F1" w:rsidRDefault="00C43801" w:rsidP="00C4380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7EAEE736" w14:textId="77777777" w:rsidR="00C43801" w:rsidRPr="004A23F1" w:rsidRDefault="00C43801" w:rsidP="00C4380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16E8F7CF"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329" w:type="dxa"/>
            <w:tcBorders>
              <w:top w:val="nil"/>
              <w:left w:val="nil"/>
              <w:bottom w:val="single" w:sz="8" w:space="0" w:color="auto"/>
              <w:right w:val="single" w:sz="8" w:space="0" w:color="auto"/>
            </w:tcBorders>
            <w:shd w:val="clear" w:color="000000" w:fill="DDD9C3"/>
            <w:vAlign w:val="center"/>
            <w:hideMark/>
          </w:tcPr>
          <w:p w14:paraId="027776FA"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2"/>
            <w:tcBorders>
              <w:top w:val="nil"/>
              <w:left w:val="nil"/>
              <w:bottom w:val="single" w:sz="8" w:space="0" w:color="auto"/>
              <w:right w:val="single" w:sz="8" w:space="0" w:color="auto"/>
            </w:tcBorders>
            <w:shd w:val="clear" w:color="auto" w:fill="auto"/>
            <w:vAlign w:val="center"/>
            <w:hideMark/>
          </w:tcPr>
          <w:p w14:paraId="3C1BFFD4"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19324BE6"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138" w:type="dxa"/>
            <w:tcBorders>
              <w:top w:val="nil"/>
              <w:left w:val="nil"/>
              <w:bottom w:val="single" w:sz="8" w:space="0" w:color="auto"/>
              <w:right w:val="single" w:sz="8" w:space="0" w:color="auto"/>
            </w:tcBorders>
            <w:shd w:val="clear" w:color="000000" w:fill="DDD9C3"/>
            <w:vAlign w:val="center"/>
            <w:hideMark/>
          </w:tcPr>
          <w:p w14:paraId="399685E8"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3"/>
            <w:tcBorders>
              <w:top w:val="nil"/>
              <w:left w:val="nil"/>
              <w:bottom w:val="single" w:sz="8" w:space="0" w:color="auto"/>
              <w:right w:val="single" w:sz="8" w:space="0" w:color="auto"/>
            </w:tcBorders>
            <w:shd w:val="clear" w:color="auto" w:fill="auto"/>
            <w:vAlign w:val="center"/>
            <w:hideMark/>
          </w:tcPr>
          <w:p w14:paraId="5E9BD678"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1B7F947C"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08701930"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457" w:type="dxa"/>
            <w:gridSpan w:val="3"/>
            <w:tcBorders>
              <w:top w:val="nil"/>
              <w:left w:val="nil"/>
              <w:bottom w:val="single" w:sz="8" w:space="0" w:color="auto"/>
              <w:right w:val="single" w:sz="8" w:space="0" w:color="auto"/>
            </w:tcBorders>
            <w:shd w:val="clear" w:color="auto" w:fill="auto"/>
            <w:vAlign w:val="center"/>
            <w:hideMark/>
          </w:tcPr>
          <w:p w14:paraId="4F830C7F"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7183379B" w14:textId="77777777" w:rsidR="00C43801" w:rsidRPr="004A23F1" w:rsidRDefault="00C43801" w:rsidP="00C43801">
            <w:pPr>
              <w:rPr>
                <w:rFonts w:ascii="Calibri" w:hAnsi="Calibri"/>
                <w:b/>
                <w:bCs/>
                <w:color w:val="000000"/>
                <w:sz w:val="16"/>
                <w:szCs w:val="16"/>
              </w:rPr>
            </w:pPr>
          </w:p>
        </w:tc>
        <w:tc>
          <w:tcPr>
            <w:tcW w:w="1559" w:type="dxa"/>
            <w:gridSpan w:val="2"/>
            <w:tcBorders>
              <w:top w:val="single" w:sz="8" w:space="0" w:color="auto"/>
              <w:left w:val="single" w:sz="8" w:space="0" w:color="auto"/>
              <w:bottom w:val="single" w:sz="8" w:space="0" w:color="auto"/>
              <w:right w:val="single" w:sz="8" w:space="0" w:color="auto"/>
            </w:tcBorders>
            <w:shd w:val="clear" w:color="000000" w:fill="A6A6A6"/>
            <w:vAlign w:val="center"/>
            <w:hideMark/>
          </w:tcPr>
          <w:p w14:paraId="51F91C7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5CC69F8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4AE3001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C43801" w:rsidRPr="004A23F1" w14:paraId="11F1DDDF"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8A4069A"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79E3FE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D064CD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45BDEE4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226AF96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CEEB59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6CB84AA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7514AD8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551EB3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2B84D8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1382292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370939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0DB792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4EC295F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A0020A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1B7D1D79"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06D96BC3"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E07D0B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CDEAAC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54AC49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10650AD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F5E554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30F9E62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7DFF0E7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CDB53E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452DDEC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0BC8D57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2B2B15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0C493DE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70D899B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08DD04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866F4A6"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9E07C55"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240E866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C46AF6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EC3CCA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588FBC8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D412D7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6878EEB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026AB1D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5234F99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5570A9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073D33D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1F9BC4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4B8EA7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750724E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E1EA32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3CDB91CD"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0C47572"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BDA7AE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27A96CE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9C4696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F0BB1A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EAB912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06ECB9F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42A7446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25F7C6B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D8EFCC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6184FF4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642AA4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068B2AF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3FB9F3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717F34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5313E8C9"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E753E1D"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2DCB3C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7EAB46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218F4E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0278D01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FD49BD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A6C310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3A1858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568C576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610299B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3BD0906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B4151E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3EF0BF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4ABCE4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E15BD8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1844D383"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DD648A7"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0ADFC2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DAEEA3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0A5CF4F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2B2F44A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F6ABEF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D2C2DC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2E5A37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2EBC89C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11FDB18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4C90E1B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D2FD02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E50EAC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14C2F0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2B4419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88A7C18"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3730F06"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014292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07AA98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CC7B33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0433C80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18CCBF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2178C6E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1724F8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0962955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607D82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15FC878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3E7BF0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C9739F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0989AB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97354D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1BC8B15"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3C78335"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8013D9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22A5236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44AD8F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3672535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AF3579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4741DC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5A7915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7880ABD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7B4C8DF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42EF7ED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8E2FCC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707B72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E0B40B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50BF9B7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5D4982E1"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93096D3"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816C93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D32DF9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43B745F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905015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010EE7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2499749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2E19CC0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2EB3DDA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454A948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5931B2F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2ACCF4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A99C80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89C064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4A9485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34A99B57"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82ED7F0"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81F091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9ACE80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494E86F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49BDE6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AB03C9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6611032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5B400D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5591C92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4DE666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730AA48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A57A51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0F65448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B032C3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3C4EC4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430760B3"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9B924E1"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EC8C87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7C0742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D35932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7B5A160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A0CF25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6DBA237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18EF4B9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2F34E00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1A82B75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23C0862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BE7888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C6E186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6AC2F4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69F297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BE1C95A"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0D158707"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DE9BC6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AEDC9B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F5FFC1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5058032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B7E03E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0C687DC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1FACF78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499FF80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18FA775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5BC1F05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A2D42D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56A362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6AB6BC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7952786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41792E6F"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FF67BE7"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DFC30A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EE3211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A78CEC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47A0E82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2F70DC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5AD8CE4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4A6D859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6AA7A2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351DCA0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52DCDC9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E07697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D65E78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4970E6A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B4DC48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046E7B35"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0F7256C"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4639CE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C87A06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7A22C3F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22C4246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9B58F9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255327B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0228763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54C262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3560578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4C0B7B3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F83A3C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82F1A9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21B816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43FF38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31BB35A6"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D7948B8"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0E7719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9FE8BC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544E87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0F963C2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18D61E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77F0CEC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6C3A750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19A940D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0D28B50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57" w:type="dxa"/>
            <w:gridSpan w:val="3"/>
            <w:tcBorders>
              <w:top w:val="nil"/>
              <w:left w:val="nil"/>
              <w:bottom w:val="single" w:sz="8" w:space="0" w:color="auto"/>
              <w:right w:val="single" w:sz="8" w:space="0" w:color="auto"/>
            </w:tcBorders>
            <w:shd w:val="clear" w:color="auto" w:fill="auto"/>
            <w:vAlign w:val="center"/>
            <w:hideMark/>
          </w:tcPr>
          <w:p w14:paraId="6DB6516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65D66D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83EDCC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EA9CC7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315ADD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466CA18F" w14:textId="77777777" w:rsidTr="00C43801">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7605F6A5"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5DD413DF"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2C0B3CA3"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 </w:t>
            </w:r>
          </w:p>
        </w:tc>
        <w:tc>
          <w:tcPr>
            <w:tcW w:w="1329" w:type="dxa"/>
            <w:tcBorders>
              <w:top w:val="nil"/>
              <w:left w:val="single" w:sz="8" w:space="0" w:color="auto"/>
              <w:bottom w:val="single" w:sz="8" w:space="0" w:color="auto"/>
              <w:right w:val="single" w:sz="8" w:space="0" w:color="auto"/>
            </w:tcBorders>
            <w:shd w:val="clear" w:color="000000" w:fill="C4BC96"/>
            <w:vAlign w:val="center"/>
            <w:hideMark/>
          </w:tcPr>
          <w:p w14:paraId="4621FEE6"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0</w:t>
            </w:r>
          </w:p>
        </w:tc>
        <w:tc>
          <w:tcPr>
            <w:tcW w:w="1417" w:type="dxa"/>
            <w:gridSpan w:val="2"/>
            <w:tcBorders>
              <w:top w:val="nil"/>
              <w:left w:val="nil"/>
              <w:bottom w:val="single" w:sz="8" w:space="0" w:color="auto"/>
              <w:right w:val="nil"/>
            </w:tcBorders>
            <w:shd w:val="clear" w:color="000000" w:fill="C4BC96"/>
            <w:vAlign w:val="center"/>
            <w:hideMark/>
          </w:tcPr>
          <w:p w14:paraId="213C948C"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2C1B9447"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 </w:t>
            </w:r>
          </w:p>
        </w:tc>
        <w:tc>
          <w:tcPr>
            <w:tcW w:w="1138" w:type="dxa"/>
            <w:tcBorders>
              <w:top w:val="nil"/>
              <w:left w:val="single" w:sz="8" w:space="0" w:color="auto"/>
              <w:bottom w:val="single" w:sz="8" w:space="0" w:color="auto"/>
              <w:right w:val="single" w:sz="8" w:space="0" w:color="auto"/>
            </w:tcBorders>
            <w:shd w:val="clear" w:color="000000" w:fill="C4BC96"/>
            <w:vAlign w:val="center"/>
            <w:hideMark/>
          </w:tcPr>
          <w:p w14:paraId="39144455"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7" w:type="dxa"/>
            <w:gridSpan w:val="3"/>
            <w:tcBorders>
              <w:top w:val="nil"/>
              <w:left w:val="nil"/>
              <w:bottom w:val="single" w:sz="8" w:space="0" w:color="auto"/>
              <w:right w:val="nil"/>
            </w:tcBorders>
            <w:shd w:val="clear" w:color="000000" w:fill="C4BC96"/>
            <w:vAlign w:val="center"/>
            <w:hideMark/>
          </w:tcPr>
          <w:p w14:paraId="598E30DE"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76" w:type="dxa"/>
            <w:gridSpan w:val="2"/>
            <w:tcBorders>
              <w:top w:val="nil"/>
              <w:left w:val="nil"/>
              <w:bottom w:val="single" w:sz="8" w:space="0" w:color="auto"/>
              <w:right w:val="nil"/>
            </w:tcBorders>
            <w:shd w:val="clear" w:color="000000" w:fill="C4BC96"/>
            <w:vAlign w:val="center"/>
            <w:hideMark/>
          </w:tcPr>
          <w:p w14:paraId="3EF59322"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 </w:t>
            </w:r>
          </w:p>
        </w:tc>
        <w:tc>
          <w:tcPr>
            <w:tcW w:w="1276" w:type="dxa"/>
            <w:gridSpan w:val="3"/>
            <w:tcBorders>
              <w:top w:val="nil"/>
              <w:left w:val="single" w:sz="8" w:space="0" w:color="auto"/>
              <w:bottom w:val="single" w:sz="8" w:space="0" w:color="auto"/>
              <w:right w:val="single" w:sz="8" w:space="0" w:color="auto"/>
            </w:tcBorders>
            <w:shd w:val="clear" w:color="000000" w:fill="C4BC96"/>
            <w:vAlign w:val="center"/>
            <w:hideMark/>
          </w:tcPr>
          <w:p w14:paraId="6E1A5B10"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57" w:type="dxa"/>
            <w:gridSpan w:val="3"/>
            <w:tcBorders>
              <w:top w:val="nil"/>
              <w:left w:val="nil"/>
              <w:bottom w:val="single" w:sz="8" w:space="0" w:color="auto"/>
              <w:right w:val="nil"/>
            </w:tcBorders>
            <w:shd w:val="clear" w:color="000000" w:fill="C4BC96"/>
            <w:vAlign w:val="center"/>
            <w:hideMark/>
          </w:tcPr>
          <w:p w14:paraId="04245B3E"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single" w:sz="8" w:space="0" w:color="auto"/>
              <w:bottom w:val="single" w:sz="8" w:space="0" w:color="auto"/>
              <w:right w:val="single" w:sz="8" w:space="0" w:color="auto"/>
            </w:tcBorders>
            <w:shd w:val="clear" w:color="000000" w:fill="C4BC96"/>
            <w:vAlign w:val="center"/>
            <w:hideMark/>
          </w:tcPr>
          <w:p w14:paraId="01CD18B1"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438F68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085548D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4AD7733C" w14:textId="77777777" w:rsidR="00C43801" w:rsidRPr="004A23F1" w:rsidRDefault="00C43801" w:rsidP="00C43801">
            <w:pPr>
              <w:rPr>
                <w:rFonts w:ascii="Calibri" w:hAnsi="Calibri"/>
                <w:color w:val="000000"/>
                <w:sz w:val="22"/>
                <w:szCs w:val="22"/>
              </w:rPr>
            </w:pPr>
          </w:p>
        </w:tc>
      </w:tr>
      <w:tr w:rsidR="00C43801" w:rsidRPr="004A23F1" w14:paraId="70AC9FEF" w14:textId="77777777" w:rsidTr="00C43801">
        <w:trPr>
          <w:trHeight w:val="315"/>
        </w:trPr>
        <w:tc>
          <w:tcPr>
            <w:tcW w:w="1200" w:type="dxa"/>
            <w:gridSpan w:val="2"/>
            <w:tcBorders>
              <w:top w:val="nil"/>
              <w:left w:val="nil"/>
              <w:bottom w:val="nil"/>
              <w:right w:val="nil"/>
            </w:tcBorders>
            <w:shd w:val="clear" w:color="auto" w:fill="auto"/>
            <w:noWrap/>
            <w:vAlign w:val="center"/>
            <w:hideMark/>
          </w:tcPr>
          <w:p w14:paraId="507EBFD8" w14:textId="77777777" w:rsidR="00C43801" w:rsidRPr="004A23F1" w:rsidRDefault="00C43801" w:rsidP="00C43801">
            <w:pPr>
              <w:rPr>
                <w:rFonts w:ascii="Calibri" w:hAnsi="Calibri"/>
                <w:b/>
                <w:bCs/>
                <w:color w:val="FF0000"/>
              </w:rPr>
            </w:pPr>
          </w:p>
        </w:tc>
        <w:tc>
          <w:tcPr>
            <w:tcW w:w="1934" w:type="dxa"/>
            <w:gridSpan w:val="2"/>
            <w:tcBorders>
              <w:top w:val="nil"/>
              <w:left w:val="nil"/>
              <w:bottom w:val="nil"/>
              <w:right w:val="nil"/>
            </w:tcBorders>
            <w:shd w:val="clear" w:color="auto" w:fill="auto"/>
            <w:noWrap/>
            <w:vAlign w:val="bottom"/>
            <w:hideMark/>
          </w:tcPr>
          <w:p w14:paraId="29929398" w14:textId="77777777" w:rsidR="00C43801" w:rsidRPr="004A23F1" w:rsidRDefault="00C43801" w:rsidP="00C4380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7734E4B0" w14:textId="77777777" w:rsidR="00C43801" w:rsidRPr="004A23F1" w:rsidRDefault="00C43801" w:rsidP="00C43801">
            <w:pPr>
              <w:rPr>
                <w:rFonts w:ascii="Calibri" w:hAnsi="Calibri"/>
                <w:color w:val="000000"/>
                <w:sz w:val="22"/>
                <w:szCs w:val="22"/>
              </w:rPr>
            </w:pPr>
          </w:p>
        </w:tc>
        <w:tc>
          <w:tcPr>
            <w:tcW w:w="1329" w:type="dxa"/>
            <w:tcBorders>
              <w:top w:val="nil"/>
              <w:left w:val="nil"/>
              <w:bottom w:val="nil"/>
              <w:right w:val="nil"/>
            </w:tcBorders>
            <w:shd w:val="clear" w:color="auto" w:fill="auto"/>
            <w:noWrap/>
            <w:vAlign w:val="bottom"/>
            <w:hideMark/>
          </w:tcPr>
          <w:p w14:paraId="4336362A" w14:textId="77777777" w:rsidR="00C43801" w:rsidRPr="004A23F1" w:rsidRDefault="00C43801" w:rsidP="00C43801">
            <w:pPr>
              <w:rPr>
                <w:rFonts w:ascii="Calibri" w:hAnsi="Calibri"/>
                <w:color w:val="000000"/>
                <w:sz w:val="22"/>
                <w:szCs w:val="22"/>
              </w:rPr>
            </w:pPr>
          </w:p>
        </w:tc>
        <w:tc>
          <w:tcPr>
            <w:tcW w:w="1417" w:type="dxa"/>
            <w:gridSpan w:val="2"/>
            <w:tcBorders>
              <w:top w:val="nil"/>
              <w:left w:val="nil"/>
              <w:bottom w:val="nil"/>
              <w:right w:val="nil"/>
            </w:tcBorders>
            <w:shd w:val="clear" w:color="auto" w:fill="auto"/>
            <w:noWrap/>
            <w:vAlign w:val="bottom"/>
            <w:hideMark/>
          </w:tcPr>
          <w:p w14:paraId="11C8B769" w14:textId="77777777" w:rsidR="00C43801" w:rsidRPr="004A23F1" w:rsidRDefault="00C43801" w:rsidP="00C4380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5C30FBED" w14:textId="77777777" w:rsidR="00C43801" w:rsidRPr="004A23F1" w:rsidRDefault="00C43801" w:rsidP="00C43801">
            <w:pPr>
              <w:rPr>
                <w:rFonts w:ascii="Calibri" w:hAnsi="Calibri"/>
                <w:color w:val="000000"/>
                <w:sz w:val="22"/>
                <w:szCs w:val="22"/>
              </w:rPr>
            </w:pPr>
          </w:p>
        </w:tc>
        <w:tc>
          <w:tcPr>
            <w:tcW w:w="1138" w:type="dxa"/>
            <w:tcBorders>
              <w:top w:val="nil"/>
              <w:left w:val="nil"/>
              <w:bottom w:val="nil"/>
              <w:right w:val="nil"/>
            </w:tcBorders>
            <w:shd w:val="clear" w:color="auto" w:fill="auto"/>
            <w:noWrap/>
            <w:vAlign w:val="bottom"/>
            <w:hideMark/>
          </w:tcPr>
          <w:p w14:paraId="5E3DA98F" w14:textId="77777777" w:rsidR="00C43801" w:rsidRPr="004A23F1" w:rsidRDefault="00C43801" w:rsidP="00C43801">
            <w:pPr>
              <w:rPr>
                <w:rFonts w:ascii="Calibri" w:hAnsi="Calibri"/>
                <w:color w:val="000000"/>
                <w:sz w:val="22"/>
                <w:szCs w:val="22"/>
              </w:rPr>
            </w:pPr>
          </w:p>
        </w:tc>
        <w:tc>
          <w:tcPr>
            <w:tcW w:w="1417" w:type="dxa"/>
            <w:gridSpan w:val="3"/>
            <w:tcBorders>
              <w:top w:val="nil"/>
              <w:left w:val="nil"/>
              <w:bottom w:val="nil"/>
              <w:right w:val="nil"/>
            </w:tcBorders>
            <w:shd w:val="clear" w:color="auto" w:fill="auto"/>
            <w:noWrap/>
            <w:vAlign w:val="bottom"/>
            <w:hideMark/>
          </w:tcPr>
          <w:p w14:paraId="7E9EB374" w14:textId="77777777" w:rsidR="00C43801" w:rsidRPr="004A23F1" w:rsidRDefault="00C43801" w:rsidP="00C43801">
            <w:pPr>
              <w:rPr>
                <w:rFonts w:ascii="Calibri" w:hAnsi="Calibri"/>
                <w:color w:val="000000"/>
                <w:sz w:val="22"/>
                <w:szCs w:val="22"/>
              </w:rPr>
            </w:pPr>
          </w:p>
        </w:tc>
        <w:tc>
          <w:tcPr>
            <w:tcW w:w="1276" w:type="dxa"/>
            <w:gridSpan w:val="2"/>
            <w:tcBorders>
              <w:top w:val="nil"/>
              <w:left w:val="nil"/>
              <w:bottom w:val="nil"/>
              <w:right w:val="nil"/>
            </w:tcBorders>
            <w:shd w:val="clear" w:color="auto" w:fill="auto"/>
            <w:noWrap/>
            <w:vAlign w:val="bottom"/>
            <w:hideMark/>
          </w:tcPr>
          <w:p w14:paraId="2957678C" w14:textId="77777777" w:rsidR="00C43801" w:rsidRPr="004A23F1" w:rsidRDefault="00C43801" w:rsidP="00C43801">
            <w:pPr>
              <w:rPr>
                <w:rFonts w:ascii="Calibri" w:hAnsi="Calibri"/>
                <w:color w:val="000000"/>
                <w:sz w:val="22"/>
                <w:szCs w:val="22"/>
              </w:rPr>
            </w:pPr>
          </w:p>
        </w:tc>
        <w:tc>
          <w:tcPr>
            <w:tcW w:w="1276" w:type="dxa"/>
            <w:gridSpan w:val="3"/>
            <w:tcBorders>
              <w:top w:val="nil"/>
              <w:left w:val="nil"/>
              <w:bottom w:val="nil"/>
              <w:right w:val="nil"/>
            </w:tcBorders>
            <w:shd w:val="clear" w:color="auto" w:fill="auto"/>
            <w:noWrap/>
            <w:vAlign w:val="bottom"/>
            <w:hideMark/>
          </w:tcPr>
          <w:p w14:paraId="192C29D2" w14:textId="77777777" w:rsidR="00C43801" w:rsidRPr="004A23F1" w:rsidRDefault="00C43801" w:rsidP="00C43801">
            <w:pPr>
              <w:rPr>
                <w:rFonts w:ascii="Calibri" w:hAnsi="Calibri"/>
                <w:color w:val="000000"/>
                <w:sz w:val="22"/>
                <w:szCs w:val="22"/>
              </w:rPr>
            </w:pPr>
          </w:p>
        </w:tc>
        <w:tc>
          <w:tcPr>
            <w:tcW w:w="1457" w:type="dxa"/>
            <w:gridSpan w:val="3"/>
            <w:tcBorders>
              <w:top w:val="nil"/>
              <w:left w:val="nil"/>
              <w:bottom w:val="nil"/>
              <w:right w:val="nil"/>
            </w:tcBorders>
            <w:shd w:val="clear" w:color="auto" w:fill="auto"/>
            <w:noWrap/>
            <w:vAlign w:val="bottom"/>
            <w:hideMark/>
          </w:tcPr>
          <w:p w14:paraId="4E4D2D76"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01D5EF59" w14:textId="77777777" w:rsidR="00C43801" w:rsidRPr="004A23F1" w:rsidRDefault="00C43801" w:rsidP="00C4380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074BD6E4"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037FAD18"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54202808" w14:textId="77777777" w:rsidR="00C43801" w:rsidRPr="004A23F1" w:rsidRDefault="00C43801" w:rsidP="00C43801">
            <w:pPr>
              <w:rPr>
                <w:rFonts w:ascii="Calibri" w:hAnsi="Calibri"/>
                <w:color w:val="000000"/>
                <w:sz w:val="22"/>
                <w:szCs w:val="22"/>
              </w:rPr>
            </w:pPr>
          </w:p>
        </w:tc>
      </w:tr>
      <w:tr w:rsidR="00C43801" w:rsidRPr="004A23F1" w14:paraId="4CF3F64B" w14:textId="77777777" w:rsidTr="00C43801">
        <w:trPr>
          <w:trHeight w:val="1065"/>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298095C0" w14:textId="77777777" w:rsidR="00C43801" w:rsidRPr="004A23F1" w:rsidRDefault="00C43801" w:rsidP="00C43801">
            <w:pPr>
              <w:jc w:val="center"/>
              <w:rPr>
                <w:rFonts w:ascii="Calibri" w:hAnsi="Calibri"/>
                <w:b/>
                <w:bCs/>
                <w:color w:val="000000"/>
              </w:rPr>
            </w:pPr>
            <w:r w:rsidRPr="004A23F1">
              <w:rPr>
                <w:rFonts w:ascii="Calibri" w:hAnsi="Calibri"/>
                <w:b/>
                <w:bCs/>
                <w:color w:val="000000"/>
              </w:rPr>
              <w:t xml:space="preserve">Catégorie 2 </w:t>
            </w:r>
            <w:proofErr w:type="gramStart"/>
            <w:r w:rsidRPr="004A23F1">
              <w:rPr>
                <w:rFonts w:ascii="Calibri" w:hAnsi="Calibri"/>
                <w:b/>
                <w:bCs/>
                <w:color w:val="000000"/>
              </w:rPr>
              <w:t>:  Enjeu</w:t>
            </w:r>
            <w:proofErr w:type="gramEnd"/>
            <w:r w:rsidRPr="004A23F1">
              <w:rPr>
                <w:rFonts w:ascii="Calibri" w:hAnsi="Calibri"/>
                <w:b/>
                <w:bCs/>
                <w:color w:val="000000"/>
              </w:rPr>
              <w:t xml:space="preserve"> Effluents d’élevage</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44FDBF64"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55A43498"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1782A02F"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0947F34F"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284DD513" w14:textId="77777777" w:rsidR="00C43801" w:rsidRPr="004A23F1" w:rsidRDefault="00C43801" w:rsidP="00C4380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C43801" w:rsidRPr="004A23F1" w14:paraId="4B1E833B" w14:textId="77777777" w:rsidTr="00C43801">
        <w:trPr>
          <w:trHeight w:val="124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63C8485" w14:textId="77777777" w:rsidR="00C43801" w:rsidRPr="004A23F1" w:rsidRDefault="00C43801" w:rsidP="00C4380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1AB4C407" w14:textId="77777777" w:rsidR="00C43801" w:rsidRPr="004A23F1" w:rsidRDefault="00C43801" w:rsidP="00C4380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23D0EEA0"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329" w:type="dxa"/>
            <w:tcBorders>
              <w:top w:val="nil"/>
              <w:left w:val="nil"/>
              <w:bottom w:val="single" w:sz="8" w:space="0" w:color="auto"/>
              <w:right w:val="single" w:sz="8" w:space="0" w:color="auto"/>
            </w:tcBorders>
            <w:shd w:val="clear" w:color="000000" w:fill="DDD9C3"/>
            <w:vAlign w:val="center"/>
            <w:hideMark/>
          </w:tcPr>
          <w:p w14:paraId="215F3ECD"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2"/>
            <w:tcBorders>
              <w:top w:val="nil"/>
              <w:left w:val="nil"/>
              <w:bottom w:val="single" w:sz="8" w:space="0" w:color="auto"/>
              <w:right w:val="single" w:sz="8" w:space="0" w:color="auto"/>
            </w:tcBorders>
            <w:shd w:val="clear" w:color="auto" w:fill="auto"/>
            <w:vAlign w:val="center"/>
            <w:hideMark/>
          </w:tcPr>
          <w:p w14:paraId="5DF90DAC"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368E5919"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138" w:type="dxa"/>
            <w:tcBorders>
              <w:top w:val="nil"/>
              <w:left w:val="nil"/>
              <w:bottom w:val="single" w:sz="8" w:space="0" w:color="auto"/>
              <w:right w:val="single" w:sz="8" w:space="0" w:color="auto"/>
            </w:tcBorders>
            <w:shd w:val="clear" w:color="000000" w:fill="DDD9C3"/>
            <w:vAlign w:val="center"/>
            <w:hideMark/>
          </w:tcPr>
          <w:p w14:paraId="0DFCF737"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3"/>
            <w:tcBorders>
              <w:top w:val="nil"/>
              <w:left w:val="nil"/>
              <w:bottom w:val="single" w:sz="8" w:space="0" w:color="auto"/>
              <w:right w:val="single" w:sz="8" w:space="0" w:color="auto"/>
            </w:tcBorders>
            <w:shd w:val="clear" w:color="auto" w:fill="auto"/>
            <w:vAlign w:val="center"/>
            <w:hideMark/>
          </w:tcPr>
          <w:p w14:paraId="3CA4B85F"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1641E19E"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78791A59"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315" w:type="dxa"/>
            <w:gridSpan w:val="2"/>
            <w:tcBorders>
              <w:top w:val="nil"/>
              <w:left w:val="nil"/>
              <w:bottom w:val="single" w:sz="8" w:space="0" w:color="auto"/>
              <w:right w:val="single" w:sz="8" w:space="0" w:color="auto"/>
            </w:tcBorders>
            <w:shd w:val="clear" w:color="auto" w:fill="auto"/>
            <w:vAlign w:val="center"/>
            <w:hideMark/>
          </w:tcPr>
          <w:p w14:paraId="58F4D220"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432DF0F6" w14:textId="77777777" w:rsidR="00C43801" w:rsidRPr="004A23F1" w:rsidRDefault="00C43801" w:rsidP="00C4380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5481F75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18F9B22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3E3324F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C43801" w:rsidRPr="004A23F1" w14:paraId="5E7ACFB1"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C9D444D"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8521DF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1540DB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009E9A1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5F8A4D2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7BFBBF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719B11B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6503F75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434BEA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5683557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0772FB5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1221B0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473486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5AEBE5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BC7E3C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5B253EDB"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87E9730"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B7AD6C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28DFE3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C5F264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594B590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AA2BA4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0FD12F1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6708D53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58E8272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5D32AEE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7C6D96E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3442AB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926701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2A6E72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7FE202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151C4957"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EE92F9A"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2D3EAD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6E4B69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F3D5DB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20417C1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B4352C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30CA975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671DE88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016DAAA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6737AF7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5E524A6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15FE551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913729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A1F711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341F9E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7A787BC"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79365A35"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52F9EA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EE6998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F9CAB9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87031F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3390C9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2EA6055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22751F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2981350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5CDBE00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7A2F276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E070AE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F3A4F8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B0ADC5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5AB4DDA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310CBFB3"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10F291D"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DA9140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A71355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4192A2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7473975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182287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957563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694496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71D1268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7FBFB34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784E7BE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5F3E1D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82B293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AD889B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0289C9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7F1F103A"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1230441"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7670BC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73AB24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01D6D68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29F055A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413B1E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029BE20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313ADF7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3A9C9A0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24CEB4D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28FBBCC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C86B62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706BA0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81C744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6A6267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31F2AF8"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5BE6F37"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5BD6B6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ECECAE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3E4BC4E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7BCCE35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E39BD1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081828C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21DFF7F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28376FC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71C80AF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2259B89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70B534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887474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8C733C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D196AB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54597685"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DC0530C"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63EBCD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FE04B6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5AB924C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0BC3C97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114D3C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70CD18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51CE30D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E34359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63F8D65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5C44BF5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46E769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CC7E82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C21F89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E4A52D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7BEE4135"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0724B9CA"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26F83C5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C2EE9A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4EC5CF8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15B6780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427A18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138" w:type="dxa"/>
            <w:tcBorders>
              <w:top w:val="nil"/>
              <w:left w:val="nil"/>
              <w:bottom w:val="single" w:sz="8" w:space="0" w:color="auto"/>
              <w:right w:val="single" w:sz="8" w:space="0" w:color="auto"/>
            </w:tcBorders>
            <w:shd w:val="clear" w:color="000000" w:fill="DDD9C3"/>
            <w:vAlign w:val="center"/>
            <w:hideMark/>
          </w:tcPr>
          <w:p w14:paraId="4F6C6A9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3"/>
            <w:tcBorders>
              <w:top w:val="nil"/>
              <w:left w:val="nil"/>
              <w:bottom w:val="single" w:sz="8" w:space="0" w:color="auto"/>
              <w:right w:val="single" w:sz="8" w:space="0" w:color="auto"/>
            </w:tcBorders>
            <w:shd w:val="clear" w:color="auto" w:fill="auto"/>
            <w:vAlign w:val="center"/>
            <w:hideMark/>
          </w:tcPr>
          <w:p w14:paraId="0D43208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2"/>
            <w:tcBorders>
              <w:top w:val="nil"/>
              <w:left w:val="nil"/>
              <w:bottom w:val="single" w:sz="8" w:space="0" w:color="auto"/>
              <w:right w:val="single" w:sz="8" w:space="0" w:color="auto"/>
            </w:tcBorders>
            <w:shd w:val="clear" w:color="000000" w:fill="DDD9C3"/>
            <w:vAlign w:val="center"/>
            <w:hideMark/>
          </w:tcPr>
          <w:p w14:paraId="6344329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4"/>
            <w:tcBorders>
              <w:top w:val="nil"/>
              <w:left w:val="nil"/>
              <w:bottom w:val="single" w:sz="8" w:space="0" w:color="auto"/>
              <w:right w:val="single" w:sz="8" w:space="0" w:color="auto"/>
            </w:tcBorders>
            <w:shd w:val="clear" w:color="000000" w:fill="DDD9C3"/>
            <w:vAlign w:val="center"/>
            <w:hideMark/>
          </w:tcPr>
          <w:p w14:paraId="4A567AC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72B080D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84C084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7E5968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DCCAF0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064892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0D95A424" w14:textId="77777777" w:rsidTr="00C43801">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7E487640"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3CED79F3"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7D6C2D20"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329" w:type="dxa"/>
            <w:tcBorders>
              <w:top w:val="nil"/>
              <w:left w:val="single" w:sz="8" w:space="0" w:color="auto"/>
              <w:bottom w:val="single" w:sz="8" w:space="0" w:color="auto"/>
              <w:right w:val="single" w:sz="8" w:space="0" w:color="auto"/>
            </w:tcBorders>
            <w:shd w:val="clear" w:color="000000" w:fill="C4BC96"/>
            <w:vAlign w:val="center"/>
            <w:hideMark/>
          </w:tcPr>
          <w:p w14:paraId="3A0C1A43"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0</w:t>
            </w:r>
          </w:p>
        </w:tc>
        <w:tc>
          <w:tcPr>
            <w:tcW w:w="1417" w:type="dxa"/>
            <w:gridSpan w:val="2"/>
            <w:tcBorders>
              <w:top w:val="nil"/>
              <w:left w:val="nil"/>
              <w:bottom w:val="single" w:sz="8" w:space="0" w:color="auto"/>
              <w:right w:val="nil"/>
            </w:tcBorders>
            <w:shd w:val="clear" w:color="000000" w:fill="C4BC96"/>
            <w:vAlign w:val="center"/>
            <w:hideMark/>
          </w:tcPr>
          <w:p w14:paraId="7D585D12"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41F7687C"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138" w:type="dxa"/>
            <w:tcBorders>
              <w:top w:val="nil"/>
              <w:left w:val="single" w:sz="8" w:space="0" w:color="auto"/>
              <w:bottom w:val="single" w:sz="8" w:space="0" w:color="auto"/>
              <w:right w:val="single" w:sz="8" w:space="0" w:color="auto"/>
            </w:tcBorders>
            <w:shd w:val="clear" w:color="000000" w:fill="C4BC96"/>
            <w:vAlign w:val="center"/>
            <w:hideMark/>
          </w:tcPr>
          <w:p w14:paraId="4B703B15"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7" w:type="dxa"/>
            <w:gridSpan w:val="3"/>
            <w:tcBorders>
              <w:top w:val="nil"/>
              <w:left w:val="nil"/>
              <w:bottom w:val="single" w:sz="8" w:space="0" w:color="auto"/>
              <w:right w:val="nil"/>
            </w:tcBorders>
            <w:shd w:val="clear" w:color="000000" w:fill="C4BC96"/>
            <w:vAlign w:val="center"/>
            <w:hideMark/>
          </w:tcPr>
          <w:p w14:paraId="2B976CE5"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76" w:type="dxa"/>
            <w:gridSpan w:val="2"/>
            <w:tcBorders>
              <w:top w:val="nil"/>
              <w:left w:val="nil"/>
              <w:bottom w:val="single" w:sz="8" w:space="0" w:color="auto"/>
              <w:right w:val="nil"/>
            </w:tcBorders>
            <w:shd w:val="clear" w:color="000000" w:fill="C4BC96"/>
            <w:vAlign w:val="center"/>
            <w:hideMark/>
          </w:tcPr>
          <w:p w14:paraId="6B3965FB"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8" w:type="dxa"/>
            <w:gridSpan w:val="4"/>
            <w:tcBorders>
              <w:top w:val="nil"/>
              <w:left w:val="single" w:sz="8" w:space="0" w:color="auto"/>
              <w:bottom w:val="single" w:sz="8" w:space="0" w:color="auto"/>
              <w:right w:val="single" w:sz="8" w:space="0" w:color="auto"/>
            </w:tcBorders>
            <w:shd w:val="clear" w:color="000000" w:fill="C4BC96"/>
            <w:vAlign w:val="center"/>
            <w:hideMark/>
          </w:tcPr>
          <w:p w14:paraId="140A3164"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315" w:type="dxa"/>
            <w:gridSpan w:val="2"/>
            <w:tcBorders>
              <w:top w:val="nil"/>
              <w:left w:val="nil"/>
              <w:bottom w:val="single" w:sz="8" w:space="0" w:color="auto"/>
              <w:right w:val="nil"/>
            </w:tcBorders>
            <w:shd w:val="clear" w:color="000000" w:fill="C4BC96"/>
            <w:vAlign w:val="center"/>
            <w:hideMark/>
          </w:tcPr>
          <w:p w14:paraId="66158FAF"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64361BEA"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0AD9DD1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63028EB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742A15DD" w14:textId="77777777" w:rsidR="00C43801" w:rsidRPr="004A23F1" w:rsidRDefault="00C43801" w:rsidP="00C43801">
            <w:pPr>
              <w:rPr>
                <w:rFonts w:ascii="Calibri" w:hAnsi="Calibri"/>
                <w:color w:val="000000"/>
                <w:sz w:val="22"/>
                <w:szCs w:val="22"/>
              </w:rPr>
            </w:pPr>
          </w:p>
        </w:tc>
      </w:tr>
      <w:tr w:rsidR="00C43801" w:rsidRPr="004A23F1" w14:paraId="4EC01387" w14:textId="77777777" w:rsidTr="00C43801">
        <w:trPr>
          <w:trHeight w:val="315"/>
        </w:trPr>
        <w:tc>
          <w:tcPr>
            <w:tcW w:w="1200" w:type="dxa"/>
            <w:gridSpan w:val="2"/>
            <w:tcBorders>
              <w:top w:val="nil"/>
              <w:left w:val="nil"/>
              <w:bottom w:val="nil"/>
              <w:right w:val="nil"/>
            </w:tcBorders>
            <w:shd w:val="clear" w:color="auto" w:fill="auto"/>
            <w:noWrap/>
            <w:vAlign w:val="bottom"/>
            <w:hideMark/>
          </w:tcPr>
          <w:p w14:paraId="40C6BF70" w14:textId="77777777" w:rsidR="00C43801" w:rsidRPr="004A23F1" w:rsidRDefault="00C43801" w:rsidP="00C4380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23AAF4AB" w14:textId="77777777" w:rsidR="00C43801" w:rsidRPr="004A23F1" w:rsidRDefault="00C43801" w:rsidP="00C4380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70791ACF" w14:textId="77777777" w:rsidR="00C43801" w:rsidRPr="004A23F1" w:rsidRDefault="00C43801" w:rsidP="00C43801">
            <w:pPr>
              <w:rPr>
                <w:rFonts w:ascii="Calibri" w:hAnsi="Calibri"/>
                <w:color w:val="000000"/>
                <w:sz w:val="22"/>
                <w:szCs w:val="22"/>
              </w:rPr>
            </w:pPr>
          </w:p>
        </w:tc>
        <w:tc>
          <w:tcPr>
            <w:tcW w:w="1329" w:type="dxa"/>
            <w:tcBorders>
              <w:top w:val="nil"/>
              <w:left w:val="nil"/>
              <w:bottom w:val="nil"/>
              <w:right w:val="nil"/>
            </w:tcBorders>
            <w:shd w:val="clear" w:color="auto" w:fill="auto"/>
            <w:noWrap/>
            <w:vAlign w:val="bottom"/>
            <w:hideMark/>
          </w:tcPr>
          <w:p w14:paraId="71067D78" w14:textId="77777777" w:rsidR="00C43801" w:rsidRPr="004A23F1" w:rsidRDefault="00C43801" w:rsidP="00C43801">
            <w:pPr>
              <w:rPr>
                <w:rFonts w:ascii="Calibri" w:hAnsi="Calibri"/>
                <w:color w:val="000000"/>
                <w:sz w:val="22"/>
                <w:szCs w:val="22"/>
              </w:rPr>
            </w:pPr>
          </w:p>
        </w:tc>
        <w:tc>
          <w:tcPr>
            <w:tcW w:w="1417" w:type="dxa"/>
            <w:gridSpan w:val="2"/>
            <w:tcBorders>
              <w:top w:val="nil"/>
              <w:left w:val="nil"/>
              <w:bottom w:val="nil"/>
              <w:right w:val="nil"/>
            </w:tcBorders>
            <w:shd w:val="clear" w:color="auto" w:fill="auto"/>
            <w:noWrap/>
            <w:vAlign w:val="bottom"/>
            <w:hideMark/>
          </w:tcPr>
          <w:p w14:paraId="2108519E" w14:textId="77777777" w:rsidR="00C43801" w:rsidRPr="004A23F1" w:rsidRDefault="00C43801" w:rsidP="00C4380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572FD8F6" w14:textId="77777777" w:rsidR="00C43801" w:rsidRPr="004A23F1" w:rsidRDefault="00C43801" w:rsidP="00C43801">
            <w:pPr>
              <w:rPr>
                <w:rFonts w:ascii="Calibri" w:hAnsi="Calibri"/>
                <w:color w:val="000000"/>
                <w:sz w:val="22"/>
                <w:szCs w:val="22"/>
              </w:rPr>
            </w:pPr>
          </w:p>
        </w:tc>
        <w:tc>
          <w:tcPr>
            <w:tcW w:w="1138" w:type="dxa"/>
            <w:tcBorders>
              <w:top w:val="nil"/>
              <w:left w:val="nil"/>
              <w:bottom w:val="nil"/>
              <w:right w:val="nil"/>
            </w:tcBorders>
            <w:shd w:val="clear" w:color="auto" w:fill="auto"/>
            <w:noWrap/>
            <w:vAlign w:val="bottom"/>
            <w:hideMark/>
          </w:tcPr>
          <w:p w14:paraId="61A348E8" w14:textId="77777777" w:rsidR="00C43801" w:rsidRPr="004A23F1" w:rsidRDefault="00C43801" w:rsidP="00C43801">
            <w:pPr>
              <w:rPr>
                <w:rFonts w:ascii="Calibri" w:hAnsi="Calibri"/>
                <w:color w:val="000000"/>
                <w:sz w:val="22"/>
                <w:szCs w:val="22"/>
              </w:rPr>
            </w:pPr>
          </w:p>
        </w:tc>
        <w:tc>
          <w:tcPr>
            <w:tcW w:w="1417" w:type="dxa"/>
            <w:gridSpan w:val="3"/>
            <w:tcBorders>
              <w:top w:val="nil"/>
              <w:left w:val="nil"/>
              <w:bottom w:val="nil"/>
              <w:right w:val="nil"/>
            </w:tcBorders>
            <w:shd w:val="clear" w:color="auto" w:fill="auto"/>
            <w:noWrap/>
            <w:vAlign w:val="bottom"/>
            <w:hideMark/>
          </w:tcPr>
          <w:p w14:paraId="5030C991" w14:textId="77777777" w:rsidR="00C43801" w:rsidRPr="004A23F1" w:rsidRDefault="00C43801" w:rsidP="00C43801">
            <w:pPr>
              <w:rPr>
                <w:rFonts w:ascii="Calibri" w:hAnsi="Calibri"/>
                <w:color w:val="000000"/>
                <w:sz w:val="22"/>
                <w:szCs w:val="22"/>
              </w:rPr>
            </w:pPr>
          </w:p>
        </w:tc>
        <w:tc>
          <w:tcPr>
            <w:tcW w:w="1276" w:type="dxa"/>
            <w:gridSpan w:val="2"/>
            <w:tcBorders>
              <w:top w:val="nil"/>
              <w:left w:val="nil"/>
              <w:bottom w:val="nil"/>
              <w:right w:val="nil"/>
            </w:tcBorders>
            <w:shd w:val="clear" w:color="auto" w:fill="auto"/>
            <w:noWrap/>
            <w:vAlign w:val="bottom"/>
            <w:hideMark/>
          </w:tcPr>
          <w:p w14:paraId="7AB19EFB" w14:textId="77777777" w:rsidR="00C43801" w:rsidRPr="004A23F1" w:rsidRDefault="00C43801" w:rsidP="00C43801">
            <w:pPr>
              <w:rPr>
                <w:rFonts w:ascii="Calibri" w:hAnsi="Calibri"/>
                <w:color w:val="000000"/>
                <w:sz w:val="22"/>
                <w:szCs w:val="22"/>
              </w:rPr>
            </w:pPr>
          </w:p>
        </w:tc>
        <w:tc>
          <w:tcPr>
            <w:tcW w:w="1418" w:type="dxa"/>
            <w:gridSpan w:val="4"/>
            <w:tcBorders>
              <w:top w:val="nil"/>
              <w:left w:val="nil"/>
              <w:bottom w:val="nil"/>
              <w:right w:val="nil"/>
            </w:tcBorders>
            <w:shd w:val="clear" w:color="auto" w:fill="auto"/>
            <w:noWrap/>
            <w:vAlign w:val="bottom"/>
            <w:hideMark/>
          </w:tcPr>
          <w:p w14:paraId="0B2D0530" w14:textId="77777777" w:rsidR="00C43801" w:rsidRPr="004A23F1" w:rsidRDefault="00C43801" w:rsidP="00C43801">
            <w:pPr>
              <w:rPr>
                <w:rFonts w:ascii="Calibri" w:hAnsi="Calibri"/>
                <w:color w:val="000000"/>
                <w:sz w:val="22"/>
                <w:szCs w:val="22"/>
              </w:rPr>
            </w:pPr>
          </w:p>
        </w:tc>
        <w:tc>
          <w:tcPr>
            <w:tcW w:w="1315" w:type="dxa"/>
            <w:gridSpan w:val="2"/>
            <w:tcBorders>
              <w:top w:val="nil"/>
              <w:left w:val="nil"/>
              <w:bottom w:val="nil"/>
              <w:right w:val="nil"/>
            </w:tcBorders>
            <w:shd w:val="clear" w:color="auto" w:fill="auto"/>
            <w:noWrap/>
            <w:vAlign w:val="bottom"/>
            <w:hideMark/>
          </w:tcPr>
          <w:p w14:paraId="592CBB9B"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242619DA" w14:textId="77777777" w:rsidR="00C43801" w:rsidRPr="004A23F1" w:rsidRDefault="00C43801" w:rsidP="00C4380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64BA934A"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64B16894"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0505E8C9" w14:textId="77777777" w:rsidR="00C43801" w:rsidRPr="004A23F1" w:rsidRDefault="00C43801" w:rsidP="00C43801">
            <w:pPr>
              <w:rPr>
                <w:rFonts w:ascii="Calibri" w:hAnsi="Calibri"/>
                <w:color w:val="000000"/>
                <w:sz w:val="22"/>
                <w:szCs w:val="22"/>
              </w:rPr>
            </w:pPr>
          </w:p>
        </w:tc>
      </w:tr>
      <w:tr w:rsidR="00C43801" w:rsidRPr="004A23F1" w14:paraId="69ADB8F9" w14:textId="77777777" w:rsidTr="00C43801">
        <w:trPr>
          <w:trHeight w:val="1065"/>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39B9F7D6" w14:textId="77777777" w:rsidR="00C43801" w:rsidRPr="004A23F1" w:rsidRDefault="00C43801" w:rsidP="00C43801">
            <w:pPr>
              <w:jc w:val="center"/>
              <w:rPr>
                <w:rFonts w:ascii="Calibri" w:hAnsi="Calibri"/>
                <w:b/>
                <w:bCs/>
                <w:color w:val="000000"/>
              </w:rPr>
            </w:pPr>
            <w:r w:rsidRPr="004A23F1">
              <w:rPr>
                <w:rFonts w:ascii="Calibri" w:hAnsi="Calibri"/>
                <w:b/>
                <w:bCs/>
                <w:color w:val="000000"/>
              </w:rPr>
              <w:t>Catégorie 3 : Enjeu qualité sanitaire</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2E65A5C2"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0C94D53A"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44C4CC11"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4CD57248"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338E0049" w14:textId="77777777" w:rsidR="00C43801" w:rsidRPr="004A23F1" w:rsidRDefault="00C43801" w:rsidP="00C4380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C43801" w:rsidRPr="004A23F1" w14:paraId="2E99F726" w14:textId="77777777" w:rsidTr="00C43801">
        <w:trPr>
          <w:trHeight w:val="1230"/>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89E1B19" w14:textId="77777777" w:rsidR="00C43801" w:rsidRPr="004A23F1" w:rsidRDefault="00C43801" w:rsidP="00C4380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74826479" w14:textId="77777777" w:rsidR="00C43801" w:rsidRPr="004A23F1" w:rsidRDefault="00C43801" w:rsidP="00C4380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4955605B"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329" w:type="dxa"/>
            <w:tcBorders>
              <w:top w:val="nil"/>
              <w:left w:val="nil"/>
              <w:bottom w:val="single" w:sz="8" w:space="0" w:color="auto"/>
              <w:right w:val="single" w:sz="8" w:space="0" w:color="auto"/>
            </w:tcBorders>
            <w:shd w:val="clear" w:color="000000" w:fill="DDD9C3"/>
            <w:vAlign w:val="center"/>
            <w:hideMark/>
          </w:tcPr>
          <w:p w14:paraId="6B5E5A33"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417" w:type="dxa"/>
            <w:gridSpan w:val="2"/>
            <w:tcBorders>
              <w:top w:val="nil"/>
              <w:left w:val="nil"/>
              <w:bottom w:val="single" w:sz="8" w:space="0" w:color="auto"/>
              <w:right w:val="single" w:sz="8" w:space="0" w:color="auto"/>
            </w:tcBorders>
            <w:shd w:val="clear" w:color="auto" w:fill="auto"/>
            <w:vAlign w:val="center"/>
            <w:hideMark/>
          </w:tcPr>
          <w:p w14:paraId="1DB739E2"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1934678C"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0A75348A"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275" w:type="dxa"/>
            <w:gridSpan w:val="2"/>
            <w:tcBorders>
              <w:top w:val="nil"/>
              <w:left w:val="nil"/>
              <w:bottom w:val="single" w:sz="8" w:space="0" w:color="auto"/>
              <w:right w:val="single" w:sz="8" w:space="0" w:color="auto"/>
            </w:tcBorders>
            <w:shd w:val="clear" w:color="auto" w:fill="auto"/>
            <w:vAlign w:val="center"/>
            <w:hideMark/>
          </w:tcPr>
          <w:p w14:paraId="4D6D3AF8"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727C15B5"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1D59A3E3"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315" w:type="dxa"/>
            <w:gridSpan w:val="2"/>
            <w:tcBorders>
              <w:top w:val="nil"/>
              <w:left w:val="nil"/>
              <w:bottom w:val="single" w:sz="8" w:space="0" w:color="auto"/>
              <w:right w:val="single" w:sz="8" w:space="0" w:color="auto"/>
            </w:tcBorders>
            <w:shd w:val="clear" w:color="auto" w:fill="auto"/>
            <w:vAlign w:val="center"/>
            <w:hideMark/>
          </w:tcPr>
          <w:p w14:paraId="12F0FAEF"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41D75088" w14:textId="77777777" w:rsidR="00C43801" w:rsidRPr="004A23F1" w:rsidRDefault="00C43801" w:rsidP="00C4380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7C39439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3BE34EC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1A50F37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C43801" w:rsidRPr="004A23F1" w14:paraId="028901D6"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3AB467E"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CBC39D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C0501A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071CE46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7A73AFA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32701F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4A827E0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0B2A8A1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7A009E9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04D1324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6883317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C0ED59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023DBE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AB786D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DBD4EE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2262221"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D182344"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20DCE3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6ACA45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082881D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1509A10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D73121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3289A49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657C237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6668D08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E14145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435D5D3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FCEF53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1A2ACE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8CF027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89F4BA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026E0939"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BF82B5F"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2AA4BE1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D1E603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615EC7B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0C21BE1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0586015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00EE856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597FB01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1293DBC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4D63D3D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09C2917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85311B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75DC708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4D4CD7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2DB4EE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556C5BB3"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264905F"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77035CF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713238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4471F8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07905E7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884194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0ECB694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2C93900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340858D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3F443DB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37FF7B2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F2373E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E23749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13C736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7236F2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363640BD"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906B9C5"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21188F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5BF5F3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19B5914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592729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E43982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4230BC9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62C02EC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01CF18B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00F382C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18EC56B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DC7C68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418E3A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9E22DD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505AFC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20B7C8AB"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A5E5066"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F3F4CA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A6D205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777FDE3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7F7CA79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C35398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50EC870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1D05A83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7D12D2B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62AB20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3EFCF15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8C369E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BC3825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66C03E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8DE3C3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0229E73F"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59A09AF"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17255F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5A57D07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75E493B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5D036EF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7C5602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1A05E71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6F7F6F6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06E129D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070F072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669157A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0DC734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43ECA2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7DCFFF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4454BED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77991D6D"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C9904A6"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55426F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867368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AA3DBB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6B30F34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FF248B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1CDD08A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66A2870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0423CC0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6C56D4E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5A3269C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5B10B24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A938C4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797A6F9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918CDB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7DC896F8"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80ADC07"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3A7D51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8A6469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5DEFF9E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5A522ED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DDAC7F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6D371A5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75FB396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41D4FEC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233DF4B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1AE2496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626D95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B6CF88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E8670A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769CF0A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08923441"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354AEBE"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2C0723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BEB3F0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2ADD406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04FCF2A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76F6E4A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78B007D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142A472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34F99BD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66DC185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249E92E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27684D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47D29BD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75B19DC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9FF0C9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406ED44D"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BEB54B6"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E1DC5A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735458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329" w:type="dxa"/>
            <w:tcBorders>
              <w:top w:val="nil"/>
              <w:left w:val="nil"/>
              <w:bottom w:val="single" w:sz="8" w:space="0" w:color="auto"/>
              <w:right w:val="single" w:sz="8" w:space="0" w:color="auto"/>
            </w:tcBorders>
            <w:shd w:val="clear" w:color="000000" w:fill="DDD9C3"/>
            <w:vAlign w:val="center"/>
            <w:hideMark/>
          </w:tcPr>
          <w:p w14:paraId="71BA2BE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417" w:type="dxa"/>
            <w:gridSpan w:val="2"/>
            <w:tcBorders>
              <w:top w:val="nil"/>
              <w:left w:val="nil"/>
              <w:bottom w:val="single" w:sz="8" w:space="0" w:color="auto"/>
              <w:right w:val="single" w:sz="8" w:space="0" w:color="auto"/>
            </w:tcBorders>
            <w:shd w:val="clear" w:color="auto" w:fill="auto"/>
            <w:vAlign w:val="center"/>
            <w:hideMark/>
          </w:tcPr>
          <w:p w14:paraId="0E333C8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5EA5A10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80" w:type="dxa"/>
            <w:gridSpan w:val="2"/>
            <w:tcBorders>
              <w:top w:val="nil"/>
              <w:left w:val="nil"/>
              <w:bottom w:val="single" w:sz="8" w:space="0" w:color="auto"/>
              <w:right w:val="single" w:sz="8" w:space="0" w:color="auto"/>
            </w:tcBorders>
            <w:shd w:val="clear" w:color="000000" w:fill="DDD9C3"/>
            <w:vAlign w:val="center"/>
            <w:hideMark/>
          </w:tcPr>
          <w:p w14:paraId="131FFDF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5" w:type="dxa"/>
            <w:gridSpan w:val="2"/>
            <w:tcBorders>
              <w:top w:val="nil"/>
              <w:left w:val="nil"/>
              <w:bottom w:val="single" w:sz="8" w:space="0" w:color="auto"/>
              <w:right w:val="single" w:sz="8" w:space="0" w:color="auto"/>
            </w:tcBorders>
            <w:shd w:val="clear" w:color="auto" w:fill="auto"/>
            <w:vAlign w:val="center"/>
            <w:hideMark/>
          </w:tcPr>
          <w:p w14:paraId="4D5E8D7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8" w:type="dxa"/>
            <w:gridSpan w:val="3"/>
            <w:tcBorders>
              <w:top w:val="nil"/>
              <w:left w:val="nil"/>
              <w:bottom w:val="single" w:sz="8" w:space="0" w:color="auto"/>
              <w:right w:val="single" w:sz="8" w:space="0" w:color="auto"/>
            </w:tcBorders>
            <w:shd w:val="clear" w:color="000000" w:fill="DDD9C3"/>
            <w:vAlign w:val="center"/>
            <w:hideMark/>
          </w:tcPr>
          <w:p w14:paraId="3F66434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76" w:type="dxa"/>
            <w:gridSpan w:val="3"/>
            <w:tcBorders>
              <w:top w:val="nil"/>
              <w:left w:val="nil"/>
              <w:bottom w:val="single" w:sz="8" w:space="0" w:color="auto"/>
              <w:right w:val="single" w:sz="8" w:space="0" w:color="auto"/>
            </w:tcBorders>
            <w:shd w:val="clear" w:color="000000" w:fill="DDD9C3"/>
            <w:vAlign w:val="center"/>
            <w:hideMark/>
          </w:tcPr>
          <w:p w14:paraId="512F0ED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315" w:type="dxa"/>
            <w:gridSpan w:val="2"/>
            <w:tcBorders>
              <w:top w:val="nil"/>
              <w:left w:val="nil"/>
              <w:bottom w:val="single" w:sz="8" w:space="0" w:color="auto"/>
              <w:right w:val="single" w:sz="8" w:space="0" w:color="auto"/>
            </w:tcBorders>
            <w:shd w:val="clear" w:color="auto" w:fill="auto"/>
            <w:vAlign w:val="center"/>
            <w:hideMark/>
          </w:tcPr>
          <w:p w14:paraId="155871F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7D181AB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0C5DB7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18116C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054CDF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2FC314F4" w14:textId="77777777" w:rsidTr="00C43801">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76D357B3"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24D8640B"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1C82B0C5"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329" w:type="dxa"/>
            <w:tcBorders>
              <w:top w:val="nil"/>
              <w:left w:val="single" w:sz="8" w:space="0" w:color="auto"/>
              <w:bottom w:val="single" w:sz="8" w:space="0" w:color="auto"/>
              <w:right w:val="single" w:sz="8" w:space="0" w:color="auto"/>
            </w:tcBorders>
            <w:shd w:val="clear" w:color="000000" w:fill="C4BC96"/>
            <w:vAlign w:val="center"/>
            <w:hideMark/>
          </w:tcPr>
          <w:p w14:paraId="5CC446F0"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0</w:t>
            </w:r>
          </w:p>
        </w:tc>
        <w:tc>
          <w:tcPr>
            <w:tcW w:w="1417" w:type="dxa"/>
            <w:gridSpan w:val="2"/>
            <w:tcBorders>
              <w:top w:val="nil"/>
              <w:left w:val="nil"/>
              <w:bottom w:val="single" w:sz="8" w:space="0" w:color="auto"/>
              <w:right w:val="nil"/>
            </w:tcBorders>
            <w:shd w:val="clear" w:color="000000" w:fill="C4BC96"/>
            <w:vAlign w:val="center"/>
            <w:hideMark/>
          </w:tcPr>
          <w:p w14:paraId="70E24910"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3419EFE3"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80" w:type="dxa"/>
            <w:gridSpan w:val="2"/>
            <w:tcBorders>
              <w:top w:val="nil"/>
              <w:left w:val="nil"/>
              <w:bottom w:val="single" w:sz="8" w:space="0" w:color="auto"/>
              <w:right w:val="nil"/>
            </w:tcBorders>
            <w:shd w:val="clear" w:color="000000" w:fill="C4BC96"/>
            <w:vAlign w:val="center"/>
            <w:hideMark/>
          </w:tcPr>
          <w:p w14:paraId="6214A1B8"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75" w:type="dxa"/>
            <w:gridSpan w:val="2"/>
            <w:tcBorders>
              <w:top w:val="nil"/>
              <w:left w:val="nil"/>
              <w:bottom w:val="single" w:sz="8" w:space="0" w:color="auto"/>
              <w:right w:val="nil"/>
            </w:tcBorders>
            <w:shd w:val="clear" w:color="000000" w:fill="C4BC96"/>
            <w:vAlign w:val="center"/>
            <w:hideMark/>
          </w:tcPr>
          <w:p w14:paraId="4C8CE9E8"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8" w:type="dxa"/>
            <w:gridSpan w:val="3"/>
            <w:tcBorders>
              <w:top w:val="nil"/>
              <w:left w:val="nil"/>
              <w:bottom w:val="single" w:sz="8" w:space="0" w:color="auto"/>
              <w:right w:val="nil"/>
            </w:tcBorders>
            <w:shd w:val="clear" w:color="000000" w:fill="C4BC96"/>
            <w:vAlign w:val="center"/>
            <w:hideMark/>
          </w:tcPr>
          <w:p w14:paraId="54F64FDB"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76" w:type="dxa"/>
            <w:gridSpan w:val="3"/>
            <w:tcBorders>
              <w:top w:val="nil"/>
              <w:left w:val="nil"/>
              <w:bottom w:val="single" w:sz="8" w:space="0" w:color="auto"/>
              <w:right w:val="nil"/>
            </w:tcBorders>
            <w:shd w:val="clear" w:color="000000" w:fill="C4BC96"/>
            <w:vAlign w:val="center"/>
            <w:hideMark/>
          </w:tcPr>
          <w:p w14:paraId="086277F4"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315" w:type="dxa"/>
            <w:gridSpan w:val="2"/>
            <w:tcBorders>
              <w:top w:val="nil"/>
              <w:left w:val="nil"/>
              <w:bottom w:val="single" w:sz="8" w:space="0" w:color="auto"/>
              <w:right w:val="nil"/>
            </w:tcBorders>
            <w:shd w:val="clear" w:color="000000" w:fill="C4BC96"/>
            <w:vAlign w:val="center"/>
            <w:hideMark/>
          </w:tcPr>
          <w:p w14:paraId="44A074A0"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5AA705AD"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549198B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709D4AC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5D4B6087" w14:textId="77777777" w:rsidR="00C43801" w:rsidRPr="004A23F1" w:rsidRDefault="00C43801" w:rsidP="00C43801">
            <w:pPr>
              <w:rPr>
                <w:rFonts w:ascii="Calibri" w:hAnsi="Calibri"/>
                <w:color w:val="000000"/>
                <w:sz w:val="22"/>
                <w:szCs w:val="22"/>
              </w:rPr>
            </w:pPr>
          </w:p>
        </w:tc>
      </w:tr>
      <w:tr w:rsidR="00C43801" w:rsidRPr="004A23F1" w14:paraId="207C251F" w14:textId="77777777" w:rsidTr="00C43801">
        <w:trPr>
          <w:trHeight w:val="315"/>
        </w:trPr>
        <w:tc>
          <w:tcPr>
            <w:tcW w:w="1200" w:type="dxa"/>
            <w:gridSpan w:val="2"/>
            <w:tcBorders>
              <w:top w:val="nil"/>
              <w:left w:val="nil"/>
              <w:bottom w:val="nil"/>
              <w:right w:val="nil"/>
            </w:tcBorders>
            <w:shd w:val="clear" w:color="auto" w:fill="auto"/>
            <w:noWrap/>
            <w:vAlign w:val="bottom"/>
            <w:hideMark/>
          </w:tcPr>
          <w:p w14:paraId="6A079C6B" w14:textId="77777777" w:rsidR="00C43801" w:rsidRPr="004A23F1" w:rsidRDefault="00C43801" w:rsidP="00C4380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4108B586" w14:textId="77777777" w:rsidR="00C43801" w:rsidRPr="004A23F1" w:rsidRDefault="00C43801" w:rsidP="00C4380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0628AACD" w14:textId="77777777" w:rsidR="00C43801" w:rsidRPr="004A23F1" w:rsidRDefault="00C43801" w:rsidP="00C43801">
            <w:pPr>
              <w:rPr>
                <w:rFonts w:ascii="Calibri" w:hAnsi="Calibri"/>
                <w:color w:val="000000"/>
                <w:sz w:val="22"/>
                <w:szCs w:val="22"/>
              </w:rPr>
            </w:pPr>
          </w:p>
        </w:tc>
        <w:tc>
          <w:tcPr>
            <w:tcW w:w="1329" w:type="dxa"/>
            <w:tcBorders>
              <w:top w:val="nil"/>
              <w:left w:val="nil"/>
              <w:bottom w:val="nil"/>
              <w:right w:val="nil"/>
            </w:tcBorders>
            <w:shd w:val="clear" w:color="auto" w:fill="auto"/>
            <w:noWrap/>
            <w:vAlign w:val="bottom"/>
            <w:hideMark/>
          </w:tcPr>
          <w:p w14:paraId="612D3B22" w14:textId="77777777" w:rsidR="00C43801" w:rsidRPr="004A23F1" w:rsidRDefault="00C43801" w:rsidP="00C43801">
            <w:pPr>
              <w:rPr>
                <w:rFonts w:ascii="Calibri" w:hAnsi="Calibri"/>
                <w:color w:val="000000"/>
                <w:sz w:val="22"/>
                <w:szCs w:val="22"/>
              </w:rPr>
            </w:pPr>
          </w:p>
        </w:tc>
        <w:tc>
          <w:tcPr>
            <w:tcW w:w="1417" w:type="dxa"/>
            <w:gridSpan w:val="2"/>
            <w:tcBorders>
              <w:top w:val="nil"/>
              <w:left w:val="nil"/>
              <w:bottom w:val="nil"/>
              <w:right w:val="nil"/>
            </w:tcBorders>
            <w:shd w:val="clear" w:color="auto" w:fill="auto"/>
            <w:noWrap/>
            <w:vAlign w:val="bottom"/>
            <w:hideMark/>
          </w:tcPr>
          <w:p w14:paraId="1F427E31" w14:textId="77777777" w:rsidR="00C43801" w:rsidRPr="004A23F1" w:rsidRDefault="00C43801" w:rsidP="00C4380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54EFD46C" w14:textId="77777777" w:rsidR="00C43801" w:rsidRPr="004A23F1" w:rsidRDefault="00C43801" w:rsidP="00C43801">
            <w:pPr>
              <w:rPr>
                <w:rFonts w:ascii="Calibri" w:hAnsi="Calibri"/>
                <w:color w:val="000000"/>
                <w:sz w:val="22"/>
                <w:szCs w:val="22"/>
              </w:rPr>
            </w:pPr>
          </w:p>
        </w:tc>
        <w:tc>
          <w:tcPr>
            <w:tcW w:w="1280" w:type="dxa"/>
            <w:gridSpan w:val="2"/>
            <w:tcBorders>
              <w:top w:val="nil"/>
              <w:left w:val="nil"/>
              <w:bottom w:val="nil"/>
              <w:right w:val="nil"/>
            </w:tcBorders>
            <w:shd w:val="clear" w:color="auto" w:fill="auto"/>
            <w:noWrap/>
            <w:vAlign w:val="bottom"/>
            <w:hideMark/>
          </w:tcPr>
          <w:p w14:paraId="0FB51D09" w14:textId="77777777" w:rsidR="00C43801" w:rsidRPr="004A23F1" w:rsidRDefault="00C43801" w:rsidP="00C43801">
            <w:pPr>
              <w:rPr>
                <w:rFonts w:ascii="Calibri" w:hAnsi="Calibri"/>
                <w:color w:val="000000"/>
                <w:sz w:val="22"/>
                <w:szCs w:val="22"/>
              </w:rPr>
            </w:pPr>
          </w:p>
        </w:tc>
        <w:tc>
          <w:tcPr>
            <w:tcW w:w="1275" w:type="dxa"/>
            <w:gridSpan w:val="2"/>
            <w:tcBorders>
              <w:top w:val="nil"/>
              <w:left w:val="nil"/>
              <w:bottom w:val="nil"/>
              <w:right w:val="nil"/>
            </w:tcBorders>
            <w:shd w:val="clear" w:color="auto" w:fill="auto"/>
            <w:noWrap/>
            <w:vAlign w:val="bottom"/>
            <w:hideMark/>
          </w:tcPr>
          <w:p w14:paraId="3227A807" w14:textId="77777777" w:rsidR="00C43801" w:rsidRPr="004A23F1" w:rsidRDefault="00C43801" w:rsidP="00C43801">
            <w:pPr>
              <w:rPr>
                <w:rFonts w:ascii="Calibri" w:hAnsi="Calibri"/>
                <w:color w:val="000000"/>
                <w:sz w:val="22"/>
                <w:szCs w:val="22"/>
              </w:rPr>
            </w:pPr>
          </w:p>
        </w:tc>
        <w:tc>
          <w:tcPr>
            <w:tcW w:w="1418" w:type="dxa"/>
            <w:gridSpan w:val="3"/>
            <w:tcBorders>
              <w:top w:val="nil"/>
              <w:left w:val="nil"/>
              <w:bottom w:val="nil"/>
              <w:right w:val="nil"/>
            </w:tcBorders>
            <w:shd w:val="clear" w:color="auto" w:fill="auto"/>
            <w:noWrap/>
            <w:vAlign w:val="bottom"/>
            <w:hideMark/>
          </w:tcPr>
          <w:p w14:paraId="3665F281" w14:textId="77777777" w:rsidR="00C43801" w:rsidRPr="004A23F1" w:rsidRDefault="00C43801" w:rsidP="00C43801">
            <w:pPr>
              <w:rPr>
                <w:rFonts w:ascii="Calibri" w:hAnsi="Calibri"/>
                <w:color w:val="000000"/>
                <w:sz w:val="22"/>
                <w:szCs w:val="22"/>
              </w:rPr>
            </w:pPr>
          </w:p>
        </w:tc>
        <w:tc>
          <w:tcPr>
            <w:tcW w:w="1276" w:type="dxa"/>
            <w:gridSpan w:val="3"/>
            <w:tcBorders>
              <w:top w:val="nil"/>
              <w:left w:val="nil"/>
              <w:bottom w:val="nil"/>
              <w:right w:val="nil"/>
            </w:tcBorders>
            <w:shd w:val="clear" w:color="auto" w:fill="auto"/>
            <w:noWrap/>
            <w:vAlign w:val="bottom"/>
            <w:hideMark/>
          </w:tcPr>
          <w:p w14:paraId="0015102A" w14:textId="77777777" w:rsidR="00C43801" w:rsidRPr="004A23F1" w:rsidRDefault="00C43801" w:rsidP="00C43801">
            <w:pPr>
              <w:rPr>
                <w:rFonts w:ascii="Calibri" w:hAnsi="Calibri"/>
                <w:color w:val="000000"/>
                <w:sz w:val="22"/>
                <w:szCs w:val="22"/>
              </w:rPr>
            </w:pPr>
          </w:p>
        </w:tc>
        <w:tc>
          <w:tcPr>
            <w:tcW w:w="1315" w:type="dxa"/>
            <w:gridSpan w:val="2"/>
            <w:tcBorders>
              <w:top w:val="nil"/>
              <w:left w:val="nil"/>
              <w:bottom w:val="nil"/>
              <w:right w:val="nil"/>
            </w:tcBorders>
            <w:shd w:val="clear" w:color="auto" w:fill="auto"/>
            <w:noWrap/>
            <w:vAlign w:val="bottom"/>
            <w:hideMark/>
          </w:tcPr>
          <w:p w14:paraId="4319D1CE"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5092AEAB" w14:textId="77777777" w:rsidR="00C43801" w:rsidRPr="004A23F1" w:rsidRDefault="00C43801" w:rsidP="00C4380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2643ADA4"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0D69260D"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15E5806A" w14:textId="77777777" w:rsidR="00C43801" w:rsidRPr="004A23F1" w:rsidRDefault="00C43801" w:rsidP="00C43801">
            <w:pPr>
              <w:rPr>
                <w:rFonts w:ascii="Calibri" w:hAnsi="Calibri"/>
                <w:color w:val="000000"/>
                <w:sz w:val="22"/>
                <w:szCs w:val="22"/>
              </w:rPr>
            </w:pPr>
          </w:p>
        </w:tc>
      </w:tr>
      <w:tr w:rsidR="00C43801" w:rsidRPr="004A23F1" w14:paraId="518B9B6F" w14:textId="77777777" w:rsidTr="00C43801">
        <w:trPr>
          <w:trHeight w:val="780"/>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55A8DC18" w14:textId="77777777" w:rsidR="00C43801" w:rsidRPr="004A23F1" w:rsidRDefault="00C43801" w:rsidP="00C43801">
            <w:pPr>
              <w:jc w:val="center"/>
              <w:rPr>
                <w:rFonts w:ascii="Calibri" w:hAnsi="Calibri"/>
                <w:b/>
                <w:bCs/>
                <w:color w:val="000000"/>
              </w:rPr>
            </w:pPr>
            <w:r w:rsidRPr="004A23F1">
              <w:rPr>
                <w:rFonts w:ascii="Calibri" w:hAnsi="Calibri"/>
                <w:b/>
                <w:bCs/>
                <w:color w:val="000000"/>
              </w:rPr>
              <w:t>Catégorie 4 : Enjeu amélioration de la performance  énergétique des exploitations</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4A1069A6"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72B1D27A"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2AE495F9"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1E5A2A7B"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041C6CEE" w14:textId="77777777" w:rsidR="00C43801" w:rsidRPr="004A23F1" w:rsidRDefault="00C43801" w:rsidP="00C4380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C43801" w:rsidRPr="004A23F1" w14:paraId="69CBAE2C" w14:textId="77777777" w:rsidTr="00C43801">
        <w:trPr>
          <w:trHeight w:val="124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73D6DB45" w14:textId="77777777" w:rsidR="00C43801" w:rsidRPr="004A23F1" w:rsidRDefault="00C43801" w:rsidP="00C4380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14A6E021" w14:textId="77777777" w:rsidR="00C43801" w:rsidRPr="004A23F1" w:rsidRDefault="00C43801" w:rsidP="00C4380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60F1016B"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18D03EE3"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986" w:type="dxa"/>
            <w:tcBorders>
              <w:top w:val="nil"/>
              <w:left w:val="nil"/>
              <w:bottom w:val="single" w:sz="8" w:space="0" w:color="auto"/>
              <w:right w:val="single" w:sz="8" w:space="0" w:color="auto"/>
            </w:tcBorders>
            <w:shd w:val="clear" w:color="auto" w:fill="auto"/>
            <w:vAlign w:val="center"/>
            <w:hideMark/>
          </w:tcPr>
          <w:p w14:paraId="08095C37"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6A2363F9"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6ABF37EC"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200" w:type="dxa"/>
            <w:gridSpan w:val="2"/>
            <w:tcBorders>
              <w:top w:val="nil"/>
              <w:left w:val="nil"/>
              <w:bottom w:val="single" w:sz="8" w:space="0" w:color="auto"/>
              <w:right w:val="single" w:sz="8" w:space="0" w:color="auto"/>
            </w:tcBorders>
            <w:shd w:val="clear" w:color="auto" w:fill="auto"/>
            <w:vAlign w:val="center"/>
            <w:hideMark/>
          </w:tcPr>
          <w:p w14:paraId="44D14B3A"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2C3FB887"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2396DF52"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904" w:type="dxa"/>
            <w:tcBorders>
              <w:top w:val="nil"/>
              <w:left w:val="nil"/>
              <w:bottom w:val="single" w:sz="8" w:space="0" w:color="auto"/>
              <w:right w:val="single" w:sz="8" w:space="0" w:color="auto"/>
            </w:tcBorders>
            <w:shd w:val="clear" w:color="auto" w:fill="auto"/>
            <w:vAlign w:val="center"/>
            <w:hideMark/>
          </w:tcPr>
          <w:p w14:paraId="6E02232E"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630C861B" w14:textId="77777777" w:rsidR="00C43801" w:rsidRPr="004A23F1" w:rsidRDefault="00C43801" w:rsidP="00C4380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7281B75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75625B6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5959EC5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C43801" w:rsidRPr="004A23F1" w14:paraId="6A18F4F4"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5E5CA84"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B96FF7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AD29BE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4CB4689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401DBAC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F94490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06C2635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6A6ACE1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1E71F48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14BE5ED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6648633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02135FB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3C4CD44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A78F3A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3D2907B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36110771"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A7A24CF"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1AE2EFD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F16FDD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0015F86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65E8521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CA1930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7D911DE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4335C60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00FB6FA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48F6794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3298B54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76F211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D56117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9E95B2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85A94F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0BC29F33"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65759BC"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201A596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2DE5025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45986ED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03E226A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15F071C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444A058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66C41B1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0C50EB0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1755F81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581B3DD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81FE60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AC95A1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4992D8C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1927C9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9CDCD04"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462220C"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3C0FAE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D655F6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5508FDA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54F8D63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93E422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147C09D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7593324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2AFBF90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1F8E30E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2CF7DFB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C4D833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04AF766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5A5E015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366621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5353F73B"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73F094B"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85438D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216867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3530AF8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27CAF8B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0B5063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2BBCFFA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0CA81A3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2803399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1EC59F9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1E87304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352F86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10FF8C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CC8E6E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250081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0FD90A0D"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57408334"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0F63A8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13048A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1460E37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64027B0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4E35D97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02E466A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0F41CB0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6A16F9F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0E80D74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7FCF37A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B97B7D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675BF8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E42606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378797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2F8CA338"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14634834"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FD59E33"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0122E3E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328E7C9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1F4EC55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BF54BB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7C66C15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0D1554C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06634BA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2A5A70A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6AA0A3D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FBA3B8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68AB4B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6244727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76E7A40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2279401F"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15E6CCB"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E806C3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7FC4EE0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40EC26C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3E99A9B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811AFF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4999988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247DA3E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030495A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61ECFF6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5C0E076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13FD39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8A600E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037D9A1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48CA3E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3389C7D2"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209D9F42"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59F3711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6B45FEC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774B20E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183B3D2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3A6C4C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1FD819E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4066865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383B8B4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5F5AB89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366899F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65E6ED5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672C42A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805D9E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03857FF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3AC677D0" w14:textId="77777777" w:rsidTr="00C43801">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47C38E84"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343F45E1"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7A68A01A"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760" w:type="dxa"/>
            <w:gridSpan w:val="2"/>
            <w:tcBorders>
              <w:top w:val="nil"/>
              <w:left w:val="single" w:sz="8" w:space="0" w:color="auto"/>
              <w:bottom w:val="single" w:sz="8" w:space="0" w:color="auto"/>
              <w:right w:val="single" w:sz="8" w:space="0" w:color="auto"/>
            </w:tcBorders>
            <w:shd w:val="clear" w:color="000000" w:fill="C4BC96"/>
            <w:vAlign w:val="center"/>
            <w:hideMark/>
          </w:tcPr>
          <w:p w14:paraId="1AD2FDB5"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0,00 €</w:t>
            </w:r>
          </w:p>
        </w:tc>
        <w:tc>
          <w:tcPr>
            <w:tcW w:w="986" w:type="dxa"/>
            <w:tcBorders>
              <w:top w:val="nil"/>
              <w:left w:val="nil"/>
              <w:bottom w:val="single" w:sz="8" w:space="0" w:color="auto"/>
              <w:right w:val="nil"/>
            </w:tcBorders>
            <w:shd w:val="clear" w:color="000000" w:fill="C4BC96"/>
            <w:vAlign w:val="center"/>
            <w:hideMark/>
          </w:tcPr>
          <w:p w14:paraId="2B5BD0C3"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7C6491AB"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720" w:type="dxa"/>
            <w:gridSpan w:val="3"/>
            <w:tcBorders>
              <w:top w:val="nil"/>
              <w:left w:val="nil"/>
              <w:bottom w:val="single" w:sz="8" w:space="0" w:color="auto"/>
              <w:right w:val="nil"/>
            </w:tcBorders>
            <w:shd w:val="clear" w:color="000000" w:fill="C4BC96"/>
            <w:vAlign w:val="center"/>
            <w:hideMark/>
          </w:tcPr>
          <w:p w14:paraId="39353C3E"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2"/>
            <w:tcBorders>
              <w:top w:val="nil"/>
              <w:left w:val="nil"/>
              <w:bottom w:val="single" w:sz="8" w:space="0" w:color="auto"/>
              <w:right w:val="nil"/>
            </w:tcBorders>
            <w:shd w:val="clear" w:color="000000" w:fill="C4BC96"/>
            <w:vAlign w:val="center"/>
            <w:hideMark/>
          </w:tcPr>
          <w:p w14:paraId="4A54D863"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3"/>
            <w:tcBorders>
              <w:top w:val="nil"/>
              <w:left w:val="nil"/>
              <w:bottom w:val="single" w:sz="8" w:space="0" w:color="auto"/>
              <w:right w:val="nil"/>
            </w:tcBorders>
            <w:shd w:val="clear" w:color="000000" w:fill="C4BC96"/>
            <w:vAlign w:val="center"/>
            <w:hideMark/>
          </w:tcPr>
          <w:p w14:paraId="33FE1AD8"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40" w:type="dxa"/>
            <w:gridSpan w:val="3"/>
            <w:tcBorders>
              <w:top w:val="nil"/>
              <w:left w:val="nil"/>
              <w:bottom w:val="single" w:sz="8" w:space="0" w:color="auto"/>
              <w:right w:val="nil"/>
            </w:tcBorders>
            <w:shd w:val="clear" w:color="000000" w:fill="C4BC96"/>
            <w:vAlign w:val="center"/>
            <w:hideMark/>
          </w:tcPr>
          <w:p w14:paraId="365891E2"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904" w:type="dxa"/>
            <w:tcBorders>
              <w:top w:val="nil"/>
              <w:left w:val="nil"/>
              <w:bottom w:val="single" w:sz="8" w:space="0" w:color="auto"/>
              <w:right w:val="nil"/>
            </w:tcBorders>
            <w:shd w:val="clear" w:color="000000" w:fill="C4BC96"/>
            <w:vAlign w:val="center"/>
            <w:hideMark/>
          </w:tcPr>
          <w:p w14:paraId="7EE15487"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2574BF8C"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0AE5251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13CDBFC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5742DA88" w14:textId="77777777" w:rsidR="00C43801" w:rsidRPr="004A23F1" w:rsidRDefault="00C43801" w:rsidP="00C43801">
            <w:pPr>
              <w:rPr>
                <w:rFonts w:ascii="Calibri" w:hAnsi="Calibri"/>
                <w:color w:val="000000"/>
                <w:sz w:val="22"/>
                <w:szCs w:val="22"/>
              </w:rPr>
            </w:pPr>
          </w:p>
        </w:tc>
      </w:tr>
      <w:tr w:rsidR="00C43801" w:rsidRPr="004A23F1" w14:paraId="547DAAEF" w14:textId="77777777" w:rsidTr="00C43801">
        <w:trPr>
          <w:trHeight w:val="315"/>
        </w:trPr>
        <w:tc>
          <w:tcPr>
            <w:tcW w:w="1200" w:type="dxa"/>
            <w:gridSpan w:val="2"/>
            <w:tcBorders>
              <w:top w:val="nil"/>
              <w:left w:val="nil"/>
              <w:bottom w:val="nil"/>
              <w:right w:val="nil"/>
            </w:tcBorders>
            <w:shd w:val="clear" w:color="auto" w:fill="auto"/>
            <w:noWrap/>
            <w:vAlign w:val="bottom"/>
            <w:hideMark/>
          </w:tcPr>
          <w:p w14:paraId="6AEF2952" w14:textId="77777777" w:rsidR="00C43801" w:rsidRPr="004A23F1" w:rsidRDefault="00C43801" w:rsidP="00C4380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741128EB" w14:textId="77777777" w:rsidR="00C43801" w:rsidRPr="004A23F1" w:rsidRDefault="00C43801" w:rsidP="00C4380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515BC292" w14:textId="77777777" w:rsidR="00C43801" w:rsidRPr="004A23F1" w:rsidRDefault="00C43801" w:rsidP="00C4380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484436FA" w14:textId="77777777" w:rsidR="00C43801" w:rsidRDefault="00C43801" w:rsidP="00C43801">
            <w:pPr>
              <w:rPr>
                <w:rFonts w:ascii="Calibri" w:hAnsi="Calibri"/>
                <w:color w:val="000000"/>
                <w:sz w:val="22"/>
                <w:szCs w:val="22"/>
              </w:rPr>
            </w:pPr>
          </w:p>
          <w:p w14:paraId="7BFDE9C9" w14:textId="77777777" w:rsidR="00C43801" w:rsidRDefault="00C43801" w:rsidP="00C43801">
            <w:pPr>
              <w:rPr>
                <w:rFonts w:ascii="Calibri" w:hAnsi="Calibri"/>
                <w:color w:val="000000"/>
                <w:sz w:val="22"/>
                <w:szCs w:val="22"/>
              </w:rPr>
            </w:pPr>
          </w:p>
          <w:p w14:paraId="56FEC379" w14:textId="77777777" w:rsidR="00C43801" w:rsidRDefault="00C43801" w:rsidP="00C43801">
            <w:pPr>
              <w:rPr>
                <w:rFonts w:ascii="Calibri" w:hAnsi="Calibri"/>
                <w:color w:val="000000"/>
                <w:sz w:val="22"/>
                <w:szCs w:val="22"/>
              </w:rPr>
            </w:pPr>
          </w:p>
          <w:p w14:paraId="069DD1C0" w14:textId="77777777" w:rsidR="00C43801" w:rsidRDefault="00C43801" w:rsidP="00C43801">
            <w:pPr>
              <w:rPr>
                <w:rFonts w:ascii="Calibri" w:hAnsi="Calibri"/>
                <w:color w:val="000000"/>
                <w:sz w:val="22"/>
                <w:szCs w:val="22"/>
              </w:rPr>
            </w:pPr>
          </w:p>
          <w:p w14:paraId="6F846F97" w14:textId="77777777" w:rsidR="00C43801" w:rsidRDefault="00C43801" w:rsidP="00C43801">
            <w:pPr>
              <w:rPr>
                <w:rFonts w:ascii="Calibri" w:hAnsi="Calibri"/>
                <w:color w:val="000000"/>
                <w:sz w:val="22"/>
                <w:szCs w:val="22"/>
              </w:rPr>
            </w:pPr>
          </w:p>
          <w:p w14:paraId="46B9E094" w14:textId="77777777" w:rsidR="00C43801" w:rsidRDefault="00C43801" w:rsidP="00C43801">
            <w:pPr>
              <w:rPr>
                <w:rFonts w:ascii="Calibri" w:hAnsi="Calibri"/>
                <w:color w:val="000000"/>
                <w:sz w:val="22"/>
                <w:szCs w:val="22"/>
              </w:rPr>
            </w:pPr>
          </w:p>
          <w:p w14:paraId="63E956D2" w14:textId="77777777" w:rsidR="00C43801" w:rsidRDefault="00C43801" w:rsidP="00C43801">
            <w:pPr>
              <w:rPr>
                <w:rFonts w:ascii="Calibri" w:hAnsi="Calibri"/>
                <w:color w:val="000000"/>
                <w:sz w:val="22"/>
                <w:szCs w:val="22"/>
              </w:rPr>
            </w:pPr>
          </w:p>
          <w:p w14:paraId="09B493F4" w14:textId="77777777" w:rsidR="00C43801" w:rsidRPr="004A23F1" w:rsidRDefault="00C43801" w:rsidP="00C4380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6F9CAD10" w14:textId="77777777" w:rsidR="00C43801" w:rsidRPr="004A23F1" w:rsidRDefault="00C43801" w:rsidP="00C4380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68A82C35" w14:textId="77777777" w:rsidR="00C43801" w:rsidRPr="004A23F1" w:rsidRDefault="00C43801" w:rsidP="00C4380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16B4CE97"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31662876"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372AF3C9"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05D73359" w14:textId="77777777" w:rsidR="00C43801" w:rsidRPr="004A23F1" w:rsidRDefault="00C43801" w:rsidP="00C4380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2BD9A231"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573008DE" w14:textId="77777777" w:rsidR="00C43801" w:rsidRPr="004A23F1" w:rsidRDefault="00C43801" w:rsidP="00C4380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68D10908"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365476B0"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6159FE4D" w14:textId="77777777" w:rsidR="00C43801" w:rsidRPr="004A23F1" w:rsidRDefault="00C43801" w:rsidP="00C43801">
            <w:pPr>
              <w:rPr>
                <w:rFonts w:ascii="Calibri" w:hAnsi="Calibri"/>
                <w:color w:val="000000"/>
                <w:sz w:val="22"/>
                <w:szCs w:val="22"/>
              </w:rPr>
            </w:pPr>
          </w:p>
        </w:tc>
      </w:tr>
      <w:tr w:rsidR="00C43801" w:rsidRPr="004A23F1" w14:paraId="2D916D51" w14:textId="77777777" w:rsidTr="00C43801">
        <w:trPr>
          <w:trHeight w:val="1065"/>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7413804B" w14:textId="77777777" w:rsidR="00C43801" w:rsidRPr="004A23F1" w:rsidRDefault="00C43801" w:rsidP="00C43801">
            <w:pPr>
              <w:jc w:val="center"/>
              <w:rPr>
                <w:rFonts w:ascii="Calibri" w:hAnsi="Calibri"/>
                <w:b/>
                <w:bCs/>
                <w:color w:val="000000"/>
              </w:rPr>
            </w:pPr>
            <w:r w:rsidRPr="004A23F1">
              <w:rPr>
                <w:rFonts w:ascii="Calibri" w:hAnsi="Calibri"/>
                <w:b/>
                <w:bCs/>
                <w:color w:val="000000"/>
              </w:rPr>
              <w:lastRenderedPageBreak/>
              <w:t>Catégorie 5 : Diagnostics</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2B2DA58C"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1134BFB5"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2FAB400C"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57C4D62A"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3558DFE0" w14:textId="77777777" w:rsidR="00C43801" w:rsidRPr="004A23F1" w:rsidRDefault="00C43801" w:rsidP="00C4380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C43801" w:rsidRPr="004A23F1" w14:paraId="35D46A6F" w14:textId="77777777" w:rsidTr="00C43801">
        <w:trPr>
          <w:trHeight w:val="1080"/>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F1B8734" w14:textId="77777777" w:rsidR="00C43801" w:rsidRPr="004A23F1" w:rsidRDefault="00C43801" w:rsidP="00C4380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1E1EBA5F" w14:textId="77777777" w:rsidR="00C43801" w:rsidRPr="004A23F1" w:rsidRDefault="00C43801" w:rsidP="00C4380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1BE0983E"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123D522D"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986" w:type="dxa"/>
            <w:tcBorders>
              <w:top w:val="nil"/>
              <w:left w:val="nil"/>
              <w:bottom w:val="single" w:sz="8" w:space="0" w:color="auto"/>
              <w:right w:val="single" w:sz="8" w:space="0" w:color="auto"/>
            </w:tcBorders>
            <w:shd w:val="clear" w:color="auto" w:fill="auto"/>
            <w:vAlign w:val="center"/>
            <w:hideMark/>
          </w:tcPr>
          <w:p w14:paraId="55863F0B"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1A2D79C4"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5DA515D7"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200" w:type="dxa"/>
            <w:gridSpan w:val="2"/>
            <w:tcBorders>
              <w:top w:val="nil"/>
              <w:left w:val="nil"/>
              <w:bottom w:val="single" w:sz="8" w:space="0" w:color="auto"/>
              <w:right w:val="single" w:sz="8" w:space="0" w:color="auto"/>
            </w:tcBorders>
            <w:shd w:val="clear" w:color="auto" w:fill="auto"/>
            <w:vAlign w:val="center"/>
            <w:hideMark/>
          </w:tcPr>
          <w:p w14:paraId="2143B771"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3DE137D4"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04278853"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904" w:type="dxa"/>
            <w:tcBorders>
              <w:top w:val="nil"/>
              <w:left w:val="nil"/>
              <w:bottom w:val="single" w:sz="8" w:space="0" w:color="auto"/>
              <w:right w:val="single" w:sz="8" w:space="0" w:color="auto"/>
            </w:tcBorders>
            <w:shd w:val="clear" w:color="auto" w:fill="auto"/>
            <w:vAlign w:val="center"/>
            <w:hideMark/>
          </w:tcPr>
          <w:p w14:paraId="7BA5967D"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1A8B3E69" w14:textId="77777777" w:rsidR="00C43801" w:rsidRPr="004A23F1" w:rsidRDefault="00C43801" w:rsidP="00C4380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6AE60581"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156E0B05"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39A97AA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C43801" w:rsidRPr="004A23F1" w14:paraId="07AF15B6"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103FC84"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00FB25C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3DE5044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15E11DF7"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78473E54"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602F262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0BD7C04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6EF8EF6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5F066EA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14CF19B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681950CC"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E3D967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0BC27D2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F48B2F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6306672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3E66CE4"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2E0ADD9"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607A49A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4E68741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183B84A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3E5DE2A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32CBDEA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522A88C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44CE5D1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3BD6F01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3FC4571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6A4D55C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33DFD5DC"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2D1C1F5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2AEBB602"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2FB23D4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CA11076" w14:textId="77777777" w:rsidTr="00C43801">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19EC5054"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19D276C4"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3A230549"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760" w:type="dxa"/>
            <w:gridSpan w:val="2"/>
            <w:tcBorders>
              <w:top w:val="nil"/>
              <w:left w:val="single" w:sz="8" w:space="0" w:color="auto"/>
              <w:bottom w:val="single" w:sz="8" w:space="0" w:color="auto"/>
              <w:right w:val="single" w:sz="8" w:space="0" w:color="auto"/>
            </w:tcBorders>
            <w:shd w:val="clear" w:color="000000" w:fill="C4BC96"/>
            <w:vAlign w:val="center"/>
            <w:hideMark/>
          </w:tcPr>
          <w:p w14:paraId="6C8E9151"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0,00 €</w:t>
            </w:r>
          </w:p>
        </w:tc>
        <w:tc>
          <w:tcPr>
            <w:tcW w:w="986" w:type="dxa"/>
            <w:tcBorders>
              <w:top w:val="nil"/>
              <w:left w:val="nil"/>
              <w:bottom w:val="single" w:sz="8" w:space="0" w:color="auto"/>
              <w:right w:val="nil"/>
            </w:tcBorders>
            <w:shd w:val="clear" w:color="000000" w:fill="C4BC96"/>
            <w:vAlign w:val="center"/>
            <w:hideMark/>
          </w:tcPr>
          <w:p w14:paraId="3469BB6D"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574806C2"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720" w:type="dxa"/>
            <w:gridSpan w:val="3"/>
            <w:tcBorders>
              <w:top w:val="nil"/>
              <w:left w:val="nil"/>
              <w:bottom w:val="single" w:sz="8" w:space="0" w:color="auto"/>
              <w:right w:val="nil"/>
            </w:tcBorders>
            <w:shd w:val="clear" w:color="000000" w:fill="C4BC96"/>
            <w:vAlign w:val="center"/>
            <w:hideMark/>
          </w:tcPr>
          <w:p w14:paraId="0138293B"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2"/>
            <w:tcBorders>
              <w:top w:val="nil"/>
              <w:left w:val="nil"/>
              <w:bottom w:val="single" w:sz="8" w:space="0" w:color="auto"/>
              <w:right w:val="nil"/>
            </w:tcBorders>
            <w:shd w:val="clear" w:color="000000" w:fill="C4BC96"/>
            <w:vAlign w:val="center"/>
            <w:hideMark/>
          </w:tcPr>
          <w:p w14:paraId="62926D5C"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3"/>
            <w:tcBorders>
              <w:top w:val="nil"/>
              <w:left w:val="nil"/>
              <w:bottom w:val="single" w:sz="8" w:space="0" w:color="auto"/>
              <w:right w:val="nil"/>
            </w:tcBorders>
            <w:shd w:val="clear" w:color="000000" w:fill="C4BC96"/>
            <w:vAlign w:val="center"/>
            <w:hideMark/>
          </w:tcPr>
          <w:p w14:paraId="267A53B7"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40" w:type="dxa"/>
            <w:gridSpan w:val="3"/>
            <w:tcBorders>
              <w:top w:val="nil"/>
              <w:left w:val="nil"/>
              <w:bottom w:val="single" w:sz="8" w:space="0" w:color="auto"/>
              <w:right w:val="nil"/>
            </w:tcBorders>
            <w:shd w:val="clear" w:color="000000" w:fill="C4BC96"/>
            <w:vAlign w:val="center"/>
            <w:hideMark/>
          </w:tcPr>
          <w:p w14:paraId="3DEA6AFF"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904" w:type="dxa"/>
            <w:tcBorders>
              <w:top w:val="nil"/>
              <w:left w:val="nil"/>
              <w:bottom w:val="single" w:sz="8" w:space="0" w:color="auto"/>
              <w:right w:val="nil"/>
            </w:tcBorders>
            <w:shd w:val="clear" w:color="000000" w:fill="C4BC96"/>
            <w:vAlign w:val="center"/>
            <w:hideMark/>
          </w:tcPr>
          <w:p w14:paraId="65179878"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554119A5"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3D81B7E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3479783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330547D2" w14:textId="77777777" w:rsidR="00C43801" w:rsidRPr="004A23F1" w:rsidRDefault="00C43801" w:rsidP="00C43801">
            <w:pPr>
              <w:rPr>
                <w:rFonts w:ascii="Calibri" w:hAnsi="Calibri"/>
                <w:color w:val="000000"/>
                <w:sz w:val="22"/>
                <w:szCs w:val="22"/>
              </w:rPr>
            </w:pPr>
          </w:p>
        </w:tc>
      </w:tr>
      <w:tr w:rsidR="00C43801" w:rsidRPr="004A23F1" w14:paraId="6B8A7583" w14:textId="77777777" w:rsidTr="00C43801">
        <w:trPr>
          <w:trHeight w:val="315"/>
        </w:trPr>
        <w:tc>
          <w:tcPr>
            <w:tcW w:w="1200" w:type="dxa"/>
            <w:gridSpan w:val="2"/>
            <w:tcBorders>
              <w:top w:val="nil"/>
              <w:left w:val="nil"/>
              <w:bottom w:val="nil"/>
              <w:right w:val="nil"/>
            </w:tcBorders>
            <w:shd w:val="clear" w:color="auto" w:fill="auto"/>
            <w:vAlign w:val="center"/>
            <w:hideMark/>
          </w:tcPr>
          <w:p w14:paraId="7A018283" w14:textId="77777777" w:rsidR="00C43801" w:rsidRPr="004A23F1" w:rsidRDefault="00C43801" w:rsidP="00C43801">
            <w:pPr>
              <w:rPr>
                <w:rFonts w:ascii="Calibri" w:hAnsi="Calibri"/>
                <w:b/>
                <w:bCs/>
                <w:color w:val="000000"/>
                <w:sz w:val="16"/>
                <w:szCs w:val="16"/>
              </w:rPr>
            </w:pPr>
          </w:p>
        </w:tc>
        <w:tc>
          <w:tcPr>
            <w:tcW w:w="1934" w:type="dxa"/>
            <w:gridSpan w:val="2"/>
            <w:tcBorders>
              <w:top w:val="nil"/>
              <w:left w:val="nil"/>
              <w:bottom w:val="nil"/>
              <w:right w:val="nil"/>
            </w:tcBorders>
            <w:shd w:val="clear" w:color="auto" w:fill="auto"/>
            <w:vAlign w:val="center"/>
            <w:hideMark/>
          </w:tcPr>
          <w:p w14:paraId="26F8E157" w14:textId="77777777" w:rsidR="00C43801" w:rsidRPr="004A23F1" w:rsidRDefault="00C43801" w:rsidP="00C43801">
            <w:pPr>
              <w:rPr>
                <w:rFonts w:ascii="Calibri" w:hAnsi="Calibri"/>
                <w:b/>
                <w:bCs/>
                <w:color w:val="000000"/>
                <w:sz w:val="16"/>
                <w:szCs w:val="16"/>
              </w:rPr>
            </w:pPr>
          </w:p>
        </w:tc>
        <w:tc>
          <w:tcPr>
            <w:tcW w:w="1506" w:type="dxa"/>
            <w:tcBorders>
              <w:top w:val="nil"/>
              <w:left w:val="nil"/>
              <w:bottom w:val="nil"/>
              <w:right w:val="nil"/>
            </w:tcBorders>
            <w:shd w:val="clear" w:color="auto" w:fill="auto"/>
            <w:vAlign w:val="center"/>
            <w:hideMark/>
          </w:tcPr>
          <w:p w14:paraId="34E982EC" w14:textId="77777777" w:rsidR="00C43801" w:rsidRPr="004A23F1" w:rsidRDefault="00C43801" w:rsidP="00C43801">
            <w:pPr>
              <w:rPr>
                <w:rFonts w:ascii="Calibri" w:hAnsi="Calibri"/>
                <w:b/>
                <w:bCs/>
                <w:color w:val="000000"/>
                <w:sz w:val="16"/>
                <w:szCs w:val="16"/>
              </w:rPr>
            </w:pPr>
          </w:p>
        </w:tc>
        <w:tc>
          <w:tcPr>
            <w:tcW w:w="1760" w:type="dxa"/>
            <w:gridSpan w:val="2"/>
            <w:tcBorders>
              <w:top w:val="nil"/>
              <w:left w:val="nil"/>
              <w:bottom w:val="nil"/>
              <w:right w:val="nil"/>
            </w:tcBorders>
            <w:shd w:val="clear" w:color="auto" w:fill="auto"/>
            <w:vAlign w:val="center"/>
            <w:hideMark/>
          </w:tcPr>
          <w:p w14:paraId="7D507A09" w14:textId="77777777" w:rsidR="00C43801" w:rsidRPr="004A23F1" w:rsidRDefault="00C43801" w:rsidP="00C43801">
            <w:pPr>
              <w:rPr>
                <w:rFonts w:ascii="Calibri" w:hAnsi="Calibri"/>
                <w:b/>
                <w:bCs/>
                <w:color w:val="000000"/>
                <w:sz w:val="16"/>
                <w:szCs w:val="16"/>
              </w:rPr>
            </w:pPr>
          </w:p>
        </w:tc>
        <w:tc>
          <w:tcPr>
            <w:tcW w:w="986" w:type="dxa"/>
            <w:tcBorders>
              <w:top w:val="nil"/>
              <w:left w:val="nil"/>
              <w:bottom w:val="nil"/>
              <w:right w:val="nil"/>
            </w:tcBorders>
            <w:shd w:val="clear" w:color="auto" w:fill="auto"/>
            <w:vAlign w:val="center"/>
            <w:hideMark/>
          </w:tcPr>
          <w:p w14:paraId="1366B777" w14:textId="77777777" w:rsidR="00C43801" w:rsidRPr="004A23F1" w:rsidRDefault="00C43801" w:rsidP="00C43801">
            <w:pPr>
              <w:rPr>
                <w:rFonts w:ascii="Calibri" w:hAnsi="Calibri"/>
                <w:b/>
                <w:bCs/>
                <w:color w:val="000000"/>
                <w:sz w:val="16"/>
                <w:szCs w:val="16"/>
              </w:rPr>
            </w:pPr>
          </w:p>
        </w:tc>
        <w:tc>
          <w:tcPr>
            <w:tcW w:w="1414" w:type="dxa"/>
            <w:tcBorders>
              <w:top w:val="nil"/>
              <w:left w:val="nil"/>
              <w:bottom w:val="nil"/>
              <w:right w:val="nil"/>
            </w:tcBorders>
            <w:shd w:val="clear" w:color="auto" w:fill="auto"/>
            <w:vAlign w:val="center"/>
            <w:hideMark/>
          </w:tcPr>
          <w:p w14:paraId="6698FE02" w14:textId="77777777" w:rsidR="00C43801" w:rsidRPr="004A23F1" w:rsidRDefault="00C43801" w:rsidP="00C43801">
            <w:pPr>
              <w:rPr>
                <w:rFonts w:ascii="Calibri" w:hAnsi="Calibri"/>
                <w:b/>
                <w:bCs/>
                <w:color w:val="000000"/>
                <w:sz w:val="16"/>
                <w:szCs w:val="16"/>
              </w:rPr>
            </w:pPr>
          </w:p>
        </w:tc>
        <w:tc>
          <w:tcPr>
            <w:tcW w:w="1720" w:type="dxa"/>
            <w:gridSpan w:val="3"/>
            <w:tcBorders>
              <w:top w:val="nil"/>
              <w:left w:val="nil"/>
              <w:bottom w:val="nil"/>
              <w:right w:val="nil"/>
            </w:tcBorders>
            <w:shd w:val="clear" w:color="auto" w:fill="auto"/>
            <w:noWrap/>
            <w:vAlign w:val="bottom"/>
            <w:hideMark/>
          </w:tcPr>
          <w:p w14:paraId="16559242"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6BD8A74B"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7196E6B9"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451E386C" w14:textId="77777777" w:rsidR="00C43801" w:rsidRPr="004A23F1" w:rsidRDefault="00C43801" w:rsidP="00C4380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336772C2"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22AA490E" w14:textId="77777777" w:rsidR="00C43801" w:rsidRPr="004A23F1" w:rsidRDefault="00C43801" w:rsidP="00C4380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79C169FC"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0C0BE8D4"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3FEFBF4B" w14:textId="77777777" w:rsidR="00C43801" w:rsidRPr="004A23F1" w:rsidRDefault="00C43801" w:rsidP="00C43801">
            <w:pPr>
              <w:rPr>
                <w:rFonts w:ascii="Calibri" w:hAnsi="Calibri"/>
                <w:color w:val="000000"/>
                <w:sz w:val="22"/>
                <w:szCs w:val="22"/>
              </w:rPr>
            </w:pPr>
          </w:p>
        </w:tc>
      </w:tr>
      <w:tr w:rsidR="00C43801" w:rsidRPr="004A23F1" w14:paraId="4CE973D9" w14:textId="77777777" w:rsidTr="00C43801">
        <w:trPr>
          <w:trHeight w:val="962"/>
        </w:trPr>
        <w:tc>
          <w:tcPr>
            <w:tcW w:w="1200" w:type="dxa"/>
            <w:gridSpan w:val="2"/>
            <w:vMerge w:val="restart"/>
            <w:tcBorders>
              <w:top w:val="single" w:sz="8" w:space="0" w:color="auto"/>
              <w:left w:val="single" w:sz="8" w:space="0" w:color="auto"/>
              <w:bottom w:val="single" w:sz="8" w:space="0" w:color="000000"/>
              <w:right w:val="single" w:sz="8" w:space="0" w:color="auto"/>
            </w:tcBorders>
            <w:shd w:val="clear" w:color="000000" w:fill="C4BC96"/>
            <w:textDirection w:val="btLr"/>
            <w:vAlign w:val="center"/>
            <w:hideMark/>
          </w:tcPr>
          <w:p w14:paraId="39CB178E" w14:textId="77777777" w:rsidR="00C43801" w:rsidRPr="004A23F1" w:rsidRDefault="00C43801" w:rsidP="00C43801">
            <w:pPr>
              <w:jc w:val="center"/>
              <w:rPr>
                <w:rFonts w:ascii="Calibri" w:hAnsi="Calibri"/>
                <w:b/>
                <w:bCs/>
                <w:color w:val="000000"/>
              </w:rPr>
            </w:pPr>
            <w:r w:rsidRPr="004A23F1">
              <w:rPr>
                <w:rFonts w:ascii="Calibri" w:hAnsi="Calibri"/>
                <w:b/>
                <w:bCs/>
                <w:color w:val="000000"/>
              </w:rPr>
              <w:t>FRAIS GENEREAUX</w:t>
            </w:r>
          </w:p>
        </w:tc>
        <w:tc>
          <w:tcPr>
            <w:tcW w:w="1934"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3F536AE4"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Nom de l’investissement (1 ligne par investissement)</w:t>
            </w:r>
          </w:p>
        </w:tc>
        <w:tc>
          <w:tcPr>
            <w:tcW w:w="4252" w:type="dxa"/>
            <w:gridSpan w:val="4"/>
            <w:tcBorders>
              <w:top w:val="single" w:sz="8" w:space="0" w:color="auto"/>
              <w:left w:val="nil"/>
              <w:bottom w:val="single" w:sz="8" w:space="0" w:color="auto"/>
              <w:right w:val="single" w:sz="8" w:space="0" w:color="000000"/>
            </w:tcBorders>
            <w:shd w:val="clear" w:color="000000" w:fill="C4BC96"/>
            <w:vAlign w:val="center"/>
            <w:hideMark/>
          </w:tcPr>
          <w:p w14:paraId="7E389187"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choisi par le bénéficiaire</w:t>
            </w:r>
          </w:p>
        </w:tc>
        <w:tc>
          <w:tcPr>
            <w:tcW w:w="7978" w:type="dxa"/>
            <w:gridSpan w:val="13"/>
            <w:tcBorders>
              <w:top w:val="single" w:sz="8" w:space="0" w:color="auto"/>
              <w:left w:val="nil"/>
              <w:bottom w:val="single" w:sz="8" w:space="0" w:color="auto"/>
              <w:right w:val="single" w:sz="8" w:space="0" w:color="000000"/>
            </w:tcBorders>
            <w:shd w:val="clear" w:color="000000" w:fill="C4BC96"/>
            <w:vAlign w:val="center"/>
            <w:hideMark/>
          </w:tcPr>
          <w:p w14:paraId="5B33ED0A"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Devis non retenus par le bénéficiaire (coût raisonnable)</w:t>
            </w:r>
          </w:p>
        </w:tc>
        <w:tc>
          <w:tcPr>
            <w:tcW w:w="1520" w:type="dxa"/>
            <w:gridSpan w:val="2"/>
            <w:vMerge w:val="restart"/>
            <w:tcBorders>
              <w:top w:val="single" w:sz="8" w:space="0" w:color="auto"/>
              <w:left w:val="single" w:sz="8" w:space="0" w:color="auto"/>
              <w:bottom w:val="single" w:sz="8" w:space="0" w:color="000000"/>
              <w:right w:val="single" w:sz="8" w:space="0" w:color="auto"/>
            </w:tcBorders>
            <w:shd w:val="clear" w:color="000000" w:fill="C4BC96"/>
            <w:vAlign w:val="center"/>
            <w:hideMark/>
          </w:tcPr>
          <w:p w14:paraId="7219825B"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Référentiel national</w:t>
            </w:r>
          </w:p>
        </w:tc>
        <w:tc>
          <w:tcPr>
            <w:tcW w:w="5811" w:type="dxa"/>
            <w:gridSpan w:val="4"/>
            <w:tcBorders>
              <w:top w:val="single" w:sz="8" w:space="0" w:color="auto"/>
              <w:left w:val="nil"/>
              <w:bottom w:val="nil"/>
              <w:right w:val="single" w:sz="8" w:space="0" w:color="000000"/>
            </w:tcBorders>
            <w:shd w:val="clear" w:color="000000" w:fill="A6A6A6"/>
            <w:vAlign w:val="center"/>
            <w:hideMark/>
          </w:tcPr>
          <w:p w14:paraId="57AAC236" w14:textId="77777777" w:rsidR="00C43801" w:rsidRPr="004A23F1" w:rsidRDefault="00C43801" w:rsidP="00C43801">
            <w:pPr>
              <w:rPr>
                <w:rFonts w:ascii="Calibri" w:hAnsi="Calibri"/>
                <w:color w:val="000000"/>
                <w:sz w:val="22"/>
                <w:szCs w:val="22"/>
              </w:rPr>
            </w:pPr>
            <w:r w:rsidRPr="004A23F1">
              <w:rPr>
                <w:rFonts w:ascii="Calibri" w:hAnsi="Calibri"/>
                <w:b/>
                <w:bCs/>
                <w:color w:val="000000"/>
                <w:sz w:val="16"/>
                <w:szCs w:val="16"/>
              </w:rPr>
              <w:t>Cadre réservé à l’administration</w:t>
            </w:r>
          </w:p>
        </w:tc>
      </w:tr>
      <w:tr w:rsidR="00C43801" w:rsidRPr="004A23F1" w14:paraId="2C3A2F60" w14:textId="77777777" w:rsidTr="00C43801">
        <w:trPr>
          <w:trHeight w:val="1560"/>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330E2AB1" w14:textId="77777777" w:rsidR="00C43801" w:rsidRPr="004A23F1" w:rsidRDefault="00C43801" w:rsidP="00C43801">
            <w:pPr>
              <w:rPr>
                <w:rFonts w:ascii="Calibri" w:hAnsi="Calibri"/>
                <w:b/>
                <w:bCs/>
                <w:color w:val="000000"/>
              </w:rPr>
            </w:pPr>
          </w:p>
        </w:tc>
        <w:tc>
          <w:tcPr>
            <w:tcW w:w="1934" w:type="dxa"/>
            <w:gridSpan w:val="2"/>
            <w:vMerge/>
            <w:tcBorders>
              <w:top w:val="single" w:sz="8" w:space="0" w:color="auto"/>
              <w:left w:val="single" w:sz="8" w:space="0" w:color="auto"/>
              <w:bottom w:val="single" w:sz="8" w:space="0" w:color="000000"/>
              <w:right w:val="single" w:sz="8" w:space="0" w:color="auto"/>
            </w:tcBorders>
            <w:vAlign w:val="center"/>
            <w:hideMark/>
          </w:tcPr>
          <w:p w14:paraId="4188A07E" w14:textId="77777777" w:rsidR="00C43801" w:rsidRPr="004A23F1" w:rsidRDefault="00C43801" w:rsidP="00C43801">
            <w:pPr>
              <w:rPr>
                <w:rFonts w:ascii="Calibri" w:hAnsi="Calibri"/>
                <w:color w:val="000000"/>
                <w:sz w:val="16"/>
                <w:szCs w:val="16"/>
              </w:rPr>
            </w:pPr>
          </w:p>
        </w:tc>
        <w:tc>
          <w:tcPr>
            <w:tcW w:w="1506" w:type="dxa"/>
            <w:tcBorders>
              <w:top w:val="nil"/>
              <w:left w:val="nil"/>
              <w:bottom w:val="single" w:sz="8" w:space="0" w:color="auto"/>
              <w:right w:val="single" w:sz="8" w:space="0" w:color="auto"/>
            </w:tcBorders>
            <w:shd w:val="clear" w:color="000000" w:fill="DDD9C3"/>
            <w:vAlign w:val="center"/>
            <w:hideMark/>
          </w:tcPr>
          <w:p w14:paraId="3181D399"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5C9F558B"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986" w:type="dxa"/>
            <w:tcBorders>
              <w:top w:val="nil"/>
              <w:left w:val="nil"/>
              <w:bottom w:val="single" w:sz="8" w:space="0" w:color="auto"/>
              <w:right w:val="single" w:sz="8" w:space="0" w:color="auto"/>
            </w:tcBorders>
            <w:shd w:val="clear" w:color="auto" w:fill="auto"/>
            <w:vAlign w:val="center"/>
            <w:hideMark/>
          </w:tcPr>
          <w:p w14:paraId="67A1A1D7"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414" w:type="dxa"/>
            <w:tcBorders>
              <w:top w:val="nil"/>
              <w:left w:val="nil"/>
              <w:bottom w:val="single" w:sz="8" w:space="0" w:color="auto"/>
              <w:right w:val="single" w:sz="8" w:space="0" w:color="auto"/>
            </w:tcBorders>
            <w:shd w:val="clear" w:color="000000" w:fill="DDD9C3"/>
            <w:vAlign w:val="center"/>
            <w:hideMark/>
          </w:tcPr>
          <w:p w14:paraId="3ECAA7F9"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7F9AC063"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1200" w:type="dxa"/>
            <w:gridSpan w:val="2"/>
            <w:tcBorders>
              <w:top w:val="nil"/>
              <w:left w:val="nil"/>
              <w:bottom w:val="single" w:sz="8" w:space="0" w:color="auto"/>
              <w:right w:val="single" w:sz="8" w:space="0" w:color="auto"/>
            </w:tcBorders>
            <w:shd w:val="clear" w:color="auto" w:fill="auto"/>
            <w:vAlign w:val="center"/>
            <w:hideMark/>
          </w:tcPr>
          <w:p w14:paraId="6ED39A5C"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46D5BA20"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 xml:space="preserve">N°DEVIS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10523D76"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Montant devis (HT)</w:t>
            </w:r>
          </w:p>
        </w:tc>
        <w:tc>
          <w:tcPr>
            <w:tcW w:w="904" w:type="dxa"/>
            <w:tcBorders>
              <w:top w:val="nil"/>
              <w:left w:val="nil"/>
              <w:bottom w:val="single" w:sz="8" w:space="0" w:color="auto"/>
              <w:right w:val="single" w:sz="8" w:space="0" w:color="auto"/>
            </w:tcBorders>
            <w:shd w:val="clear" w:color="auto" w:fill="auto"/>
            <w:vAlign w:val="center"/>
            <w:hideMark/>
          </w:tcPr>
          <w:p w14:paraId="3E0C978F" w14:textId="77777777" w:rsidR="00C43801" w:rsidRPr="004A23F1" w:rsidRDefault="00C43801" w:rsidP="00C43801">
            <w:pPr>
              <w:jc w:val="center"/>
              <w:rPr>
                <w:rFonts w:ascii="Calibri" w:hAnsi="Calibri"/>
                <w:color w:val="000000"/>
                <w:sz w:val="16"/>
                <w:szCs w:val="16"/>
              </w:rPr>
            </w:pPr>
            <w:r w:rsidRPr="004A23F1">
              <w:rPr>
                <w:rFonts w:ascii="Calibri" w:hAnsi="Calibri"/>
                <w:color w:val="000000"/>
                <w:sz w:val="16"/>
                <w:szCs w:val="16"/>
              </w:rPr>
              <w:t>Fournisseur devis</w:t>
            </w:r>
          </w:p>
        </w:tc>
        <w:tc>
          <w:tcPr>
            <w:tcW w:w="1520" w:type="dxa"/>
            <w:gridSpan w:val="2"/>
            <w:vMerge/>
            <w:tcBorders>
              <w:top w:val="single" w:sz="8" w:space="0" w:color="auto"/>
              <w:left w:val="single" w:sz="8" w:space="0" w:color="auto"/>
              <w:bottom w:val="single" w:sz="8" w:space="0" w:color="000000"/>
              <w:right w:val="single" w:sz="8" w:space="0" w:color="auto"/>
            </w:tcBorders>
            <w:vAlign w:val="center"/>
            <w:hideMark/>
          </w:tcPr>
          <w:p w14:paraId="041F0B91" w14:textId="77777777" w:rsidR="00C43801" w:rsidRPr="004A23F1" w:rsidRDefault="00C43801" w:rsidP="00C43801">
            <w:pPr>
              <w:rPr>
                <w:rFonts w:ascii="Calibri" w:hAnsi="Calibri"/>
                <w:b/>
                <w:bCs/>
                <w:color w:val="000000"/>
                <w:sz w:val="16"/>
                <w:szCs w:val="16"/>
              </w:rPr>
            </w:pPr>
          </w:p>
        </w:tc>
        <w:tc>
          <w:tcPr>
            <w:tcW w:w="1559" w:type="dxa"/>
            <w:gridSpan w:val="2"/>
            <w:tcBorders>
              <w:top w:val="single" w:sz="8" w:space="0" w:color="auto"/>
              <w:left w:val="nil"/>
              <w:bottom w:val="single" w:sz="8" w:space="0" w:color="auto"/>
              <w:right w:val="single" w:sz="8" w:space="0" w:color="auto"/>
            </w:tcBorders>
            <w:shd w:val="clear" w:color="000000" w:fill="A6A6A6"/>
            <w:vAlign w:val="center"/>
            <w:hideMark/>
          </w:tcPr>
          <w:p w14:paraId="360B5926"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éligible retenue (HT)</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6C67C55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Dépense raisonnable retenue (HT) (</w:t>
            </w:r>
            <w:r w:rsidRPr="004A23F1">
              <w:rPr>
                <w:rFonts w:ascii="Calibri" w:hAnsi="Calibri"/>
                <w:b/>
                <w:bCs/>
                <w:i/>
                <w:iCs/>
                <w:color w:val="FFFFFF"/>
                <w:sz w:val="16"/>
                <w:szCs w:val="16"/>
              </w:rPr>
              <w:t>application si nécessaire du plafond 15%</w:t>
            </w:r>
            <w:r w:rsidRPr="004A23F1">
              <w:rPr>
                <w:rFonts w:ascii="Calibri" w:hAnsi="Calibri"/>
                <w:b/>
                <w:bCs/>
                <w:color w:val="FFFFFF"/>
                <w:sz w:val="16"/>
                <w:szCs w:val="16"/>
              </w:rPr>
              <w:t>)</w:t>
            </w:r>
          </w:p>
        </w:tc>
        <w:tc>
          <w:tcPr>
            <w:tcW w:w="2976" w:type="dxa"/>
            <w:tcBorders>
              <w:top w:val="single" w:sz="8" w:space="0" w:color="auto"/>
              <w:left w:val="nil"/>
              <w:bottom w:val="single" w:sz="8" w:space="0" w:color="auto"/>
              <w:right w:val="single" w:sz="8" w:space="0" w:color="auto"/>
            </w:tcBorders>
            <w:shd w:val="clear" w:color="000000" w:fill="A6A6A6"/>
            <w:vAlign w:val="center"/>
            <w:hideMark/>
          </w:tcPr>
          <w:p w14:paraId="640B9AB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moyen de justification du coût raisonnable (devis, référentiel) / observations</w:t>
            </w:r>
          </w:p>
        </w:tc>
      </w:tr>
      <w:tr w:rsidR="00C43801" w:rsidRPr="004A23F1" w14:paraId="4F7C2524"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4F383CC2"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3B7FB1DF"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2CD7983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65F77ED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62CB2BB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75A061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43A89A0A"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362A4AE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0F8733AB"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50D5D4C0"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364FBB58"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2BD2E088"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53FC98C6"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1C7DB5D4"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1DB54DF3"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623EF339" w14:textId="77777777" w:rsidTr="00C43801">
        <w:trPr>
          <w:trHeight w:val="315"/>
        </w:trPr>
        <w:tc>
          <w:tcPr>
            <w:tcW w:w="1200" w:type="dxa"/>
            <w:gridSpan w:val="2"/>
            <w:vMerge/>
            <w:tcBorders>
              <w:top w:val="single" w:sz="8" w:space="0" w:color="auto"/>
              <w:left w:val="single" w:sz="8" w:space="0" w:color="auto"/>
              <w:bottom w:val="single" w:sz="8" w:space="0" w:color="000000"/>
              <w:right w:val="single" w:sz="8" w:space="0" w:color="auto"/>
            </w:tcBorders>
            <w:vAlign w:val="center"/>
            <w:hideMark/>
          </w:tcPr>
          <w:p w14:paraId="68A9A2F4" w14:textId="77777777" w:rsidR="00C43801" w:rsidRPr="004A23F1" w:rsidRDefault="00C43801" w:rsidP="00C43801">
            <w:pPr>
              <w:rPr>
                <w:rFonts w:ascii="Calibri" w:hAnsi="Calibri"/>
                <w:b/>
                <w:bCs/>
                <w:color w:val="000000"/>
              </w:rPr>
            </w:pPr>
          </w:p>
        </w:tc>
        <w:tc>
          <w:tcPr>
            <w:tcW w:w="1934" w:type="dxa"/>
            <w:gridSpan w:val="2"/>
            <w:tcBorders>
              <w:top w:val="nil"/>
              <w:left w:val="nil"/>
              <w:bottom w:val="single" w:sz="8" w:space="0" w:color="auto"/>
              <w:right w:val="single" w:sz="8" w:space="0" w:color="auto"/>
            </w:tcBorders>
            <w:shd w:val="clear" w:color="auto" w:fill="auto"/>
            <w:vAlign w:val="center"/>
            <w:hideMark/>
          </w:tcPr>
          <w:p w14:paraId="4EDD526A"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06" w:type="dxa"/>
            <w:tcBorders>
              <w:top w:val="nil"/>
              <w:left w:val="nil"/>
              <w:bottom w:val="single" w:sz="8" w:space="0" w:color="auto"/>
              <w:right w:val="single" w:sz="8" w:space="0" w:color="auto"/>
            </w:tcBorders>
            <w:shd w:val="clear" w:color="000000" w:fill="DDD9C3"/>
            <w:vAlign w:val="center"/>
            <w:hideMark/>
          </w:tcPr>
          <w:p w14:paraId="1BAF9C4E"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60" w:type="dxa"/>
            <w:gridSpan w:val="2"/>
            <w:tcBorders>
              <w:top w:val="nil"/>
              <w:left w:val="nil"/>
              <w:bottom w:val="single" w:sz="8" w:space="0" w:color="auto"/>
              <w:right w:val="single" w:sz="8" w:space="0" w:color="auto"/>
            </w:tcBorders>
            <w:shd w:val="clear" w:color="000000" w:fill="DDD9C3"/>
            <w:vAlign w:val="center"/>
            <w:hideMark/>
          </w:tcPr>
          <w:p w14:paraId="3B0C101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86" w:type="dxa"/>
            <w:tcBorders>
              <w:top w:val="nil"/>
              <w:left w:val="nil"/>
              <w:bottom w:val="single" w:sz="8" w:space="0" w:color="auto"/>
              <w:right w:val="single" w:sz="8" w:space="0" w:color="auto"/>
            </w:tcBorders>
            <w:shd w:val="clear" w:color="auto" w:fill="auto"/>
            <w:vAlign w:val="center"/>
            <w:hideMark/>
          </w:tcPr>
          <w:p w14:paraId="58D2EFB7"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414" w:type="dxa"/>
            <w:tcBorders>
              <w:top w:val="nil"/>
              <w:left w:val="nil"/>
              <w:bottom w:val="single" w:sz="8" w:space="0" w:color="auto"/>
              <w:right w:val="single" w:sz="8" w:space="0" w:color="auto"/>
            </w:tcBorders>
            <w:shd w:val="clear" w:color="000000" w:fill="DDD9C3"/>
            <w:vAlign w:val="center"/>
            <w:hideMark/>
          </w:tcPr>
          <w:p w14:paraId="2F432EC0"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720" w:type="dxa"/>
            <w:gridSpan w:val="3"/>
            <w:tcBorders>
              <w:top w:val="nil"/>
              <w:left w:val="nil"/>
              <w:bottom w:val="single" w:sz="8" w:space="0" w:color="auto"/>
              <w:right w:val="single" w:sz="8" w:space="0" w:color="auto"/>
            </w:tcBorders>
            <w:shd w:val="clear" w:color="000000" w:fill="DDD9C3"/>
            <w:vAlign w:val="center"/>
            <w:hideMark/>
          </w:tcPr>
          <w:p w14:paraId="3F654B7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00" w:type="dxa"/>
            <w:gridSpan w:val="2"/>
            <w:tcBorders>
              <w:top w:val="nil"/>
              <w:left w:val="nil"/>
              <w:bottom w:val="single" w:sz="8" w:space="0" w:color="auto"/>
              <w:right w:val="single" w:sz="8" w:space="0" w:color="auto"/>
            </w:tcBorders>
            <w:shd w:val="clear" w:color="auto" w:fill="auto"/>
            <w:vAlign w:val="center"/>
            <w:hideMark/>
          </w:tcPr>
          <w:p w14:paraId="2C0D44FD"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200" w:type="dxa"/>
            <w:gridSpan w:val="3"/>
            <w:tcBorders>
              <w:top w:val="nil"/>
              <w:left w:val="nil"/>
              <w:bottom w:val="single" w:sz="8" w:space="0" w:color="auto"/>
              <w:right w:val="single" w:sz="8" w:space="0" w:color="auto"/>
            </w:tcBorders>
            <w:shd w:val="clear" w:color="000000" w:fill="DDD9C3"/>
            <w:vAlign w:val="center"/>
            <w:hideMark/>
          </w:tcPr>
          <w:p w14:paraId="141C6432"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40" w:type="dxa"/>
            <w:gridSpan w:val="3"/>
            <w:tcBorders>
              <w:top w:val="nil"/>
              <w:left w:val="nil"/>
              <w:bottom w:val="single" w:sz="8" w:space="0" w:color="auto"/>
              <w:right w:val="single" w:sz="8" w:space="0" w:color="auto"/>
            </w:tcBorders>
            <w:shd w:val="clear" w:color="000000" w:fill="DDD9C3"/>
            <w:vAlign w:val="center"/>
            <w:hideMark/>
          </w:tcPr>
          <w:p w14:paraId="203C942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904" w:type="dxa"/>
            <w:tcBorders>
              <w:top w:val="nil"/>
              <w:left w:val="nil"/>
              <w:bottom w:val="single" w:sz="8" w:space="0" w:color="auto"/>
              <w:right w:val="single" w:sz="8" w:space="0" w:color="auto"/>
            </w:tcBorders>
            <w:shd w:val="clear" w:color="auto" w:fill="auto"/>
            <w:vAlign w:val="center"/>
            <w:hideMark/>
          </w:tcPr>
          <w:p w14:paraId="4F0D5D29" w14:textId="77777777" w:rsidR="00C43801" w:rsidRPr="004A23F1" w:rsidRDefault="00C43801" w:rsidP="00C43801">
            <w:pPr>
              <w:jc w:val="both"/>
              <w:rPr>
                <w:rFonts w:ascii="Calibri" w:hAnsi="Calibri"/>
                <w:b/>
                <w:bCs/>
                <w:color w:val="FFFFFF"/>
                <w:sz w:val="16"/>
                <w:szCs w:val="16"/>
              </w:rPr>
            </w:pPr>
            <w:r w:rsidRPr="004A23F1">
              <w:rPr>
                <w:rFonts w:ascii="Calibri" w:hAnsi="Calibri"/>
                <w:b/>
                <w:bCs/>
                <w:color w:val="FFFFFF"/>
                <w:sz w:val="16"/>
                <w:szCs w:val="16"/>
              </w:rPr>
              <w:t> </w:t>
            </w:r>
          </w:p>
        </w:tc>
        <w:tc>
          <w:tcPr>
            <w:tcW w:w="1520" w:type="dxa"/>
            <w:gridSpan w:val="2"/>
            <w:tcBorders>
              <w:top w:val="nil"/>
              <w:left w:val="nil"/>
              <w:bottom w:val="single" w:sz="8" w:space="0" w:color="auto"/>
              <w:right w:val="single" w:sz="8" w:space="0" w:color="auto"/>
            </w:tcBorders>
            <w:shd w:val="clear" w:color="000000" w:fill="DDD9C3"/>
            <w:vAlign w:val="center"/>
            <w:hideMark/>
          </w:tcPr>
          <w:p w14:paraId="4EBBCD6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559" w:type="dxa"/>
            <w:gridSpan w:val="2"/>
            <w:tcBorders>
              <w:top w:val="nil"/>
              <w:left w:val="nil"/>
              <w:bottom w:val="single" w:sz="8" w:space="0" w:color="auto"/>
              <w:right w:val="single" w:sz="8" w:space="0" w:color="auto"/>
            </w:tcBorders>
            <w:shd w:val="clear" w:color="000000" w:fill="A6A6A6"/>
            <w:vAlign w:val="center"/>
            <w:hideMark/>
          </w:tcPr>
          <w:p w14:paraId="15C4BF25"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1276" w:type="dxa"/>
            <w:tcBorders>
              <w:top w:val="nil"/>
              <w:left w:val="nil"/>
              <w:bottom w:val="single" w:sz="8" w:space="0" w:color="auto"/>
              <w:right w:val="single" w:sz="8" w:space="0" w:color="auto"/>
            </w:tcBorders>
            <w:shd w:val="clear" w:color="000000" w:fill="A6A6A6"/>
            <w:vAlign w:val="center"/>
            <w:hideMark/>
          </w:tcPr>
          <w:p w14:paraId="37E59B2D"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c>
          <w:tcPr>
            <w:tcW w:w="2976" w:type="dxa"/>
            <w:tcBorders>
              <w:top w:val="nil"/>
              <w:left w:val="nil"/>
              <w:bottom w:val="single" w:sz="8" w:space="0" w:color="auto"/>
              <w:right w:val="single" w:sz="8" w:space="0" w:color="auto"/>
            </w:tcBorders>
            <w:shd w:val="clear" w:color="000000" w:fill="A6A6A6"/>
            <w:vAlign w:val="center"/>
            <w:hideMark/>
          </w:tcPr>
          <w:p w14:paraId="7E7ED1AE"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 </w:t>
            </w:r>
          </w:p>
        </w:tc>
      </w:tr>
      <w:tr w:rsidR="00C43801" w:rsidRPr="004A23F1" w14:paraId="3C128EFD" w14:textId="77777777" w:rsidTr="00C43801">
        <w:trPr>
          <w:trHeight w:val="315"/>
        </w:trPr>
        <w:tc>
          <w:tcPr>
            <w:tcW w:w="1200" w:type="dxa"/>
            <w:gridSpan w:val="2"/>
            <w:tcBorders>
              <w:top w:val="nil"/>
              <w:left w:val="single" w:sz="8" w:space="0" w:color="auto"/>
              <w:bottom w:val="single" w:sz="8" w:space="0" w:color="auto"/>
              <w:right w:val="nil"/>
            </w:tcBorders>
            <w:shd w:val="clear" w:color="000000" w:fill="C4BC96"/>
            <w:vAlign w:val="center"/>
            <w:hideMark/>
          </w:tcPr>
          <w:p w14:paraId="2405CB05"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TOTAL HT</w:t>
            </w:r>
          </w:p>
        </w:tc>
        <w:tc>
          <w:tcPr>
            <w:tcW w:w="1934" w:type="dxa"/>
            <w:gridSpan w:val="2"/>
            <w:tcBorders>
              <w:top w:val="nil"/>
              <w:left w:val="nil"/>
              <w:bottom w:val="single" w:sz="8" w:space="0" w:color="auto"/>
              <w:right w:val="nil"/>
            </w:tcBorders>
            <w:shd w:val="clear" w:color="000000" w:fill="C4BC96"/>
            <w:vAlign w:val="center"/>
            <w:hideMark/>
          </w:tcPr>
          <w:p w14:paraId="0D4A3538"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06" w:type="dxa"/>
            <w:tcBorders>
              <w:top w:val="nil"/>
              <w:left w:val="nil"/>
              <w:bottom w:val="single" w:sz="8" w:space="0" w:color="auto"/>
              <w:right w:val="nil"/>
            </w:tcBorders>
            <w:shd w:val="clear" w:color="000000" w:fill="C4BC96"/>
            <w:vAlign w:val="center"/>
            <w:hideMark/>
          </w:tcPr>
          <w:p w14:paraId="72E853DF"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760" w:type="dxa"/>
            <w:gridSpan w:val="2"/>
            <w:tcBorders>
              <w:top w:val="nil"/>
              <w:left w:val="single" w:sz="8" w:space="0" w:color="auto"/>
              <w:bottom w:val="single" w:sz="8" w:space="0" w:color="auto"/>
              <w:right w:val="single" w:sz="8" w:space="0" w:color="auto"/>
            </w:tcBorders>
            <w:shd w:val="clear" w:color="000000" w:fill="C4BC96"/>
            <w:vAlign w:val="center"/>
            <w:hideMark/>
          </w:tcPr>
          <w:p w14:paraId="55E68A7F"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0,00 €</w:t>
            </w:r>
          </w:p>
        </w:tc>
        <w:tc>
          <w:tcPr>
            <w:tcW w:w="986" w:type="dxa"/>
            <w:tcBorders>
              <w:top w:val="nil"/>
              <w:left w:val="nil"/>
              <w:bottom w:val="single" w:sz="8" w:space="0" w:color="auto"/>
              <w:right w:val="nil"/>
            </w:tcBorders>
            <w:shd w:val="clear" w:color="000000" w:fill="C4BC96"/>
            <w:vAlign w:val="center"/>
            <w:hideMark/>
          </w:tcPr>
          <w:p w14:paraId="085C06FA"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nil"/>
              <w:left w:val="nil"/>
              <w:bottom w:val="single" w:sz="8" w:space="0" w:color="auto"/>
              <w:right w:val="nil"/>
            </w:tcBorders>
            <w:shd w:val="clear" w:color="000000" w:fill="C4BC96"/>
            <w:vAlign w:val="center"/>
            <w:hideMark/>
          </w:tcPr>
          <w:p w14:paraId="4D845A52"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720" w:type="dxa"/>
            <w:gridSpan w:val="3"/>
            <w:tcBorders>
              <w:top w:val="nil"/>
              <w:left w:val="nil"/>
              <w:bottom w:val="single" w:sz="8" w:space="0" w:color="auto"/>
              <w:right w:val="nil"/>
            </w:tcBorders>
            <w:shd w:val="clear" w:color="000000" w:fill="C4BC96"/>
            <w:vAlign w:val="center"/>
            <w:hideMark/>
          </w:tcPr>
          <w:p w14:paraId="6989C9CA"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2"/>
            <w:tcBorders>
              <w:top w:val="nil"/>
              <w:left w:val="nil"/>
              <w:bottom w:val="single" w:sz="8" w:space="0" w:color="auto"/>
              <w:right w:val="nil"/>
            </w:tcBorders>
            <w:shd w:val="clear" w:color="000000" w:fill="C4BC96"/>
            <w:vAlign w:val="center"/>
            <w:hideMark/>
          </w:tcPr>
          <w:p w14:paraId="660F2797"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3"/>
            <w:tcBorders>
              <w:top w:val="nil"/>
              <w:left w:val="nil"/>
              <w:bottom w:val="single" w:sz="8" w:space="0" w:color="auto"/>
              <w:right w:val="nil"/>
            </w:tcBorders>
            <w:shd w:val="clear" w:color="000000" w:fill="C4BC96"/>
            <w:vAlign w:val="center"/>
            <w:hideMark/>
          </w:tcPr>
          <w:p w14:paraId="6E6ECA8F"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40" w:type="dxa"/>
            <w:gridSpan w:val="3"/>
            <w:tcBorders>
              <w:top w:val="nil"/>
              <w:left w:val="nil"/>
              <w:bottom w:val="single" w:sz="8" w:space="0" w:color="auto"/>
              <w:right w:val="nil"/>
            </w:tcBorders>
            <w:shd w:val="clear" w:color="000000" w:fill="C4BC96"/>
            <w:vAlign w:val="center"/>
            <w:hideMark/>
          </w:tcPr>
          <w:p w14:paraId="2B5DAFB6"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904" w:type="dxa"/>
            <w:tcBorders>
              <w:top w:val="nil"/>
              <w:left w:val="nil"/>
              <w:bottom w:val="single" w:sz="8" w:space="0" w:color="auto"/>
              <w:right w:val="nil"/>
            </w:tcBorders>
            <w:shd w:val="clear" w:color="000000" w:fill="C4BC96"/>
            <w:vAlign w:val="center"/>
            <w:hideMark/>
          </w:tcPr>
          <w:p w14:paraId="442A91FD"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nil"/>
              <w:left w:val="nil"/>
              <w:bottom w:val="single" w:sz="8" w:space="0" w:color="auto"/>
              <w:right w:val="nil"/>
            </w:tcBorders>
            <w:shd w:val="clear" w:color="000000" w:fill="C4BC96"/>
            <w:vAlign w:val="center"/>
            <w:hideMark/>
          </w:tcPr>
          <w:p w14:paraId="302F6B95"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263EF059"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5797492B"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61DED15C" w14:textId="77777777" w:rsidR="00C43801" w:rsidRPr="004A23F1" w:rsidRDefault="00C43801" w:rsidP="00C43801">
            <w:pPr>
              <w:rPr>
                <w:rFonts w:ascii="Calibri" w:hAnsi="Calibri"/>
                <w:color w:val="000000"/>
                <w:sz w:val="22"/>
                <w:szCs w:val="22"/>
              </w:rPr>
            </w:pPr>
          </w:p>
        </w:tc>
      </w:tr>
      <w:tr w:rsidR="00C43801" w:rsidRPr="004A23F1" w14:paraId="7DBA941C" w14:textId="77777777" w:rsidTr="00C43801">
        <w:trPr>
          <w:trHeight w:val="315"/>
        </w:trPr>
        <w:tc>
          <w:tcPr>
            <w:tcW w:w="1200" w:type="dxa"/>
            <w:gridSpan w:val="2"/>
            <w:tcBorders>
              <w:top w:val="nil"/>
              <w:left w:val="nil"/>
              <w:bottom w:val="nil"/>
              <w:right w:val="nil"/>
            </w:tcBorders>
            <w:shd w:val="clear" w:color="auto" w:fill="auto"/>
            <w:vAlign w:val="center"/>
            <w:hideMark/>
          </w:tcPr>
          <w:p w14:paraId="2F044E36" w14:textId="77777777" w:rsidR="00C43801" w:rsidRPr="004A23F1" w:rsidRDefault="00C43801" w:rsidP="00C43801">
            <w:pPr>
              <w:rPr>
                <w:rFonts w:ascii="Calibri" w:hAnsi="Calibri"/>
                <w:b/>
                <w:bCs/>
                <w:color w:val="000000"/>
                <w:sz w:val="16"/>
                <w:szCs w:val="16"/>
              </w:rPr>
            </w:pPr>
          </w:p>
        </w:tc>
        <w:tc>
          <w:tcPr>
            <w:tcW w:w="1934" w:type="dxa"/>
            <w:gridSpan w:val="2"/>
            <w:tcBorders>
              <w:top w:val="nil"/>
              <w:left w:val="nil"/>
              <w:bottom w:val="nil"/>
              <w:right w:val="nil"/>
            </w:tcBorders>
            <w:shd w:val="clear" w:color="auto" w:fill="auto"/>
            <w:vAlign w:val="center"/>
            <w:hideMark/>
          </w:tcPr>
          <w:p w14:paraId="53394056" w14:textId="77777777" w:rsidR="00C43801" w:rsidRPr="004A23F1" w:rsidRDefault="00C43801" w:rsidP="00C43801">
            <w:pPr>
              <w:rPr>
                <w:rFonts w:ascii="Calibri" w:hAnsi="Calibri"/>
                <w:b/>
                <w:bCs/>
                <w:color w:val="000000"/>
                <w:sz w:val="16"/>
                <w:szCs w:val="16"/>
              </w:rPr>
            </w:pPr>
          </w:p>
        </w:tc>
        <w:tc>
          <w:tcPr>
            <w:tcW w:w="1506" w:type="dxa"/>
            <w:tcBorders>
              <w:top w:val="nil"/>
              <w:left w:val="nil"/>
              <w:bottom w:val="nil"/>
              <w:right w:val="nil"/>
            </w:tcBorders>
            <w:shd w:val="clear" w:color="auto" w:fill="auto"/>
            <w:vAlign w:val="center"/>
            <w:hideMark/>
          </w:tcPr>
          <w:p w14:paraId="56661176" w14:textId="77777777" w:rsidR="00C43801" w:rsidRPr="004A23F1" w:rsidRDefault="00C43801" w:rsidP="00C43801">
            <w:pPr>
              <w:rPr>
                <w:rFonts w:ascii="Calibri" w:hAnsi="Calibri"/>
                <w:b/>
                <w:bCs/>
                <w:color w:val="000000"/>
                <w:sz w:val="16"/>
                <w:szCs w:val="16"/>
              </w:rPr>
            </w:pPr>
          </w:p>
        </w:tc>
        <w:tc>
          <w:tcPr>
            <w:tcW w:w="1760" w:type="dxa"/>
            <w:gridSpan w:val="2"/>
            <w:tcBorders>
              <w:top w:val="nil"/>
              <w:left w:val="nil"/>
              <w:bottom w:val="nil"/>
              <w:right w:val="nil"/>
            </w:tcBorders>
            <w:shd w:val="clear" w:color="auto" w:fill="auto"/>
            <w:vAlign w:val="center"/>
            <w:hideMark/>
          </w:tcPr>
          <w:p w14:paraId="24B8BD20" w14:textId="77777777" w:rsidR="00C43801" w:rsidRPr="004A23F1" w:rsidRDefault="00C43801" w:rsidP="00C43801">
            <w:pPr>
              <w:rPr>
                <w:rFonts w:ascii="Calibri" w:hAnsi="Calibri"/>
                <w:b/>
                <w:bCs/>
                <w:color w:val="000000"/>
                <w:sz w:val="16"/>
                <w:szCs w:val="16"/>
              </w:rPr>
            </w:pPr>
          </w:p>
        </w:tc>
        <w:tc>
          <w:tcPr>
            <w:tcW w:w="986" w:type="dxa"/>
            <w:tcBorders>
              <w:top w:val="nil"/>
              <w:left w:val="nil"/>
              <w:bottom w:val="nil"/>
              <w:right w:val="nil"/>
            </w:tcBorders>
            <w:shd w:val="clear" w:color="auto" w:fill="auto"/>
            <w:vAlign w:val="center"/>
            <w:hideMark/>
          </w:tcPr>
          <w:p w14:paraId="5E3C459F" w14:textId="77777777" w:rsidR="00C43801" w:rsidRPr="004A23F1" w:rsidRDefault="00C43801" w:rsidP="00C43801">
            <w:pPr>
              <w:rPr>
                <w:rFonts w:ascii="Calibri" w:hAnsi="Calibri"/>
                <w:b/>
                <w:bCs/>
                <w:color w:val="000000"/>
                <w:sz w:val="16"/>
                <w:szCs w:val="16"/>
              </w:rPr>
            </w:pPr>
          </w:p>
        </w:tc>
        <w:tc>
          <w:tcPr>
            <w:tcW w:w="1414" w:type="dxa"/>
            <w:tcBorders>
              <w:top w:val="nil"/>
              <w:left w:val="nil"/>
              <w:bottom w:val="nil"/>
              <w:right w:val="nil"/>
            </w:tcBorders>
            <w:shd w:val="clear" w:color="auto" w:fill="auto"/>
            <w:vAlign w:val="center"/>
            <w:hideMark/>
          </w:tcPr>
          <w:p w14:paraId="4947CC2A" w14:textId="77777777" w:rsidR="00C43801" w:rsidRPr="004A23F1" w:rsidRDefault="00C43801" w:rsidP="00C43801">
            <w:pPr>
              <w:rPr>
                <w:rFonts w:ascii="Calibri" w:hAnsi="Calibri"/>
                <w:b/>
                <w:bCs/>
                <w:color w:val="000000"/>
                <w:sz w:val="16"/>
                <w:szCs w:val="16"/>
              </w:rPr>
            </w:pPr>
          </w:p>
        </w:tc>
        <w:tc>
          <w:tcPr>
            <w:tcW w:w="1720" w:type="dxa"/>
            <w:gridSpan w:val="3"/>
            <w:tcBorders>
              <w:top w:val="nil"/>
              <w:left w:val="nil"/>
              <w:bottom w:val="nil"/>
              <w:right w:val="nil"/>
            </w:tcBorders>
            <w:shd w:val="clear" w:color="auto" w:fill="auto"/>
            <w:noWrap/>
            <w:vAlign w:val="bottom"/>
            <w:hideMark/>
          </w:tcPr>
          <w:p w14:paraId="62703435"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058FC400"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775EF94E"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118F2637" w14:textId="77777777" w:rsidR="00C43801" w:rsidRPr="004A23F1" w:rsidRDefault="00C43801" w:rsidP="00C4380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3BB9CFA4"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625FA13D" w14:textId="77777777" w:rsidR="00C43801" w:rsidRPr="004A23F1" w:rsidRDefault="00C43801" w:rsidP="00C4380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09B99920"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30340CAF"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57D767EB" w14:textId="77777777" w:rsidR="00C43801" w:rsidRPr="004A23F1" w:rsidRDefault="00C43801" w:rsidP="00C43801">
            <w:pPr>
              <w:rPr>
                <w:rFonts w:ascii="Calibri" w:hAnsi="Calibri"/>
                <w:color w:val="000000"/>
                <w:sz w:val="22"/>
                <w:szCs w:val="22"/>
              </w:rPr>
            </w:pPr>
          </w:p>
        </w:tc>
      </w:tr>
      <w:tr w:rsidR="00C43801" w:rsidRPr="004A23F1" w14:paraId="398498FF" w14:textId="77777777" w:rsidTr="00C43801">
        <w:trPr>
          <w:trHeight w:val="315"/>
        </w:trPr>
        <w:tc>
          <w:tcPr>
            <w:tcW w:w="1200" w:type="dxa"/>
            <w:gridSpan w:val="2"/>
            <w:tcBorders>
              <w:top w:val="nil"/>
              <w:left w:val="nil"/>
              <w:bottom w:val="nil"/>
              <w:right w:val="nil"/>
            </w:tcBorders>
            <w:shd w:val="clear" w:color="auto" w:fill="auto"/>
            <w:noWrap/>
            <w:vAlign w:val="bottom"/>
            <w:hideMark/>
          </w:tcPr>
          <w:p w14:paraId="79D0EC08" w14:textId="77777777" w:rsidR="00C43801" w:rsidRPr="004A23F1" w:rsidRDefault="00C43801" w:rsidP="00C4380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5EFBE478" w14:textId="77777777" w:rsidR="00C43801" w:rsidRPr="004A23F1" w:rsidRDefault="00C43801" w:rsidP="00C4380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0078A94A" w14:textId="77777777" w:rsidR="00C43801" w:rsidRPr="004A23F1" w:rsidRDefault="00C43801" w:rsidP="00C4380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30031942" w14:textId="77777777" w:rsidR="00C43801" w:rsidRPr="004A23F1" w:rsidRDefault="00C43801" w:rsidP="00C4380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01ECB440" w14:textId="77777777" w:rsidR="00C43801" w:rsidRPr="004A23F1" w:rsidRDefault="00C43801" w:rsidP="00C4380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70CBADDD" w14:textId="77777777" w:rsidR="00C43801" w:rsidRPr="004A23F1" w:rsidRDefault="00C43801" w:rsidP="00C4380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50D9D8BB"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505C6436"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037D4323"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77854F2F" w14:textId="77777777" w:rsidR="00C43801" w:rsidRPr="004A23F1" w:rsidRDefault="00C43801" w:rsidP="00C4380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503BA420"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1B1448C1" w14:textId="77777777" w:rsidR="00C43801" w:rsidRPr="004A23F1" w:rsidRDefault="00C43801" w:rsidP="00C4380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7437C184"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1A07E801"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3C5C3C5D" w14:textId="77777777" w:rsidR="00C43801" w:rsidRPr="004A23F1" w:rsidRDefault="00C43801" w:rsidP="00C43801">
            <w:pPr>
              <w:rPr>
                <w:rFonts w:ascii="Calibri" w:hAnsi="Calibri"/>
                <w:color w:val="000000"/>
                <w:sz w:val="22"/>
                <w:szCs w:val="22"/>
              </w:rPr>
            </w:pPr>
          </w:p>
        </w:tc>
      </w:tr>
      <w:tr w:rsidR="00C43801" w:rsidRPr="004A23F1" w14:paraId="69B0FDF6" w14:textId="77777777" w:rsidTr="00C43801">
        <w:trPr>
          <w:trHeight w:val="315"/>
        </w:trPr>
        <w:tc>
          <w:tcPr>
            <w:tcW w:w="1200" w:type="dxa"/>
            <w:gridSpan w:val="2"/>
            <w:tcBorders>
              <w:top w:val="nil"/>
              <w:left w:val="nil"/>
              <w:bottom w:val="nil"/>
              <w:right w:val="nil"/>
            </w:tcBorders>
            <w:shd w:val="clear" w:color="auto" w:fill="auto"/>
            <w:noWrap/>
            <w:vAlign w:val="bottom"/>
            <w:hideMark/>
          </w:tcPr>
          <w:p w14:paraId="2EEE46FB" w14:textId="77777777" w:rsidR="00C43801" w:rsidRPr="004A23F1" w:rsidRDefault="00C43801" w:rsidP="00C4380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0625C495" w14:textId="77777777" w:rsidR="00C43801" w:rsidRPr="004A23F1" w:rsidRDefault="00C43801" w:rsidP="00C43801">
            <w:pPr>
              <w:rPr>
                <w:rFonts w:ascii="Calibri" w:hAnsi="Calibri"/>
                <w:color w:val="000000"/>
                <w:sz w:val="22"/>
                <w:szCs w:val="22"/>
              </w:rPr>
            </w:pPr>
          </w:p>
        </w:tc>
        <w:tc>
          <w:tcPr>
            <w:tcW w:w="4252" w:type="dxa"/>
            <w:gridSpan w:val="4"/>
            <w:tcBorders>
              <w:top w:val="single" w:sz="8" w:space="0" w:color="auto"/>
              <w:left w:val="single" w:sz="8" w:space="0" w:color="auto"/>
              <w:bottom w:val="single" w:sz="8" w:space="0" w:color="auto"/>
              <w:right w:val="single" w:sz="8" w:space="0" w:color="000000"/>
            </w:tcBorders>
            <w:shd w:val="clear" w:color="000000" w:fill="C4BC96"/>
            <w:vAlign w:val="center"/>
            <w:hideMark/>
          </w:tcPr>
          <w:p w14:paraId="71F340D9"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Montant demandé par bénéficiaire</w:t>
            </w:r>
          </w:p>
        </w:tc>
        <w:tc>
          <w:tcPr>
            <w:tcW w:w="1414" w:type="dxa"/>
            <w:tcBorders>
              <w:top w:val="nil"/>
              <w:left w:val="nil"/>
              <w:bottom w:val="nil"/>
              <w:right w:val="nil"/>
            </w:tcBorders>
            <w:shd w:val="clear" w:color="auto" w:fill="auto"/>
            <w:noWrap/>
            <w:vAlign w:val="bottom"/>
            <w:hideMark/>
          </w:tcPr>
          <w:p w14:paraId="1C0BB1EE" w14:textId="77777777" w:rsidR="00C43801" w:rsidRPr="004A23F1" w:rsidRDefault="00C43801" w:rsidP="00C4380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07B5BCEC"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621D6BD2"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1DBE3913"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25A042F4" w14:textId="77777777" w:rsidR="00C43801" w:rsidRPr="004A23F1" w:rsidRDefault="00C43801" w:rsidP="00C4380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10355533"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69122EBC" w14:textId="77777777" w:rsidR="00C43801" w:rsidRPr="004A23F1" w:rsidRDefault="00C43801" w:rsidP="00C43801">
            <w:pPr>
              <w:rPr>
                <w:rFonts w:ascii="Calibri" w:hAnsi="Calibri"/>
                <w:color w:val="000000"/>
                <w:sz w:val="22"/>
                <w:szCs w:val="22"/>
              </w:rPr>
            </w:pPr>
          </w:p>
        </w:tc>
        <w:tc>
          <w:tcPr>
            <w:tcW w:w="1559" w:type="dxa"/>
            <w:gridSpan w:val="2"/>
            <w:tcBorders>
              <w:top w:val="single" w:sz="8" w:space="0" w:color="auto"/>
              <w:left w:val="single" w:sz="8" w:space="0" w:color="auto"/>
              <w:bottom w:val="single" w:sz="8" w:space="0" w:color="auto"/>
              <w:right w:val="single" w:sz="8" w:space="0" w:color="auto"/>
            </w:tcBorders>
            <w:shd w:val="clear" w:color="000000" w:fill="A6A6A6"/>
            <w:vAlign w:val="center"/>
            <w:hideMark/>
          </w:tcPr>
          <w:p w14:paraId="7997DEC0" w14:textId="77777777" w:rsidR="00C43801" w:rsidRPr="004A23F1" w:rsidRDefault="00C43801" w:rsidP="00C43801">
            <w:pPr>
              <w:jc w:val="center"/>
              <w:rPr>
                <w:rFonts w:ascii="Calibri" w:hAnsi="Calibri"/>
                <w:b/>
                <w:bCs/>
                <w:color w:val="FFFFFF"/>
                <w:sz w:val="16"/>
                <w:szCs w:val="16"/>
              </w:rPr>
            </w:pPr>
            <w:r w:rsidRPr="004A23F1">
              <w:rPr>
                <w:rFonts w:ascii="Calibri" w:hAnsi="Calibri"/>
                <w:b/>
                <w:bCs/>
                <w:color w:val="FFFFFF"/>
                <w:sz w:val="16"/>
                <w:szCs w:val="16"/>
              </w:rPr>
              <w:t>Montant éligible retenu</w:t>
            </w:r>
          </w:p>
        </w:tc>
        <w:tc>
          <w:tcPr>
            <w:tcW w:w="1276" w:type="dxa"/>
            <w:tcBorders>
              <w:top w:val="single" w:sz="8" w:space="0" w:color="auto"/>
              <w:left w:val="nil"/>
              <w:bottom w:val="single" w:sz="8" w:space="0" w:color="auto"/>
              <w:right w:val="single" w:sz="8" w:space="0" w:color="auto"/>
            </w:tcBorders>
            <w:shd w:val="clear" w:color="000000" w:fill="A6A6A6"/>
            <w:vAlign w:val="center"/>
            <w:hideMark/>
          </w:tcPr>
          <w:p w14:paraId="524960A3" w14:textId="77777777" w:rsidR="00C43801" w:rsidRPr="004A23F1" w:rsidRDefault="00C43801" w:rsidP="00C43801">
            <w:pPr>
              <w:jc w:val="center"/>
              <w:rPr>
                <w:rFonts w:ascii="Calibri" w:hAnsi="Calibri"/>
                <w:b/>
                <w:bCs/>
                <w:color w:val="FFFFFF"/>
                <w:sz w:val="16"/>
                <w:szCs w:val="16"/>
              </w:rPr>
            </w:pPr>
            <w:r w:rsidRPr="004A23F1">
              <w:rPr>
                <w:rFonts w:ascii="Calibri" w:hAnsi="Calibri"/>
                <w:b/>
                <w:bCs/>
                <w:color w:val="FFFFFF"/>
                <w:sz w:val="16"/>
                <w:szCs w:val="16"/>
              </w:rPr>
              <w:t>Montant raisonnable retenu</w:t>
            </w:r>
          </w:p>
        </w:tc>
        <w:tc>
          <w:tcPr>
            <w:tcW w:w="2976" w:type="dxa"/>
            <w:tcBorders>
              <w:top w:val="nil"/>
              <w:left w:val="nil"/>
              <w:bottom w:val="nil"/>
              <w:right w:val="nil"/>
            </w:tcBorders>
            <w:shd w:val="clear" w:color="auto" w:fill="auto"/>
            <w:noWrap/>
            <w:vAlign w:val="bottom"/>
            <w:hideMark/>
          </w:tcPr>
          <w:p w14:paraId="640D34D7" w14:textId="77777777" w:rsidR="00C43801" w:rsidRPr="004A23F1" w:rsidRDefault="00C43801" w:rsidP="00C43801">
            <w:pPr>
              <w:rPr>
                <w:rFonts w:ascii="Calibri" w:hAnsi="Calibri"/>
                <w:color w:val="000000"/>
                <w:sz w:val="22"/>
                <w:szCs w:val="22"/>
              </w:rPr>
            </w:pPr>
          </w:p>
        </w:tc>
      </w:tr>
      <w:tr w:rsidR="00C43801" w:rsidRPr="004A23F1" w14:paraId="2F23C24D" w14:textId="77777777" w:rsidTr="00C43801">
        <w:trPr>
          <w:trHeight w:val="465"/>
        </w:trPr>
        <w:tc>
          <w:tcPr>
            <w:tcW w:w="3134" w:type="dxa"/>
            <w:gridSpan w:val="4"/>
            <w:tcBorders>
              <w:top w:val="single" w:sz="8" w:space="0" w:color="auto"/>
              <w:left w:val="single" w:sz="8" w:space="0" w:color="auto"/>
              <w:bottom w:val="single" w:sz="8" w:space="0" w:color="auto"/>
              <w:right w:val="single" w:sz="8" w:space="0" w:color="000000"/>
            </w:tcBorders>
            <w:shd w:val="clear" w:color="000000" w:fill="C4BC96"/>
            <w:vAlign w:val="center"/>
            <w:hideMark/>
          </w:tcPr>
          <w:p w14:paraId="460BA8BF" w14:textId="77777777" w:rsidR="00C43801" w:rsidRPr="004A23F1" w:rsidRDefault="00C43801" w:rsidP="00C43801">
            <w:pPr>
              <w:jc w:val="center"/>
              <w:rPr>
                <w:rFonts w:ascii="Calibri" w:hAnsi="Calibri"/>
                <w:b/>
                <w:bCs/>
                <w:color w:val="000000"/>
                <w:sz w:val="16"/>
                <w:szCs w:val="16"/>
              </w:rPr>
            </w:pPr>
            <w:r w:rsidRPr="004A23F1">
              <w:rPr>
                <w:rFonts w:ascii="Calibri" w:hAnsi="Calibri"/>
                <w:b/>
                <w:bCs/>
                <w:color w:val="000000"/>
                <w:sz w:val="16"/>
                <w:szCs w:val="16"/>
              </w:rPr>
              <w:t>Montant total (HT du projet)</w:t>
            </w:r>
          </w:p>
        </w:tc>
        <w:tc>
          <w:tcPr>
            <w:tcW w:w="1506" w:type="dxa"/>
            <w:tcBorders>
              <w:top w:val="nil"/>
              <w:left w:val="nil"/>
              <w:bottom w:val="single" w:sz="8" w:space="0" w:color="auto"/>
              <w:right w:val="nil"/>
            </w:tcBorders>
            <w:shd w:val="clear" w:color="000000" w:fill="C4BC96"/>
            <w:vAlign w:val="center"/>
            <w:hideMark/>
          </w:tcPr>
          <w:p w14:paraId="4855942F"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760" w:type="dxa"/>
            <w:gridSpan w:val="2"/>
            <w:tcBorders>
              <w:top w:val="nil"/>
              <w:left w:val="single" w:sz="8" w:space="0" w:color="auto"/>
              <w:bottom w:val="single" w:sz="8" w:space="0" w:color="auto"/>
              <w:right w:val="single" w:sz="8" w:space="0" w:color="auto"/>
            </w:tcBorders>
            <w:shd w:val="clear" w:color="000000" w:fill="C4BC96"/>
            <w:vAlign w:val="center"/>
            <w:hideMark/>
          </w:tcPr>
          <w:p w14:paraId="16229F07"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0,00 €</w:t>
            </w:r>
          </w:p>
        </w:tc>
        <w:tc>
          <w:tcPr>
            <w:tcW w:w="986" w:type="dxa"/>
            <w:tcBorders>
              <w:top w:val="nil"/>
              <w:left w:val="nil"/>
              <w:bottom w:val="single" w:sz="8" w:space="0" w:color="auto"/>
              <w:right w:val="nil"/>
            </w:tcBorders>
            <w:shd w:val="clear" w:color="000000" w:fill="C4BC96"/>
            <w:vAlign w:val="center"/>
            <w:hideMark/>
          </w:tcPr>
          <w:p w14:paraId="493B7BC0"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414" w:type="dxa"/>
            <w:tcBorders>
              <w:top w:val="single" w:sz="8" w:space="0" w:color="auto"/>
              <w:left w:val="single" w:sz="8" w:space="0" w:color="auto"/>
              <w:bottom w:val="single" w:sz="8" w:space="0" w:color="auto"/>
              <w:right w:val="nil"/>
            </w:tcBorders>
            <w:shd w:val="clear" w:color="000000" w:fill="C4BC96"/>
            <w:vAlign w:val="center"/>
            <w:hideMark/>
          </w:tcPr>
          <w:p w14:paraId="0A075509"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720" w:type="dxa"/>
            <w:gridSpan w:val="3"/>
            <w:tcBorders>
              <w:top w:val="single" w:sz="8" w:space="0" w:color="auto"/>
              <w:left w:val="single" w:sz="8" w:space="0" w:color="auto"/>
              <w:bottom w:val="single" w:sz="8" w:space="0" w:color="auto"/>
              <w:right w:val="single" w:sz="8" w:space="0" w:color="auto"/>
            </w:tcBorders>
            <w:shd w:val="clear" w:color="000000" w:fill="C4BC96"/>
            <w:vAlign w:val="center"/>
            <w:hideMark/>
          </w:tcPr>
          <w:p w14:paraId="5655FD67"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0,00 €</w:t>
            </w:r>
          </w:p>
        </w:tc>
        <w:tc>
          <w:tcPr>
            <w:tcW w:w="1200" w:type="dxa"/>
            <w:gridSpan w:val="2"/>
            <w:tcBorders>
              <w:top w:val="single" w:sz="8" w:space="0" w:color="auto"/>
              <w:left w:val="nil"/>
              <w:bottom w:val="single" w:sz="8" w:space="0" w:color="auto"/>
              <w:right w:val="nil"/>
            </w:tcBorders>
            <w:shd w:val="clear" w:color="000000" w:fill="C4BC96"/>
            <w:vAlign w:val="center"/>
            <w:hideMark/>
          </w:tcPr>
          <w:p w14:paraId="3BE74F08"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200" w:type="dxa"/>
            <w:gridSpan w:val="3"/>
            <w:tcBorders>
              <w:top w:val="single" w:sz="8" w:space="0" w:color="auto"/>
              <w:left w:val="single" w:sz="8" w:space="0" w:color="auto"/>
              <w:bottom w:val="single" w:sz="8" w:space="0" w:color="auto"/>
              <w:right w:val="nil"/>
            </w:tcBorders>
            <w:shd w:val="clear" w:color="000000" w:fill="C4BC96"/>
            <w:vAlign w:val="center"/>
            <w:hideMark/>
          </w:tcPr>
          <w:p w14:paraId="33CFADFD"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40" w:type="dxa"/>
            <w:gridSpan w:val="3"/>
            <w:tcBorders>
              <w:top w:val="single" w:sz="8" w:space="0" w:color="auto"/>
              <w:left w:val="single" w:sz="8" w:space="0" w:color="auto"/>
              <w:bottom w:val="single" w:sz="8" w:space="0" w:color="auto"/>
              <w:right w:val="single" w:sz="8" w:space="0" w:color="auto"/>
            </w:tcBorders>
            <w:shd w:val="clear" w:color="000000" w:fill="C4BC96"/>
            <w:vAlign w:val="center"/>
            <w:hideMark/>
          </w:tcPr>
          <w:p w14:paraId="415292B6" w14:textId="77777777" w:rsidR="00C43801" w:rsidRPr="004A23F1" w:rsidRDefault="00C43801" w:rsidP="00C43801">
            <w:pPr>
              <w:jc w:val="right"/>
              <w:rPr>
                <w:rFonts w:ascii="Calibri" w:hAnsi="Calibri"/>
                <w:b/>
                <w:bCs/>
                <w:color w:val="000000"/>
                <w:sz w:val="16"/>
                <w:szCs w:val="16"/>
              </w:rPr>
            </w:pPr>
            <w:r w:rsidRPr="004A23F1">
              <w:rPr>
                <w:rFonts w:ascii="Calibri" w:hAnsi="Calibri"/>
                <w:b/>
                <w:bCs/>
                <w:color w:val="000000"/>
                <w:sz w:val="16"/>
                <w:szCs w:val="16"/>
              </w:rPr>
              <w:t>0,00 €</w:t>
            </w:r>
          </w:p>
        </w:tc>
        <w:tc>
          <w:tcPr>
            <w:tcW w:w="904" w:type="dxa"/>
            <w:tcBorders>
              <w:top w:val="single" w:sz="8" w:space="0" w:color="auto"/>
              <w:left w:val="nil"/>
              <w:bottom w:val="single" w:sz="8" w:space="0" w:color="auto"/>
              <w:right w:val="nil"/>
            </w:tcBorders>
            <w:shd w:val="clear" w:color="000000" w:fill="C4BC96"/>
            <w:vAlign w:val="center"/>
            <w:hideMark/>
          </w:tcPr>
          <w:p w14:paraId="17D314C1"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20" w:type="dxa"/>
            <w:gridSpan w:val="2"/>
            <w:tcBorders>
              <w:top w:val="single" w:sz="8" w:space="0" w:color="auto"/>
              <w:left w:val="single" w:sz="8" w:space="0" w:color="auto"/>
              <w:bottom w:val="single" w:sz="8" w:space="0" w:color="auto"/>
              <w:right w:val="nil"/>
            </w:tcBorders>
            <w:shd w:val="clear" w:color="000000" w:fill="C4BC96"/>
            <w:vAlign w:val="center"/>
            <w:hideMark/>
          </w:tcPr>
          <w:p w14:paraId="17CFF247" w14:textId="77777777" w:rsidR="00C43801" w:rsidRPr="004A23F1" w:rsidRDefault="00C43801" w:rsidP="00C43801">
            <w:pPr>
              <w:rPr>
                <w:rFonts w:ascii="Calibri" w:hAnsi="Calibri"/>
                <w:b/>
                <w:bCs/>
                <w:color w:val="000000"/>
                <w:sz w:val="16"/>
                <w:szCs w:val="16"/>
              </w:rPr>
            </w:pPr>
            <w:r w:rsidRPr="004A23F1">
              <w:rPr>
                <w:rFonts w:ascii="Calibri" w:hAnsi="Calibri"/>
                <w:b/>
                <w:bCs/>
                <w:color w:val="000000"/>
                <w:sz w:val="16"/>
                <w:szCs w:val="16"/>
              </w:rPr>
              <w:t> </w:t>
            </w:r>
          </w:p>
        </w:tc>
        <w:tc>
          <w:tcPr>
            <w:tcW w:w="1559" w:type="dxa"/>
            <w:gridSpan w:val="2"/>
            <w:tcBorders>
              <w:top w:val="nil"/>
              <w:left w:val="single" w:sz="8" w:space="0" w:color="auto"/>
              <w:bottom w:val="single" w:sz="8" w:space="0" w:color="auto"/>
              <w:right w:val="single" w:sz="8" w:space="0" w:color="auto"/>
            </w:tcBorders>
            <w:shd w:val="clear" w:color="000000" w:fill="A6A6A6"/>
            <w:vAlign w:val="center"/>
            <w:hideMark/>
          </w:tcPr>
          <w:p w14:paraId="1F8E502F"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1276" w:type="dxa"/>
            <w:tcBorders>
              <w:top w:val="nil"/>
              <w:left w:val="nil"/>
              <w:bottom w:val="single" w:sz="8" w:space="0" w:color="auto"/>
              <w:right w:val="single" w:sz="8" w:space="0" w:color="auto"/>
            </w:tcBorders>
            <w:shd w:val="clear" w:color="000000" w:fill="A6A6A6"/>
            <w:vAlign w:val="center"/>
            <w:hideMark/>
          </w:tcPr>
          <w:p w14:paraId="31A6CC01" w14:textId="77777777" w:rsidR="00C43801" w:rsidRPr="004A23F1" w:rsidRDefault="00C43801" w:rsidP="00C43801">
            <w:pPr>
              <w:jc w:val="right"/>
              <w:rPr>
                <w:rFonts w:ascii="Calibri" w:hAnsi="Calibri"/>
                <w:b/>
                <w:bCs/>
                <w:color w:val="FFFFFF"/>
                <w:sz w:val="16"/>
                <w:szCs w:val="16"/>
              </w:rPr>
            </w:pPr>
            <w:r w:rsidRPr="004A23F1">
              <w:rPr>
                <w:rFonts w:ascii="Calibri" w:hAnsi="Calibri"/>
                <w:b/>
                <w:bCs/>
                <w:color w:val="FFFFFF"/>
                <w:sz w:val="16"/>
                <w:szCs w:val="16"/>
              </w:rPr>
              <w:t>0,00 €</w:t>
            </w:r>
          </w:p>
        </w:tc>
        <w:tc>
          <w:tcPr>
            <w:tcW w:w="2976" w:type="dxa"/>
            <w:tcBorders>
              <w:top w:val="nil"/>
              <w:left w:val="nil"/>
              <w:bottom w:val="nil"/>
              <w:right w:val="nil"/>
            </w:tcBorders>
            <w:shd w:val="clear" w:color="auto" w:fill="auto"/>
            <w:noWrap/>
            <w:vAlign w:val="bottom"/>
            <w:hideMark/>
          </w:tcPr>
          <w:p w14:paraId="66ED0D4A" w14:textId="77777777" w:rsidR="00C43801" w:rsidRPr="004A23F1" w:rsidRDefault="00C43801" w:rsidP="00C43801">
            <w:pPr>
              <w:rPr>
                <w:rFonts w:ascii="Calibri" w:hAnsi="Calibri"/>
                <w:color w:val="000000"/>
                <w:sz w:val="22"/>
                <w:szCs w:val="22"/>
              </w:rPr>
            </w:pPr>
          </w:p>
        </w:tc>
      </w:tr>
      <w:tr w:rsidR="00C43801" w:rsidRPr="004A23F1" w14:paraId="3340E988" w14:textId="77777777" w:rsidTr="00C43801">
        <w:trPr>
          <w:trHeight w:val="300"/>
        </w:trPr>
        <w:tc>
          <w:tcPr>
            <w:tcW w:w="1200" w:type="dxa"/>
            <w:gridSpan w:val="2"/>
            <w:tcBorders>
              <w:top w:val="nil"/>
              <w:left w:val="nil"/>
              <w:bottom w:val="nil"/>
              <w:right w:val="nil"/>
            </w:tcBorders>
            <w:shd w:val="clear" w:color="auto" w:fill="auto"/>
            <w:noWrap/>
            <w:vAlign w:val="bottom"/>
            <w:hideMark/>
          </w:tcPr>
          <w:p w14:paraId="09E1C577" w14:textId="77777777" w:rsidR="00C43801" w:rsidRPr="004A23F1" w:rsidRDefault="00C43801" w:rsidP="00C4380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35611044" w14:textId="77777777" w:rsidR="00C43801" w:rsidRPr="004A23F1" w:rsidRDefault="00C43801" w:rsidP="00C4380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67B9D6B8" w14:textId="77777777" w:rsidR="00C43801" w:rsidRPr="004A23F1" w:rsidRDefault="00C43801" w:rsidP="00C4380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5F6F3EC3" w14:textId="77777777" w:rsidR="00C43801" w:rsidRPr="004A23F1" w:rsidRDefault="00C43801" w:rsidP="00C4380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49C7AA96" w14:textId="77777777" w:rsidR="00C43801" w:rsidRPr="004A23F1" w:rsidRDefault="00C43801" w:rsidP="00C4380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0BE81DFA" w14:textId="77777777" w:rsidR="00C43801" w:rsidRPr="004A23F1" w:rsidRDefault="00C43801" w:rsidP="00C4380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62D2BF5C"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4A040776"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179F07F2"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4B008CBB" w14:textId="77777777" w:rsidR="00C43801" w:rsidRPr="004A23F1" w:rsidRDefault="00C43801" w:rsidP="00C4380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6F23B627"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480FD64D" w14:textId="77777777" w:rsidR="00C43801" w:rsidRPr="004A23F1" w:rsidRDefault="00C43801" w:rsidP="00C4380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229D239D"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016BF722"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25F49690" w14:textId="77777777" w:rsidR="00C43801" w:rsidRPr="004A23F1" w:rsidRDefault="00C43801" w:rsidP="00C43801">
            <w:pPr>
              <w:rPr>
                <w:rFonts w:ascii="Calibri" w:hAnsi="Calibri"/>
                <w:color w:val="000000"/>
                <w:sz w:val="22"/>
                <w:szCs w:val="22"/>
              </w:rPr>
            </w:pPr>
          </w:p>
        </w:tc>
      </w:tr>
      <w:tr w:rsidR="00C43801" w:rsidRPr="004A23F1" w14:paraId="75F3F3DE" w14:textId="77777777" w:rsidTr="00C43801">
        <w:trPr>
          <w:trHeight w:val="300"/>
        </w:trPr>
        <w:tc>
          <w:tcPr>
            <w:tcW w:w="1200" w:type="dxa"/>
            <w:gridSpan w:val="2"/>
            <w:tcBorders>
              <w:top w:val="nil"/>
              <w:left w:val="nil"/>
              <w:bottom w:val="nil"/>
              <w:right w:val="nil"/>
            </w:tcBorders>
            <w:shd w:val="clear" w:color="auto" w:fill="auto"/>
            <w:noWrap/>
            <w:vAlign w:val="bottom"/>
            <w:hideMark/>
          </w:tcPr>
          <w:p w14:paraId="5C4BD5DE" w14:textId="77777777" w:rsidR="00C43801" w:rsidRPr="004A23F1" w:rsidRDefault="00C43801" w:rsidP="00C4380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64588478" w14:textId="77777777" w:rsidR="00C43801" w:rsidRPr="004A23F1" w:rsidRDefault="00C43801" w:rsidP="00C4380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32DED772" w14:textId="77777777" w:rsidR="00C43801" w:rsidRPr="004A23F1" w:rsidRDefault="00C43801" w:rsidP="00C4380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29FC00D0" w14:textId="77777777" w:rsidR="00C43801" w:rsidRPr="004A23F1" w:rsidRDefault="00C43801" w:rsidP="00C4380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43B80195" w14:textId="77777777" w:rsidR="00C43801" w:rsidRPr="004A23F1" w:rsidRDefault="00C43801" w:rsidP="00C4380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052178B0" w14:textId="77777777" w:rsidR="00C43801" w:rsidRPr="004A23F1" w:rsidRDefault="00C43801" w:rsidP="00C4380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701FBD52"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0CAED446"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2A12410C"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19562501" w14:textId="77777777" w:rsidR="00C43801" w:rsidRPr="004A23F1" w:rsidRDefault="00C43801" w:rsidP="00C43801">
            <w:pPr>
              <w:rPr>
                <w:rFonts w:ascii="Calibri" w:hAnsi="Calibri"/>
                <w:color w:val="000000"/>
                <w:sz w:val="22"/>
                <w:szCs w:val="22"/>
              </w:rPr>
            </w:pPr>
          </w:p>
        </w:tc>
        <w:tc>
          <w:tcPr>
            <w:tcW w:w="904" w:type="dxa"/>
            <w:tcBorders>
              <w:top w:val="nil"/>
              <w:left w:val="nil"/>
              <w:bottom w:val="nil"/>
              <w:right w:val="nil"/>
            </w:tcBorders>
            <w:shd w:val="clear" w:color="auto" w:fill="auto"/>
            <w:noWrap/>
            <w:vAlign w:val="bottom"/>
            <w:hideMark/>
          </w:tcPr>
          <w:p w14:paraId="18D66152" w14:textId="77777777" w:rsidR="00C43801" w:rsidRPr="004A23F1" w:rsidRDefault="00C43801" w:rsidP="00C43801">
            <w:pPr>
              <w:rPr>
                <w:rFonts w:ascii="Calibri" w:hAnsi="Calibri"/>
                <w:color w:val="000000"/>
                <w:sz w:val="22"/>
                <w:szCs w:val="22"/>
              </w:rPr>
            </w:pPr>
          </w:p>
        </w:tc>
        <w:tc>
          <w:tcPr>
            <w:tcW w:w="1520" w:type="dxa"/>
            <w:gridSpan w:val="2"/>
            <w:tcBorders>
              <w:top w:val="nil"/>
              <w:left w:val="nil"/>
              <w:bottom w:val="nil"/>
              <w:right w:val="nil"/>
            </w:tcBorders>
            <w:shd w:val="clear" w:color="auto" w:fill="auto"/>
            <w:noWrap/>
            <w:vAlign w:val="bottom"/>
            <w:hideMark/>
          </w:tcPr>
          <w:p w14:paraId="736044FA" w14:textId="77777777" w:rsidR="00C43801" w:rsidRPr="004A23F1" w:rsidRDefault="00C43801" w:rsidP="00C43801">
            <w:pPr>
              <w:rPr>
                <w:rFonts w:ascii="Calibri" w:hAnsi="Calibri"/>
                <w:color w:val="000000"/>
                <w:sz w:val="22"/>
                <w:szCs w:val="22"/>
              </w:rPr>
            </w:pPr>
          </w:p>
        </w:tc>
        <w:tc>
          <w:tcPr>
            <w:tcW w:w="1559" w:type="dxa"/>
            <w:gridSpan w:val="2"/>
            <w:tcBorders>
              <w:top w:val="nil"/>
              <w:left w:val="nil"/>
              <w:bottom w:val="nil"/>
              <w:right w:val="nil"/>
            </w:tcBorders>
            <w:shd w:val="clear" w:color="auto" w:fill="auto"/>
            <w:noWrap/>
            <w:vAlign w:val="bottom"/>
            <w:hideMark/>
          </w:tcPr>
          <w:p w14:paraId="4F4321E1"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5D77A6B4"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52432BCB" w14:textId="77777777" w:rsidR="00C43801" w:rsidRPr="004A23F1" w:rsidRDefault="00C43801" w:rsidP="00C43801">
            <w:pPr>
              <w:rPr>
                <w:rFonts w:ascii="Calibri" w:hAnsi="Calibri"/>
                <w:color w:val="000000"/>
                <w:sz w:val="22"/>
                <w:szCs w:val="22"/>
              </w:rPr>
            </w:pPr>
          </w:p>
        </w:tc>
      </w:tr>
      <w:tr w:rsidR="00C43801" w:rsidRPr="004A23F1" w14:paraId="7583FDC3" w14:textId="77777777" w:rsidTr="00C43801">
        <w:trPr>
          <w:trHeight w:val="300"/>
        </w:trPr>
        <w:tc>
          <w:tcPr>
            <w:tcW w:w="3134" w:type="dxa"/>
            <w:gridSpan w:val="4"/>
            <w:tcBorders>
              <w:top w:val="nil"/>
              <w:left w:val="nil"/>
              <w:bottom w:val="nil"/>
              <w:right w:val="nil"/>
            </w:tcBorders>
            <w:shd w:val="clear" w:color="auto" w:fill="auto"/>
            <w:noWrap/>
            <w:vAlign w:val="bottom"/>
            <w:hideMark/>
          </w:tcPr>
          <w:p w14:paraId="2ADF85C8" w14:textId="77777777" w:rsidR="00C43801" w:rsidRPr="004A23F1" w:rsidRDefault="00C43801" w:rsidP="00C43801">
            <w:pPr>
              <w:rPr>
                <w:rFonts w:ascii="Calibri" w:hAnsi="Calibri"/>
                <w:b/>
                <w:bCs/>
                <w:color w:val="000000"/>
                <w:sz w:val="22"/>
                <w:szCs w:val="22"/>
              </w:rPr>
            </w:pPr>
            <w:r w:rsidRPr="004A23F1">
              <w:rPr>
                <w:rFonts w:ascii="Calibri" w:hAnsi="Calibri"/>
                <w:b/>
                <w:bCs/>
                <w:color w:val="000000"/>
                <w:sz w:val="22"/>
                <w:szCs w:val="22"/>
              </w:rPr>
              <w:t>Nom et Prénom du bénéficiaire</w:t>
            </w:r>
          </w:p>
        </w:tc>
        <w:tc>
          <w:tcPr>
            <w:tcW w:w="1506" w:type="dxa"/>
            <w:tcBorders>
              <w:top w:val="nil"/>
              <w:left w:val="nil"/>
              <w:bottom w:val="nil"/>
              <w:right w:val="nil"/>
            </w:tcBorders>
            <w:shd w:val="clear" w:color="auto" w:fill="auto"/>
            <w:noWrap/>
            <w:vAlign w:val="bottom"/>
            <w:hideMark/>
          </w:tcPr>
          <w:p w14:paraId="5C1C267E" w14:textId="77777777" w:rsidR="00C43801" w:rsidRPr="004A23F1" w:rsidRDefault="00C43801" w:rsidP="00C4380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3EFD8BA3" w14:textId="77777777" w:rsidR="00C43801" w:rsidRPr="004A23F1" w:rsidRDefault="00C43801" w:rsidP="00C43801">
            <w:pPr>
              <w:rPr>
                <w:rFonts w:ascii="Calibri" w:hAnsi="Calibri"/>
                <w:b/>
                <w:bCs/>
                <w:color w:val="000000"/>
                <w:sz w:val="22"/>
                <w:szCs w:val="22"/>
              </w:rPr>
            </w:pPr>
            <w:r w:rsidRPr="004A23F1">
              <w:rPr>
                <w:rFonts w:ascii="Calibri" w:hAnsi="Calibri"/>
                <w:b/>
                <w:bCs/>
                <w:color w:val="000000"/>
                <w:sz w:val="22"/>
                <w:szCs w:val="22"/>
              </w:rPr>
              <w:t>Date et signature</w:t>
            </w:r>
          </w:p>
        </w:tc>
        <w:tc>
          <w:tcPr>
            <w:tcW w:w="986" w:type="dxa"/>
            <w:tcBorders>
              <w:top w:val="nil"/>
              <w:left w:val="nil"/>
              <w:bottom w:val="nil"/>
              <w:right w:val="nil"/>
            </w:tcBorders>
            <w:shd w:val="clear" w:color="auto" w:fill="auto"/>
            <w:noWrap/>
            <w:vAlign w:val="bottom"/>
            <w:hideMark/>
          </w:tcPr>
          <w:p w14:paraId="1FE2BA38" w14:textId="77777777" w:rsidR="00C43801" w:rsidRPr="004A23F1" w:rsidRDefault="00C43801" w:rsidP="00C43801">
            <w:pPr>
              <w:rPr>
                <w:rFonts w:ascii="Calibri" w:hAnsi="Calibri"/>
                <w:b/>
                <w:bCs/>
                <w:color w:val="000000"/>
                <w:sz w:val="22"/>
                <w:szCs w:val="22"/>
              </w:rPr>
            </w:pPr>
          </w:p>
        </w:tc>
        <w:tc>
          <w:tcPr>
            <w:tcW w:w="1414" w:type="dxa"/>
            <w:tcBorders>
              <w:top w:val="nil"/>
              <w:left w:val="nil"/>
              <w:bottom w:val="nil"/>
              <w:right w:val="nil"/>
            </w:tcBorders>
            <w:shd w:val="clear" w:color="auto" w:fill="auto"/>
            <w:noWrap/>
            <w:vAlign w:val="bottom"/>
            <w:hideMark/>
          </w:tcPr>
          <w:p w14:paraId="580EAD31" w14:textId="77777777" w:rsidR="00C43801" w:rsidRPr="004A23F1" w:rsidRDefault="00C43801" w:rsidP="00C4380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46170924"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7CC689D5"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67A2B5D3"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68264CD2" w14:textId="77777777" w:rsidR="00C43801" w:rsidRPr="004A23F1" w:rsidRDefault="00C43801" w:rsidP="00C43801">
            <w:pPr>
              <w:rPr>
                <w:rFonts w:ascii="Calibri" w:hAnsi="Calibri"/>
                <w:color w:val="000000"/>
                <w:sz w:val="22"/>
                <w:szCs w:val="22"/>
              </w:rPr>
            </w:pPr>
          </w:p>
        </w:tc>
        <w:tc>
          <w:tcPr>
            <w:tcW w:w="3983" w:type="dxa"/>
            <w:gridSpan w:val="5"/>
            <w:tcBorders>
              <w:top w:val="nil"/>
              <w:left w:val="nil"/>
              <w:bottom w:val="nil"/>
              <w:right w:val="nil"/>
            </w:tcBorders>
            <w:shd w:val="clear" w:color="auto" w:fill="auto"/>
            <w:noWrap/>
            <w:vAlign w:val="bottom"/>
            <w:hideMark/>
          </w:tcPr>
          <w:p w14:paraId="205E0715" w14:textId="77777777" w:rsidR="00C43801" w:rsidRPr="004A23F1" w:rsidRDefault="00C43801" w:rsidP="00C43801">
            <w:pPr>
              <w:rPr>
                <w:rFonts w:ascii="Calibri" w:hAnsi="Calibri"/>
                <w:b/>
                <w:bCs/>
                <w:color w:val="000000"/>
                <w:sz w:val="22"/>
                <w:szCs w:val="22"/>
              </w:rPr>
            </w:pPr>
            <w:r w:rsidRPr="004A23F1">
              <w:rPr>
                <w:rFonts w:ascii="Calibri" w:hAnsi="Calibri"/>
                <w:b/>
                <w:bCs/>
                <w:color w:val="000000"/>
                <w:sz w:val="22"/>
                <w:szCs w:val="22"/>
              </w:rPr>
              <w:t>Nom et Prénom de l'agent instructeur</w:t>
            </w:r>
          </w:p>
        </w:tc>
        <w:tc>
          <w:tcPr>
            <w:tcW w:w="1276" w:type="dxa"/>
            <w:tcBorders>
              <w:top w:val="nil"/>
              <w:left w:val="nil"/>
              <w:bottom w:val="nil"/>
              <w:right w:val="nil"/>
            </w:tcBorders>
            <w:shd w:val="clear" w:color="auto" w:fill="auto"/>
            <w:noWrap/>
            <w:vAlign w:val="bottom"/>
            <w:hideMark/>
          </w:tcPr>
          <w:p w14:paraId="52426E98" w14:textId="77777777" w:rsidR="00C43801" w:rsidRPr="004A23F1" w:rsidRDefault="00C43801" w:rsidP="00C43801">
            <w:pPr>
              <w:rPr>
                <w:rFonts w:ascii="Calibri" w:hAnsi="Calibri"/>
                <w:b/>
                <w:bCs/>
                <w:color w:val="000000"/>
                <w:sz w:val="22"/>
                <w:szCs w:val="22"/>
              </w:rPr>
            </w:pPr>
            <w:r>
              <w:rPr>
                <w:rFonts w:ascii="Calibri" w:hAnsi="Calibri"/>
                <w:b/>
                <w:bCs/>
                <w:color w:val="000000"/>
                <w:sz w:val="22"/>
                <w:szCs w:val="22"/>
              </w:rPr>
              <w:t xml:space="preserve">Date </w:t>
            </w:r>
            <w:r w:rsidRPr="004A23F1">
              <w:rPr>
                <w:rFonts w:ascii="Calibri" w:hAnsi="Calibri"/>
                <w:b/>
                <w:bCs/>
                <w:color w:val="000000"/>
                <w:sz w:val="22"/>
                <w:szCs w:val="22"/>
              </w:rPr>
              <w:t>signature</w:t>
            </w:r>
          </w:p>
        </w:tc>
        <w:tc>
          <w:tcPr>
            <w:tcW w:w="2976" w:type="dxa"/>
            <w:tcBorders>
              <w:top w:val="nil"/>
              <w:left w:val="nil"/>
              <w:bottom w:val="nil"/>
              <w:right w:val="nil"/>
            </w:tcBorders>
            <w:shd w:val="clear" w:color="auto" w:fill="auto"/>
            <w:noWrap/>
            <w:vAlign w:val="bottom"/>
            <w:hideMark/>
          </w:tcPr>
          <w:p w14:paraId="59999F60" w14:textId="77777777" w:rsidR="00C43801" w:rsidRPr="004A23F1" w:rsidRDefault="00C43801" w:rsidP="00C43801">
            <w:pPr>
              <w:rPr>
                <w:rFonts w:ascii="Calibri" w:hAnsi="Calibri"/>
                <w:color w:val="000000"/>
                <w:sz w:val="22"/>
                <w:szCs w:val="22"/>
              </w:rPr>
            </w:pPr>
          </w:p>
        </w:tc>
      </w:tr>
      <w:tr w:rsidR="00C43801" w:rsidRPr="004A23F1" w14:paraId="178FAA68" w14:textId="77777777" w:rsidTr="00C43801">
        <w:trPr>
          <w:trHeight w:val="300"/>
        </w:trPr>
        <w:tc>
          <w:tcPr>
            <w:tcW w:w="1200" w:type="dxa"/>
            <w:gridSpan w:val="2"/>
            <w:tcBorders>
              <w:top w:val="nil"/>
              <w:left w:val="nil"/>
              <w:bottom w:val="nil"/>
              <w:right w:val="nil"/>
            </w:tcBorders>
            <w:shd w:val="clear" w:color="auto" w:fill="auto"/>
            <w:noWrap/>
            <w:vAlign w:val="bottom"/>
            <w:hideMark/>
          </w:tcPr>
          <w:p w14:paraId="63AB2483" w14:textId="77777777" w:rsidR="00C43801" w:rsidRPr="004A23F1" w:rsidRDefault="00C43801" w:rsidP="00C4380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37A4AD67" w14:textId="77777777" w:rsidR="00C43801" w:rsidRPr="004A23F1" w:rsidRDefault="00C43801" w:rsidP="00C4380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439D0CE7" w14:textId="77777777" w:rsidR="00C43801" w:rsidRPr="004A23F1" w:rsidRDefault="00C43801" w:rsidP="00C4380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7B04D481" w14:textId="77777777" w:rsidR="00C43801" w:rsidRPr="004A23F1" w:rsidRDefault="00C43801" w:rsidP="00C4380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035949DC" w14:textId="77777777" w:rsidR="00C43801" w:rsidRPr="004A23F1" w:rsidRDefault="00C43801" w:rsidP="00C4380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13732D1B" w14:textId="77777777" w:rsidR="00C43801" w:rsidRPr="004A23F1" w:rsidRDefault="00C43801" w:rsidP="00C4380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4496106B"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4C00A7C5"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503114AC"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05F2D7BD" w14:textId="77777777" w:rsidR="00C43801" w:rsidRPr="004A23F1" w:rsidRDefault="00C43801" w:rsidP="00C43801">
            <w:pPr>
              <w:rPr>
                <w:rFonts w:ascii="Calibri" w:hAnsi="Calibri"/>
                <w:color w:val="000000"/>
                <w:sz w:val="22"/>
                <w:szCs w:val="22"/>
              </w:rPr>
            </w:pPr>
          </w:p>
        </w:tc>
        <w:tc>
          <w:tcPr>
            <w:tcW w:w="1381" w:type="dxa"/>
            <w:gridSpan w:val="2"/>
            <w:tcBorders>
              <w:top w:val="nil"/>
              <w:left w:val="nil"/>
              <w:bottom w:val="nil"/>
              <w:right w:val="nil"/>
            </w:tcBorders>
            <w:shd w:val="clear" w:color="auto" w:fill="auto"/>
            <w:noWrap/>
            <w:vAlign w:val="bottom"/>
            <w:hideMark/>
          </w:tcPr>
          <w:p w14:paraId="504B2B8D" w14:textId="77777777" w:rsidR="00C43801" w:rsidRPr="004A23F1" w:rsidRDefault="00C43801" w:rsidP="00C43801">
            <w:pPr>
              <w:rPr>
                <w:rFonts w:ascii="Calibri" w:hAnsi="Calibri"/>
                <w:color w:val="000000"/>
                <w:sz w:val="22"/>
                <w:szCs w:val="22"/>
              </w:rPr>
            </w:pPr>
          </w:p>
        </w:tc>
        <w:tc>
          <w:tcPr>
            <w:tcW w:w="2000" w:type="dxa"/>
            <w:gridSpan w:val="2"/>
            <w:tcBorders>
              <w:top w:val="nil"/>
              <w:left w:val="nil"/>
              <w:bottom w:val="nil"/>
              <w:right w:val="nil"/>
            </w:tcBorders>
            <w:shd w:val="clear" w:color="auto" w:fill="auto"/>
            <w:noWrap/>
            <w:vAlign w:val="bottom"/>
            <w:hideMark/>
          </w:tcPr>
          <w:p w14:paraId="6ED29B68" w14:textId="77777777" w:rsidR="00C43801" w:rsidRPr="004A23F1" w:rsidRDefault="00C43801" w:rsidP="00C43801">
            <w:pPr>
              <w:rPr>
                <w:rFonts w:ascii="Calibri" w:hAnsi="Calibri"/>
                <w:color w:val="000000"/>
                <w:sz w:val="22"/>
                <w:szCs w:val="22"/>
              </w:rPr>
            </w:pPr>
          </w:p>
        </w:tc>
        <w:tc>
          <w:tcPr>
            <w:tcW w:w="602" w:type="dxa"/>
            <w:tcBorders>
              <w:top w:val="nil"/>
              <w:left w:val="nil"/>
              <w:bottom w:val="nil"/>
              <w:right w:val="nil"/>
            </w:tcBorders>
            <w:shd w:val="clear" w:color="auto" w:fill="auto"/>
            <w:noWrap/>
            <w:vAlign w:val="bottom"/>
            <w:hideMark/>
          </w:tcPr>
          <w:p w14:paraId="20A0E729"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57D0C578" w14:textId="77777777" w:rsidR="00C43801" w:rsidRPr="004A23F1" w:rsidRDefault="00C43801" w:rsidP="00C43801">
            <w:pPr>
              <w:rPr>
                <w:rFonts w:ascii="Calibri" w:hAnsi="Calibri"/>
                <w:color w:val="000000"/>
                <w:sz w:val="22"/>
                <w:szCs w:val="22"/>
              </w:rPr>
            </w:pPr>
            <w:r w:rsidRPr="001126D9">
              <w:rPr>
                <w:rFonts w:ascii="Calibri" w:hAnsi="Calibri"/>
                <w:color w:val="000000"/>
                <w:sz w:val="22"/>
                <w:szCs w:val="22"/>
              </w:rPr>
              <w:t>OSIRIS n° :</w:t>
            </w:r>
          </w:p>
        </w:tc>
        <w:tc>
          <w:tcPr>
            <w:tcW w:w="2976" w:type="dxa"/>
            <w:tcBorders>
              <w:top w:val="nil"/>
              <w:left w:val="nil"/>
              <w:bottom w:val="nil"/>
              <w:right w:val="nil"/>
            </w:tcBorders>
            <w:shd w:val="clear" w:color="auto" w:fill="auto"/>
            <w:noWrap/>
            <w:vAlign w:val="bottom"/>
            <w:hideMark/>
          </w:tcPr>
          <w:p w14:paraId="7F34618F" w14:textId="77777777" w:rsidR="00C43801" w:rsidRPr="004A23F1" w:rsidRDefault="00C43801" w:rsidP="00C43801">
            <w:pPr>
              <w:rPr>
                <w:rFonts w:ascii="Calibri" w:hAnsi="Calibri"/>
                <w:color w:val="000000"/>
                <w:sz w:val="22"/>
                <w:szCs w:val="22"/>
              </w:rPr>
            </w:pPr>
          </w:p>
        </w:tc>
      </w:tr>
      <w:tr w:rsidR="00C43801" w:rsidRPr="004A23F1" w14:paraId="2941E433" w14:textId="77777777" w:rsidTr="00C43801">
        <w:trPr>
          <w:trHeight w:val="300"/>
        </w:trPr>
        <w:tc>
          <w:tcPr>
            <w:tcW w:w="1200" w:type="dxa"/>
            <w:gridSpan w:val="2"/>
            <w:tcBorders>
              <w:top w:val="nil"/>
              <w:left w:val="nil"/>
              <w:bottom w:val="nil"/>
              <w:right w:val="nil"/>
            </w:tcBorders>
            <w:shd w:val="clear" w:color="auto" w:fill="auto"/>
            <w:noWrap/>
            <w:vAlign w:val="bottom"/>
            <w:hideMark/>
          </w:tcPr>
          <w:p w14:paraId="7D890A34" w14:textId="77777777" w:rsidR="00C43801" w:rsidRPr="004A23F1" w:rsidRDefault="00C43801" w:rsidP="00C43801">
            <w:pPr>
              <w:rPr>
                <w:rFonts w:ascii="Calibri" w:hAnsi="Calibri"/>
                <w:color w:val="000000"/>
                <w:sz w:val="22"/>
                <w:szCs w:val="22"/>
              </w:rPr>
            </w:pPr>
          </w:p>
        </w:tc>
        <w:tc>
          <w:tcPr>
            <w:tcW w:w="1934" w:type="dxa"/>
            <w:gridSpan w:val="2"/>
            <w:tcBorders>
              <w:top w:val="nil"/>
              <w:left w:val="nil"/>
              <w:bottom w:val="nil"/>
              <w:right w:val="nil"/>
            </w:tcBorders>
            <w:shd w:val="clear" w:color="auto" w:fill="auto"/>
            <w:noWrap/>
            <w:vAlign w:val="bottom"/>
            <w:hideMark/>
          </w:tcPr>
          <w:p w14:paraId="0D597676" w14:textId="77777777" w:rsidR="00C43801" w:rsidRPr="004A23F1" w:rsidRDefault="00C43801" w:rsidP="00C43801">
            <w:pPr>
              <w:rPr>
                <w:rFonts w:ascii="Calibri" w:hAnsi="Calibri"/>
                <w:color w:val="000000"/>
                <w:sz w:val="22"/>
                <w:szCs w:val="22"/>
              </w:rPr>
            </w:pPr>
          </w:p>
        </w:tc>
        <w:tc>
          <w:tcPr>
            <w:tcW w:w="1506" w:type="dxa"/>
            <w:tcBorders>
              <w:top w:val="nil"/>
              <w:left w:val="nil"/>
              <w:bottom w:val="nil"/>
              <w:right w:val="nil"/>
            </w:tcBorders>
            <w:shd w:val="clear" w:color="auto" w:fill="auto"/>
            <w:noWrap/>
            <w:vAlign w:val="bottom"/>
            <w:hideMark/>
          </w:tcPr>
          <w:p w14:paraId="3C22533A" w14:textId="77777777" w:rsidR="00C43801" w:rsidRPr="004A23F1" w:rsidRDefault="00C43801" w:rsidP="00C43801">
            <w:pPr>
              <w:rPr>
                <w:rFonts w:ascii="Calibri" w:hAnsi="Calibri"/>
                <w:color w:val="000000"/>
                <w:sz w:val="22"/>
                <w:szCs w:val="22"/>
              </w:rPr>
            </w:pPr>
          </w:p>
        </w:tc>
        <w:tc>
          <w:tcPr>
            <w:tcW w:w="1760" w:type="dxa"/>
            <w:gridSpan w:val="2"/>
            <w:tcBorders>
              <w:top w:val="nil"/>
              <w:left w:val="nil"/>
              <w:bottom w:val="nil"/>
              <w:right w:val="nil"/>
            </w:tcBorders>
            <w:shd w:val="clear" w:color="auto" w:fill="auto"/>
            <w:noWrap/>
            <w:vAlign w:val="bottom"/>
            <w:hideMark/>
          </w:tcPr>
          <w:p w14:paraId="0BDFA10E" w14:textId="77777777" w:rsidR="00C43801" w:rsidRPr="004A23F1" w:rsidRDefault="00C43801" w:rsidP="00C43801">
            <w:pPr>
              <w:rPr>
                <w:rFonts w:ascii="Calibri" w:hAnsi="Calibri"/>
                <w:color w:val="000000"/>
                <w:sz w:val="22"/>
                <w:szCs w:val="22"/>
              </w:rPr>
            </w:pPr>
          </w:p>
        </w:tc>
        <w:tc>
          <w:tcPr>
            <w:tcW w:w="986" w:type="dxa"/>
            <w:tcBorders>
              <w:top w:val="nil"/>
              <w:left w:val="nil"/>
              <w:bottom w:val="nil"/>
              <w:right w:val="nil"/>
            </w:tcBorders>
            <w:shd w:val="clear" w:color="auto" w:fill="auto"/>
            <w:noWrap/>
            <w:vAlign w:val="bottom"/>
            <w:hideMark/>
          </w:tcPr>
          <w:p w14:paraId="1D32466B" w14:textId="77777777" w:rsidR="00C43801" w:rsidRPr="004A23F1" w:rsidRDefault="00C43801" w:rsidP="00C43801">
            <w:pPr>
              <w:rPr>
                <w:rFonts w:ascii="Calibri" w:hAnsi="Calibri"/>
                <w:color w:val="000000"/>
                <w:sz w:val="22"/>
                <w:szCs w:val="22"/>
              </w:rPr>
            </w:pPr>
          </w:p>
        </w:tc>
        <w:tc>
          <w:tcPr>
            <w:tcW w:w="1414" w:type="dxa"/>
            <w:tcBorders>
              <w:top w:val="nil"/>
              <w:left w:val="nil"/>
              <w:bottom w:val="nil"/>
              <w:right w:val="nil"/>
            </w:tcBorders>
            <w:shd w:val="clear" w:color="auto" w:fill="auto"/>
            <w:noWrap/>
            <w:vAlign w:val="bottom"/>
            <w:hideMark/>
          </w:tcPr>
          <w:p w14:paraId="2CC4306B" w14:textId="77777777" w:rsidR="00C43801" w:rsidRPr="004A23F1" w:rsidRDefault="00C43801" w:rsidP="00C43801">
            <w:pPr>
              <w:rPr>
                <w:rFonts w:ascii="Calibri" w:hAnsi="Calibri"/>
                <w:color w:val="000000"/>
                <w:sz w:val="22"/>
                <w:szCs w:val="22"/>
              </w:rPr>
            </w:pPr>
          </w:p>
        </w:tc>
        <w:tc>
          <w:tcPr>
            <w:tcW w:w="1720" w:type="dxa"/>
            <w:gridSpan w:val="3"/>
            <w:tcBorders>
              <w:top w:val="nil"/>
              <w:left w:val="nil"/>
              <w:bottom w:val="nil"/>
              <w:right w:val="nil"/>
            </w:tcBorders>
            <w:shd w:val="clear" w:color="auto" w:fill="auto"/>
            <w:noWrap/>
            <w:vAlign w:val="bottom"/>
            <w:hideMark/>
          </w:tcPr>
          <w:p w14:paraId="7D823F86" w14:textId="77777777" w:rsidR="00C43801" w:rsidRPr="004A23F1" w:rsidRDefault="00C43801" w:rsidP="00C43801">
            <w:pPr>
              <w:rPr>
                <w:rFonts w:ascii="Calibri" w:hAnsi="Calibri"/>
                <w:color w:val="000000"/>
                <w:sz w:val="22"/>
                <w:szCs w:val="22"/>
              </w:rPr>
            </w:pPr>
          </w:p>
        </w:tc>
        <w:tc>
          <w:tcPr>
            <w:tcW w:w="1200" w:type="dxa"/>
            <w:gridSpan w:val="2"/>
            <w:tcBorders>
              <w:top w:val="nil"/>
              <w:left w:val="nil"/>
              <w:bottom w:val="nil"/>
              <w:right w:val="nil"/>
            </w:tcBorders>
            <w:shd w:val="clear" w:color="auto" w:fill="auto"/>
            <w:noWrap/>
            <w:vAlign w:val="bottom"/>
            <w:hideMark/>
          </w:tcPr>
          <w:p w14:paraId="08CC02E6" w14:textId="77777777" w:rsidR="00C43801" w:rsidRPr="004A23F1" w:rsidRDefault="00C43801" w:rsidP="00C43801">
            <w:pPr>
              <w:rPr>
                <w:rFonts w:ascii="Calibri" w:hAnsi="Calibri"/>
                <w:color w:val="000000"/>
                <w:sz w:val="22"/>
                <w:szCs w:val="22"/>
              </w:rPr>
            </w:pPr>
          </w:p>
        </w:tc>
        <w:tc>
          <w:tcPr>
            <w:tcW w:w="1200" w:type="dxa"/>
            <w:gridSpan w:val="3"/>
            <w:tcBorders>
              <w:top w:val="nil"/>
              <w:left w:val="nil"/>
              <w:bottom w:val="nil"/>
              <w:right w:val="nil"/>
            </w:tcBorders>
            <w:shd w:val="clear" w:color="auto" w:fill="auto"/>
            <w:noWrap/>
            <w:vAlign w:val="bottom"/>
            <w:hideMark/>
          </w:tcPr>
          <w:p w14:paraId="1597F7EA" w14:textId="77777777" w:rsidR="00C43801" w:rsidRPr="004A23F1" w:rsidRDefault="00C43801" w:rsidP="00C43801">
            <w:pPr>
              <w:rPr>
                <w:rFonts w:ascii="Calibri" w:hAnsi="Calibri"/>
                <w:color w:val="000000"/>
                <w:sz w:val="22"/>
                <w:szCs w:val="22"/>
              </w:rPr>
            </w:pPr>
          </w:p>
        </w:tc>
        <w:tc>
          <w:tcPr>
            <w:tcW w:w="1540" w:type="dxa"/>
            <w:gridSpan w:val="3"/>
            <w:tcBorders>
              <w:top w:val="nil"/>
              <w:left w:val="nil"/>
              <w:bottom w:val="nil"/>
              <w:right w:val="nil"/>
            </w:tcBorders>
            <w:shd w:val="clear" w:color="auto" w:fill="auto"/>
            <w:noWrap/>
            <w:vAlign w:val="bottom"/>
            <w:hideMark/>
          </w:tcPr>
          <w:p w14:paraId="020E94FE" w14:textId="77777777" w:rsidR="00C43801" w:rsidRPr="004A23F1" w:rsidRDefault="00C43801" w:rsidP="00C43801">
            <w:pPr>
              <w:rPr>
                <w:rFonts w:ascii="Calibri" w:hAnsi="Calibri"/>
                <w:color w:val="000000"/>
                <w:sz w:val="22"/>
                <w:szCs w:val="22"/>
              </w:rPr>
            </w:pPr>
          </w:p>
        </w:tc>
        <w:tc>
          <w:tcPr>
            <w:tcW w:w="1381" w:type="dxa"/>
            <w:gridSpan w:val="2"/>
            <w:tcBorders>
              <w:top w:val="nil"/>
              <w:left w:val="nil"/>
              <w:bottom w:val="nil"/>
              <w:right w:val="nil"/>
            </w:tcBorders>
            <w:shd w:val="clear" w:color="auto" w:fill="auto"/>
            <w:noWrap/>
            <w:vAlign w:val="bottom"/>
            <w:hideMark/>
          </w:tcPr>
          <w:p w14:paraId="0476849B" w14:textId="77777777" w:rsidR="00C43801" w:rsidRPr="004A23F1" w:rsidRDefault="00C43801" w:rsidP="00C43801">
            <w:pPr>
              <w:rPr>
                <w:rFonts w:ascii="Calibri" w:hAnsi="Calibri"/>
                <w:color w:val="000000"/>
                <w:sz w:val="22"/>
                <w:szCs w:val="22"/>
              </w:rPr>
            </w:pPr>
          </w:p>
        </w:tc>
        <w:tc>
          <w:tcPr>
            <w:tcW w:w="2000" w:type="dxa"/>
            <w:gridSpan w:val="2"/>
            <w:tcBorders>
              <w:top w:val="nil"/>
              <w:left w:val="nil"/>
              <w:bottom w:val="nil"/>
              <w:right w:val="nil"/>
            </w:tcBorders>
            <w:shd w:val="clear" w:color="auto" w:fill="auto"/>
            <w:noWrap/>
            <w:vAlign w:val="bottom"/>
            <w:hideMark/>
          </w:tcPr>
          <w:p w14:paraId="51C9E7DB" w14:textId="77777777" w:rsidR="00C43801" w:rsidRPr="004A23F1" w:rsidRDefault="00C43801" w:rsidP="00C43801">
            <w:pPr>
              <w:rPr>
                <w:rFonts w:ascii="Calibri" w:hAnsi="Calibri"/>
                <w:color w:val="000000"/>
                <w:sz w:val="22"/>
                <w:szCs w:val="22"/>
              </w:rPr>
            </w:pPr>
          </w:p>
        </w:tc>
        <w:tc>
          <w:tcPr>
            <w:tcW w:w="602" w:type="dxa"/>
            <w:tcBorders>
              <w:top w:val="nil"/>
              <w:left w:val="nil"/>
              <w:bottom w:val="nil"/>
              <w:right w:val="nil"/>
            </w:tcBorders>
            <w:shd w:val="clear" w:color="auto" w:fill="auto"/>
            <w:noWrap/>
            <w:vAlign w:val="bottom"/>
            <w:hideMark/>
          </w:tcPr>
          <w:p w14:paraId="49D09A36" w14:textId="77777777" w:rsidR="00C43801" w:rsidRPr="004A23F1" w:rsidRDefault="00C43801" w:rsidP="00C43801">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14:paraId="62B8D61E" w14:textId="77777777" w:rsidR="00C43801" w:rsidRPr="004A23F1" w:rsidRDefault="00C43801" w:rsidP="00C43801">
            <w:pPr>
              <w:rPr>
                <w:rFonts w:ascii="Calibri" w:hAnsi="Calibri"/>
                <w:color w:val="000000"/>
                <w:sz w:val="22"/>
                <w:szCs w:val="22"/>
              </w:rPr>
            </w:pPr>
          </w:p>
        </w:tc>
        <w:tc>
          <w:tcPr>
            <w:tcW w:w="2976" w:type="dxa"/>
            <w:tcBorders>
              <w:top w:val="nil"/>
              <w:left w:val="nil"/>
              <w:bottom w:val="nil"/>
              <w:right w:val="nil"/>
            </w:tcBorders>
            <w:shd w:val="clear" w:color="auto" w:fill="auto"/>
            <w:noWrap/>
            <w:vAlign w:val="bottom"/>
            <w:hideMark/>
          </w:tcPr>
          <w:p w14:paraId="67FB2832" w14:textId="77777777" w:rsidR="00C43801" w:rsidRPr="004A23F1" w:rsidRDefault="00C43801" w:rsidP="00C43801">
            <w:pPr>
              <w:rPr>
                <w:rFonts w:ascii="Calibri" w:hAnsi="Calibri"/>
                <w:color w:val="000000"/>
                <w:sz w:val="22"/>
                <w:szCs w:val="22"/>
              </w:rPr>
            </w:pPr>
          </w:p>
        </w:tc>
      </w:tr>
    </w:tbl>
    <w:p w14:paraId="4D82232A" w14:textId="77777777" w:rsidR="00C43801" w:rsidRDefault="00C43801" w:rsidP="00C43801">
      <w:pPr>
        <w:pStyle w:val="normalformulaire"/>
        <w:rPr>
          <w:rFonts w:ascii="Calibri" w:hAnsi="Calibri" w:cs="Calibri"/>
          <w:smallCaps/>
          <w:color w:val="FF0000"/>
          <w:sz w:val="24"/>
          <w:szCs w:val="24"/>
        </w:rPr>
      </w:pPr>
    </w:p>
    <w:p w14:paraId="5FDC50CB" w14:textId="77777777" w:rsidR="00C43801" w:rsidRDefault="00C43801" w:rsidP="00C43801">
      <w:pPr>
        <w:pStyle w:val="normalformulaire"/>
        <w:rPr>
          <w:rFonts w:ascii="Calibri" w:hAnsi="Calibri" w:cs="Calibri"/>
          <w:smallCaps/>
          <w:color w:val="FF0000"/>
          <w:sz w:val="24"/>
          <w:szCs w:val="24"/>
        </w:rPr>
      </w:pPr>
    </w:p>
    <w:p w14:paraId="325177C4" w14:textId="77777777" w:rsidR="003F1C52" w:rsidRPr="00F34684" w:rsidRDefault="003F1C52" w:rsidP="003F1C52">
      <w:pPr>
        <w:rPr>
          <w:rFonts w:asciiTheme="minorHAnsi" w:hAnsiTheme="minorHAnsi" w:cs="Arial"/>
          <w:b/>
          <w:bCs/>
          <w:color w:val="FF0000"/>
          <w:lang w:val="en-US"/>
        </w:rPr>
      </w:pPr>
    </w:p>
    <w:p w14:paraId="3EC2D6BD" w14:textId="134FD862" w:rsidR="00C732A6" w:rsidRPr="00C43801" w:rsidRDefault="00C732A6" w:rsidP="00C43801">
      <w:pPr>
        <w:rPr>
          <w:rFonts w:asciiTheme="minorHAnsi" w:hAnsiTheme="minorHAnsi" w:cs="Arial"/>
          <w:bCs/>
          <w:color w:val="000000"/>
        </w:rPr>
        <w:sectPr w:rsidR="00C732A6" w:rsidRPr="00C43801" w:rsidSect="008A11BA">
          <w:pgSz w:w="23814" w:h="16839" w:orient="landscape" w:code="8"/>
          <w:pgMar w:top="567" w:right="567" w:bottom="567" w:left="567" w:header="567" w:footer="567" w:gutter="0"/>
          <w:cols w:space="708"/>
          <w:docGrid w:linePitch="360"/>
        </w:sectPr>
      </w:pPr>
    </w:p>
    <w:p w14:paraId="1CAEC5EE" w14:textId="12F29923" w:rsidR="00BB2369" w:rsidRDefault="00BB2369" w:rsidP="00BB2369">
      <w:pPr>
        <w:pStyle w:val="Titre1"/>
        <w:ind w:left="432" w:hanging="432"/>
        <w:jc w:val="both"/>
        <w:rPr>
          <w:rFonts w:ascii="Arial" w:hAnsi="Arial" w:cs="Arial"/>
          <w:sz w:val="22"/>
        </w:rPr>
      </w:pPr>
      <w:bookmarkStart w:id="11" w:name="_Toc476651824"/>
      <w:r>
        <w:rPr>
          <w:rFonts w:ascii="Arial" w:hAnsi="Arial" w:cs="Arial"/>
          <w:sz w:val="22"/>
          <w:u w:val="single"/>
        </w:rPr>
        <w:lastRenderedPageBreak/>
        <w:t>ANNEXE 3</w:t>
      </w:r>
      <w:r w:rsidRPr="008B5712">
        <w:rPr>
          <w:rFonts w:ascii="Arial" w:hAnsi="Arial" w:cs="Arial"/>
          <w:sz w:val="22"/>
          <w:u w:val="single"/>
        </w:rPr>
        <w:t> :</w:t>
      </w:r>
      <w:r w:rsidRPr="008A27CA">
        <w:rPr>
          <w:rFonts w:ascii="Arial" w:hAnsi="Arial" w:cs="Arial"/>
          <w:sz w:val="22"/>
        </w:rPr>
        <w:t xml:space="preserve"> </w:t>
      </w:r>
      <w:r w:rsidRPr="008B5712">
        <w:rPr>
          <w:rFonts w:ascii="Arial" w:hAnsi="Arial" w:cs="Arial"/>
          <w:sz w:val="22"/>
        </w:rPr>
        <w:t xml:space="preserve">AUTO-DIAGNOSTIC </w:t>
      </w:r>
      <w:bookmarkEnd w:id="11"/>
      <w:r w:rsidRPr="008B5712">
        <w:rPr>
          <w:rFonts w:ascii="Arial" w:hAnsi="Arial" w:cs="Arial"/>
          <w:sz w:val="22"/>
        </w:rPr>
        <w:t>DEMONTRANT</w:t>
      </w:r>
      <w:r>
        <w:rPr>
          <w:rFonts w:ascii="Arial" w:hAnsi="Arial" w:cs="Arial"/>
          <w:sz w:val="22"/>
        </w:rPr>
        <w:t xml:space="preserve"> L’ABSENCE TOTALE DE BESOIN D’OUVRAGE DE STOCKAGE OU DE TRAITEMENT D’EFFLUENTS D’ELEVAGE SUR L’ENSEMBLE DE L’EXPLOITATION</w:t>
      </w:r>
    </w:p>
    <w:p w14:paraId="77EBF557" w14:textId="77777777" w:rsidR="00BB2369" w:rsidRDefault="00BB2369" w:rsidP="00BB2369">
      <w:pPr>
        <w:autoSpaceDE w:val="0"/>
        <w:autoSpaceDN w:val="0"/>
        <w:adjustRightInd w:val="0"/>
        <w:jc w:val="both"/>
        <w:rPr>
          <w:rFonts w:ascii="Calibri" w:hAnsi="Calibri" w:cs="Calibri"/>
          <w:b/>
          <w:bCs/>
          <w:color w:val="000000"/>
        </w:rPr>
      </w:pPr>
    </w:p>
    <w:p w14:paraId="323003CE" w14:textId="77777777" w:rsidR="00BB2369" w:rsidRDefault="00BB2369" w:rsidP="00BB2369">
      <w:pPr>
        <w:autoSpaceDE w:val="0"/>
        <w:autoSpaceDN w:val="0"/>
        <w:adjustRightInd w:val="0"/>
        <w:jc w:val="both"/>
        <w:rPr>
          <w:rFonts w:ascii="Calibri" w:hAnsi="Calibri" w:cs="Calibri"/>
          <w:b/>
          <w:bCs/>
          <w:color w:val="000000"/>
        </w:rPr>
      </w:pPr>
    </w:p>
    <w:p w14:paraId="770EB4FF" w14:textId="77777777" w:rsidR="00BB2369" w:rsidRDefault="00BB2369" w:rsidP="00BB2369">
      <w:pPr>
        <w:autoSpaceDE w:val="0"/>
        <w:autoSpaceDN w:val="0"/>
        <w:adjustRightInd w:val="0"/>
        <w:jc w:val="both"/>
        <w:rPr>
          <w:rFonts w:ascii="Calibri" w:hAnsi="Calibri" w:cs="Calibri"/>
          <w:b/>
          <w:bCs/>
          <w:color w:val="000000"/>
        </w:rPr>
      </w:pPr>
    </w:p>
    <w:p w14:paraId="0A429F90" w14:textId="77777777" w:rsidR="00BB2369" w:rsidRDefault="00BB2369" w:rsidP="00BB2369">
      <w:pPr>
        <w:autoSpaceDE w:val="0"/>
        <w:autoSpaceDN w:val="0"/>
        <w:adjustRightInd w:val="0"/>
        <w:jc w:val="both"/>
        <w:rPr>
          <w:rFonts w:ascii="Calibri" w:hAnsi="Calibri" w:cs="Calibri"/>
          <w:b/>
          <w:bCs/>
          <w:color w:val="000000"/>
        </w:rPr>
      </w:pPr>
      <w:r w:rsidRPr="00A81D83">
        <w:rPr>
          <w:rFonts w:ascii="Arial" w:hAnsi="Arial" w:cs="Arial"/>
          <w:noProof/>
        </w:rPr>
        <mc:AlternateContent>
          <mc:Choice Requires="wps">
            <w:drawing>
              <wp:anchor distT="0" distB="0" distL="114935" distR="114935" simplePos="0" relativeHeight="251977728" behindDoc="0" locked="0" layoutInCell="1" allowOverlap="1" wp14:anchorId="1B71EB39" wp14:editId="7C59A366">
                <wp:simplePos x="0" y="0"/>
                <wp:positionH relativeFrom="column">
                  <wp:posOffset>2264</wp:posOffset>
                </wp:positionH>
                <wp:positionV relativeFrom="paragraph">
                  <wp:posOffset>-3641</wp:posOffset>
                </wp:positionV>
                <wp:extent cx="6753225" cy="1052422"/>
                <wp:effectExtent l="0" t="0" r="28575" b="14605"/>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1052422"/>
                        </a:xfrm>
                        <a:prstGeom prst="rect">
                          <a:avLst/>
                        </a:prstGeom>
                        <a:solidFill>
                          <a:srgbClr val="FFFFFF"/>
                        </a:solidFill>
                        <a:ln w="9525">
                          <a:solidFill>
                            <a:srgbClr val="000000"/>
                          </a:solidFill>
                          <a:miter lim="800000"/>
                          <a:headEnd/>
                          <a:tailEnd/>
                        </a:ln>
                      </wps:spPr>
                      <wps:txbx>
                        <w:txbxContent>
                          <w:p w14:paraId="10393203" w14:textId="77777777" w:rsidR="00BB2369" w:rsidRDefault="00BB2369" w:rsidP="00BB2369">
                            <w:pPr>
                              <w:jc w:val="both"/>
                              <w:rPr>
                                <w:rFonts w:ascii="Calibri" w:hAnsi="Calibri"/>
                                <w:b/>
                                <w:bCs/>
                              </w:rPr>
                            </w:pPr>
                            <w:r>
                              <w:rPr>
                                <w:rFonts w:ascii="Calibri" w:hAnsi="Calibri"/>
                                <w:b/>
                                <w:bCs/>
                              </w:rPr>
                              <w:t>DEMANDEUR</w:t>
                            </w:r>
                            <w:r>
                              <w:rPr>
                                <w:rFonts w:ascii="Calibri" w:hAnsi="Calibri"/>
                                <w:b/>
                                <w:bCs/>
                              </w:rPr>
                              <w:tab/>
                            </w:r>
                            <w:r>
                              <w:rPr>
                                <w:rFonts w:ascii="Calibri" w:hAnsi="Calibri"/>
                                <w:b/>
                                <w:bCs/>
                              </w:rPr>
                              <w:tab/>
                            </w:r>
                            <w:r>
                              <w:rPr>
                                <w:rFonts w:ascii="Calibri" w:hAnsi="Calibri"/>
                                <w:b/>
                                <w:bCs/>
                              </w:rPr>
                              <w:tab/>
                            </w:r>
                          </w:p>
                          <w:p w14:paraId="7D405BF4" w14:textId="77777777" w:rsidR="00BB2369" w:rsidRPr="00A81D83" w:rsidRDefault="00BB2369" w:rsidP="00BB2369">
                            <w:pPr>
                              <w:jc w:val="both"/>
                              <w:rPr>
                                <w:rFonts w:ascii="Arial" w:hAnsi="Arial" w:cs="Arial"/>
                              </w:rPr>
                            </w:pPr>
                            <w:r w:rsidRPr="00A81D83">
                              <w:rPr>
                                <w:rFonts w:ascii="Arial" w:hAnsi="Arial" w:cs="Arial"/>
                                <w:bCs/>
                              </w:rPr>
                              <w:t>N° SIRET :</w:t>
                            </w:r>
                            <w:r w:rsidRPr="00A81D83">
                              <w:rPr>
                                <w:rFonts w:ascii="Arial" w:hAnsi="Arial" w:cs="Arial"/>
                                <w:b/>
                                <w:bCs/>
                              </w:rPr>
                              <w:t xml:space="preserve"> </w:t>
                            </w:r>
                            <w:r w:rsidRPr="00A81D83">
                              <w:rPr>
                                <w:rFonts w:ascii="Arial" w:hAnsi="Arial" w:cs="Arial"/>
                                <w:bCs/>
                              </w:rPr>
                              <w:t>_________________________________________________________________________</w:t>
                            </w:r>
                            <w:r>
                              <w:rPr>
                                <w:rFonts w:ascii="Arial" w:hAnsi="Arial" w:cs="Arial"/>
                                <w:bCs/>
                              </w:rPr>
                              <w:t>_____</w:t>
                            </w:r>
                            <w:r w:rsidRPr="00A81D83">
                              <w:rPr>
                                <w:rFonts w:ascii="Arial" w:hAnsi="Arial" w:cs="Arial"/>
                                <w:bCs/>
                              </w:rPr>
                              <w:t>_____</w:t>
                            </w:r>
                          </w:p>
                          <w:p w14:paraId="291488B1" w14:textId="77777777" w:rsidR="00BB2369" w:rsidRPr="00A81D83" w:rsidRDefault="00BB2369" w:rsidP="00BB2369">
                            <w:pPr>
                              <w:jc w:val="both"/>
                              <w:rPr>
                                <w:rFonts w:ascii="Arial" w:hAnsi="Arial" w:cs="Arial"/>
                              </w:rPr>
                            </w:pPr>
                            <w:r w:rsidRPr="00A81D83">
                              <w:rPr>
                                <w:rFonts w:ascii="Arial" w:hAnsi="Arial" w:cs="Arial"/>
                              </w:rPr>
                              <w:t>Raison sociale : _____________________________________________________________________</w:t>
                            </w:r>
                            <w:r>
                              <w:rPr>
                                <w:rFonts w:ascii="Arial" w:hAnsi="Arial" w:cs="Arial"/>
                              </w:rPr>
                              <w:t>______</w:t>
                            </w:r>
                            <w:r w:rsidRPr="00A81D83">
                              <w:rPr>
                                <w:rFonts w:ascii="Arial" w:hAnsi="Arial" w:cs="Arial"/>
                              </w:rPr>
                              <w:t>____</w:t>
                            </w:r>
                          </w:p>
                          <w:p w14:paraId="13CCBB41" w14:textId="77777777" w:rsidR="00BB2369" w:rsidRPr="00A81D83" w:rsidRDefault="00BB2369" w:rsidP="00BB2369">
                            <w:pPr>
                              <w:jc w:val="both"/>
                              <w:rPr>
                                <w:rFonts w:ascii="Arial" w:hAnsi="Arial" w:cs="Arial"/>
                              </w:rPr>
                            </w:pPr>
                            <w:r w:rsidRPr="00A81D83">
                              <w:rPr>
                                <w:rFonts w:ascii="Arial" w:hAnsi="Arial" w:cs="Arial"/>
                              </w:rPr>
                              <w:t>Nom et prénom du porteur de projet : ____________________________________________________</w:t>
                            </w:r>
                            <w:r>
                              <w:rPr>
                                <w:rFonts w:ascii="Arial" w:hAnsi="Arial" w:cs="Arial"/>
                              </w:rPr>
                              <w:t>________</w:t>
                            </w:r>
                            <w:r w:rsidRPr="00A81D83">
                              <w:rPr>
                                <w:rFonts w:ascii="Arial" w:hAnsi="Arial" w:cs="Arial"/>
                              </w:rPr>
                              <w:t>__</w:t>
                            </w:r>
                          </w:p>
                          <w:p w14:paraId="303874FF" w14:textId="77777777" w:rsidR="00BB2369" w:rsidRPr="00A81D83" w:rsidRDefault="00BB2369" w:rsidP="00BB2369">
                            <w:pPr>
                              <w:jc w:val="both"/>
                              <w:rPr>
                                <w:rFonts w:ascii="Arial" w:hAnsi="Arial" w:cs="Arial"/>
                              </w:rPr>
                            </w:pPr>
                            <w:r w:rsidRPr="00A81D83">
                              <w:rPr>
                                <w:rFonts w:ascii="Arial" w:hAnsi="Arial" w:cs="Arial"/>
                              </w:rPr>
                              <w:t>Adresse : _____________________________________________________________________</w:t>
                            </w:r>
                            <w:r>
                              <w:rPr>
                                <w:rFonts w:ascii="Arial" w:hAnsi="Arial" w:cs="Arial"/>
                              </w:rPr>
                              <w:t>______</w:t>
                            </w:r>
                            <w:r w:rsidRPr="00A81D83">
                              <w:rPr>
                                <w:rFonts w:ascii="Arial" w:hAnsi="Arial" w:cs="Arial"/>
                              </w:rPr>
                              <w:t>_________</w:t>
                            </w:r>
                          </w:p>
                          <w:p w14:paraId="00ED1FF3" w14:textId="77777777" w:rsidR="00BB2369" w:rsidRPr="008B5712" w:rsidRDefault="00BB2369" w:rsidP="00BB2369">
                            <w:pPr>
                              <w:jc w:val="both"/>
                              <w:rPr>
                                <w:rFonts w:ascii="Arial" w:hAnsi="Arial" w:cs="Arial"/>
                              </w:rPr>
                            </w:pPr>
                            <w:r w:rsidRPr="00A81D83">
                              <w:rPr>
                                <w:rFonts w:ascii="Arial" w:hAnsi="Arial" w:cs="Arial"/>
                              </w:rPr>
                              <w:t>CP : _____________ Ville : _______________________________________________________</w:t>
                            </w:r>
                            <w:r>
                              <w:rPr>
                                <w:rFonts w:ascii="Arial" w:hAnsi="Arial" w:cs="Arial"/>
                              </w:rPr>
                              <w:t>______</w:t>
                            </w:r>
                            <w:r w:rsidRPr="00A81D83">
                              <w:rPr>
                                <w:rFonts w:ascii="Arial" w:hAnsi="Arial" w:cs="Arial"/>
                              </w:rPr>
                              <w:t>_________</w:t>
                            </w:r>
                          </w:p>
                          <w:p w14:paraId="23EF616E" w14:textId="77777777" w:rsidR="00BB2369" w:rsidRDefault="00BB2369" w:rsidP="00BB23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1" o:spid="_x0000_s1028" type="#_x0000_t202" style="position:absolute;left:0;text-align:left;margin-left:.2pt;margin-top:-.3pt;width:531.75pt;height:82.85pt;z-index:25197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">
                <v:textbox>
                  <w:txbxContent>
                    <w:p w14:paraId="10393203" w14:textId="77777777" w:rsidR="00BB2369" w:rsidRDefault="00BB2369" w:rsidP="00BB2369">
                      <w:pPr>
                        <w:jc w:val="both"/>
                        <w:rPr>
                          <w:rFonts w:ascii="Calibri" w:hAnsi="Calibri"/>
                          <w:b/>
                          <w:bCs/>
                        </w:rPr>
                      </w:pPr>
                      <w:r>
                        <w:rPr>
                          <w:rFonts w:ascii="Calibri" w:hAnsi="Calibri"/>
                          <w:b/>
                          <w:bCs/>
                        </w:rPr>
                        <w:t>DEMANDEUR</w:t>
                      </w:r>
                      <w:r>
                        <w:rPr>
                          <w:rFonts w:ascii="Calibri" w:hAnsi="Calibri"/>
                          <w:b/>
                          <w:bCs/>
                        </w:rPr>
                        <w:tab/>
                      </w:r>
                      <w:r>
                        <w:rPr>
                          <w:rFonts w:ascii="Calibri" w:hAnsi="Calibri"/>
                          <w:b/>
                          <w:bCs/>
                        </w:rPr>
                        <w:tab/>
                      </w:r>
                      <w:r>
                        <w:rPr>
                          <w:rFonts w:ascii="Calibri" w:hAnsi="Calibri"/>
                          <w:b/>
                          <w:bCs/>
                        </w:rPr>
                        <w:tab/>
                      </w:r>
                    </w:p>
                    <w:p w14:paraId="7D405BF4" w14:textId="77777777" w:rsidR="00BB2369" w:rsidRPr="00A81D83" w:rsidRDefault="00BB2369" w:rsidP="00BB2369">
                      <w:pPr>
                        <w:jc w:val="both"/>
                        <w:rPr>
                          <w:rFonts w:ascii="Arial" w:hAnsi="Arial" w:cs="Arial"/>
                        </w:rPr>
                      </w:pPr>
                      <w:r w:rsidRPr="00A81D83">
                        <w:rPr>
                          <w:rFonts w:ascii="Arial" w:hAnsi="Arial" w:cs="Arial"/>
                          <w:bCs/>
                        </w:rPr>
                        <w:t>N° SIRET :</w:t>
                      </w:r>
                      <w:r w:rsidRPr="00A81D83">
                        <w:rPr>
                          <w:rFonts w:ascii="Arial" w:hAnsi="Arial" w:cs="Arial"/>
                          <w:b/>
                          <w:bCs/>
                        </w:rPr>
                        <w:t xml:space="preserve"> </w:t>
                      </w:r>
                      <w:r w:rsidRPr="00A81D83">
                        <w:rPr>
                          <w:rFonts w:ascii="Arial" w:hAnsi="Arial" w:cs="Arial"/>
                          <w:bCs/>
                        </w:rPr>
                        <w:t>_________________________________________________________________________</w:t>
                      </w:r>
                      <w:r>
                        <w:rPr>
                          <w:rFonts w:ascii="Arial" w:hAnsi="Arial" w:cs="Arial"/>
                          <w:bCs/>
                        </w:rPr>
                        <w:t>_____</w:t>
                      </w:r>
                      <w:r w:rsidRPr="00A81D83">
                        <w:rPr>
                          <w:rFonts w:ascii="Arial" w:hAnsi="Arial" w:cs="Arial"/>
                          <w:bCs/>
                        </w:rPr>
                        <w:t>_____</w:t>
                      </w:r>
                    </w:p>
                    <w:p w14:paraId="291488B1" w14:textId="77777777" w:rsidR="00BB2369" w:rsidRPr="00A81D83" w:rsidRDefault="00BB2369" w:rsidP="00BB2369">
                      <w:pPr>
                        <w:jc w:val="both"/>
                        <w:rPr>
                          <w:rFonts w:ascii="Arial" w:hAnsi="Arial" w:cs="Arial"/>
                        </w:rPr>
                      </w:pPr>
                      <w:r w:rsidRPr="00A81D83">
                        <w:rPr>
                          <w:rFonts w:ascii="Arial" w:hAnsi="Arial" w:cs="Arial"/>
                        </w:rPr>
                        <w:t>Raison sociale : _____________________________________________________________________</w:t>
                      </w:r>
                      <w:r>
                        <w:rPr>
                          <w:rFonts w:ascii="Arial" w:hAnsi="Arial" w:cs="Arial"/>
                        </w:rPr>
                        <w:t>______</w:t>
                      </w:r>
                      <w:r w:rsidRPr="00A81D83">
                        <w:rPr>
                          <w:rFonts w:ascii="Arial" w:hAnsi="Arial" w:cs="Arial"/>
                        </w:rPr>
                        <w:t>____</w:t>
                      </w:r>
                    </w:p>
                    <w:p w14:paraId="13CCBB41" w14:textId="77777777" w:rsidR="00BB2369" w:rsidRPr="00A81D83" w:rsidRDefault="00BB2369" w:rsidP="00BB2369">
                      <w:pPr>
                        <w:jc w:val="both"/>
                        <w:rPr>
                          <w:rFonts w:ascii="Arial" w:hAnsi="Arial" w:cs="Arial"/>
                        </w:rPr>
                      </w:pPr>
                      <w:r w:rsidRPr="00A81D83">
                        <w:rPr>
                          <w:rFonts w:ascii="Arial" w:hAnsi="Arial" w:cs="Arial"/>
                        </w:rPr>
                        <w:t>Nom et prénom du porteur de projet : ____________________________________________________</w:t>
                      </w:r>
                      <w:r>
                        <w:rPr>
                          <w:rFonts w:ascii="Arial" w:hAnsi="Arial" w:cs="Arial"/>
                        </w:rPr>
                        <w:t>________</w:t>
                      </w:r>
                      <w:r w:rsidRPr="00A81D83">
                        <w:rPr>
                          <w:rFonts w:ascii="Arial" w:hAnsi="Arial" w:cs="Arial"/>
                        </w:rPr>
                        <w:t>__</w:t>
                      </w:r>
                    </w:p>
                    <w:p w14:paraId="303874FF" w14:textId="77777777" w:rsidR="00BB2369" w:rsidRPr="00A81D83" w:rsidRDefault="00BB2369" w:rsidP="00BB2369">
                      <w:pPr>
                        <w:jc w:val="both"/>
                        <w:rPr>
                          <w:rFonts w:ascii="Arial" w:hAnsi="Arial" w:cs="Arial"/>
                        </w:rPr>
                      </w:pPr>
                      <w:r w:rsidRPr="00A81D83">
                        <w:rPr>
                          <w:rFonts w:ascii="Arial" w:hAnsi="Arial" w:cs="Arial"/>
                        </w:rPr>
                        <w:t>Adresse : _____________________________________________________________________</w:t>
                      </w:r>
                      <w:r>
                        <w:rPr>
                          <w:rFonts w:ascii="Arial" w:hAnsi="Arial" w:cs="Arial"/>
                        </w:rPr>
                        <w:t>______</w:t>
                      </w:r>
                      <w:r w:rsidRPr="00A81D83">
                        <w:rPr>
                          <w:rFonts w:ascii="Arial" w:hAnsi="Arial" w:cs="Arial"/>
                        </w:rPr>
                        <w:t>_________</w:t>
                      </w:r>
                    </w:p>
                    <w:p w14:paraId="00ED1FF3" w14:textId="77777777" w:rsidR="00BB2369" w:rsidRPr="008B5712" w:rsidRDefault="00BB2369" w:rsidP="00BB2369">
                      <w:pPr>
                        <w:jc w:val="both"/>
                        <w:rPr>
                          <w:rFonts w:ascii="Arial" w:hAnsi="Arial" w:cs="Arial"/>
                        </w:rPr>
                      </w:pPr>
                      <w:r w:rsidRPr="00A81D83">
                        <w:rPr>
                          <w:rFonts w:ascii="Arial" w:hAnsi="Arial" w:cs="Arial"/>
                        </w:rPr>
                        <w:t>CP : _____________ Ville : _______________________________________________________</w:t>
                      </w:r>
                      <w:r>
                        <w:rPr>
                          <w:rFonts w:ascii="Arial" w:hAnsi="Arial" w:cs="Arial"/>
                        </w:rPr>
                        <w:t>______</w:t>
                      </w:r>
                      <w:r w:rsidRPr="00A81D83">
                        <w:rPr>
                          <w:rFonts w:ascii="Arial" w:hAnsi="Arial" w:cs="Arial"/>
                        </w:rPr>
                        <w:t>_________</w:t>
                      </w:r>
                    </w:p>
                    <w:p w14:paraId="23EF616E" w14:textId="77777777" w:rsidR="00BB2369" w:rsidRDefault="00BB2369" w:rsidP="00BB2369"/>
                  </w:txbxContent>
                </v:textbox>
              </v:shape>
            </w:pict>
          </mc:Fallback>
        </mc:AlternateContent>
      </w:r>
    </w:p>
    <w:p w14:paraId="38F013C8" w14:textId="77777777" w:rsidR="00BB2369" w:rsidRDefault="00BB2369" w:rsidP="00BB2369">
      <w:pPr>
        <w:autoSpaceDE w:val="0"/>
        <w:autoSpaceDN w:val="0"/>
        <w:adjustRightInd w:val="0"/>
        <w:jc w:val="both"/>
        <w:rPr>
          <w:rFonts w:ascii="Calibri" w:hAnsi="Calibri" w:cs="Calibri"/>
          <w:b/>
          <w:bCs/>
          <w:color w:val="000000"/>
        </w:rPr>
      </w:pPr>
    </w:p>
    <w:p w14:paraId="6D33A988" w14:textId="77777777" w:rsidR="00BB2369" w:rsidRDefault="00BB2369" w:rsidP="00BB2369">
      <w:pPr>
        <w:autoSpaceDE w:val="0"/>
        <w:autoSpaceDN w:val="0"/>
        <w:adjustRightInd w:val="0"/>
        <w:jc w:val="both"/>
        <w:rPr>
          <w:rFonts w:ascii="Calibri" w:hAnsi="Calibri" w:cs="Calibri"/>
          <w:b/>
          <w:bCs/>
          <w:color w:val="000000"/>
        </w:rPr>
      </w:pPr>
    </w:p>
    <w:p w14:paraId="71FBCA5A" w14:textId="77777777" w:rsidR="00BB2369" w:rsidRDefault="00BB2369" w:rsidP="00BB2369">
      <w:pPr>
        <w:autoSpaceDE w:val="0"/>
        <w:autoSpaceDN w:val="0"/>
        <w:adjustRightInd w:val="0"/>
        <w:jc w:val="both"/>
        <w:rPr>
          <w:rFonts w:ascii="Calibri" w:hAnsi="Calibri" w:cs="Calibri"/>
          <w:b/>
          <w:bCs/>
          <w:color w:val="000000"/>
        </w:rPr>
      </w:pPr>
    </w:p>
    <w:p w14:paraId="638ED9F3" w14:textId="77777777" w:rsidR="00BB2369" w:rsidRDefault="00BB2369" w:rsidP="00BB2369">
      <w:pPr>
        <w:autoSpaceDE w:val="0"/>
        <w:autoSpaceDN w:val="0"/>
        <w:adjustRightInd w:val="0"/>
        <w:jc w:val="both"/>
        <w:rPr>
          <w:rFonts w:ascii="Calibri" w:hAnsi="Calibri" w:cs="Calibri"/>
          <w:b/>
          <w:bCs/>
          <w:color w:val="000000"/>
        </w:rPr>
      </w:pPr>
    </w:p>
    <w:p w14:paraId="7A4C37D5" w14:textId="77777777" w:rsidR="00BB2369" w:rsidRDefault="00BB2369" w:rsidP="00BB2369">
      <w:pPr>
        <w:autoSpaceDE w:val="0"/>
        <w:autoSpaceDN w:val="0"/>
        <w:adjustRightInd w:val="0"/>
        <w:jc w:val="both"/>
        <w:rPr>
          <w:rFonts w:ascii="Calibri" w:hAnsi="Calibri" w:cs="Calibri"/>
          <w:b/>
          <w:bCs/>
          <w:color w:val="000000"/>
        </w:rPr>
      </w:pPr>
    </w:p>
    <w:p w14:paraId="5906F08C" w14:textId="77777777" w:rsidR="00BB2369" w:rsidRDefault="00BB2369" w:rsidP="00BB2369">
      <w:pPr>
        <w:autoSpaceDE w:val="0"/>
        <w:autoSpaceDN w:val="0"/>
        <w:adjustRightInd w:val="0"/>
        <w:jc w:val="both"/>
        <w:rPr>
          <w:rFonts w:ascii="Calibri" w:hAnsi="Calibri" w:cs="Calibri"/>
          <w:b/>
          <w:bCs/>
          <w:color w:val="000000"/>
        </w:rPr>
      </w:pPr>
    </w:p>
    <w:p w14:paraId="7A470299" w14:textId="77777777" w:rsidR="00BB2369" w:rsidRDefault="00BB2369" w:rsidP="00BB2369">
      <w:pPr>
        <w:autoSpaceDE w:val="0"/>
        <w:autoSpaceDN w:val="0"/>
        <w:adjustRightInd w:val="0"/>
        <w:jc w:val="both"/>
        <w:rPr>
          <w:rFonts w:ascii="Calibri" w:hAnsi="Calibri" w:cs="Calibri"/>
          <w:b/>
          <w:bCs/>
          <w:color w:val="000000"/>
        </w:rPr>
      </w:pPr>
    </w:p>
    <w:p w14:paraId="113B9C53" w14:textId="77777777" w:rsidR="00BB2369" w:rsidRDefault="00BB2369" w:rsidP="00BB2369">
      <w:pPr>
        <w:autoSpaceDE w:val="0"/>
        <w:autoSpaceDN w:val="0"/>
        <w:adjustRightInd w:val="0"/>
        <w:jc w:val="both"/>
        <w:rPr>
          <w:rFonts w:ascii="Calibri" w:hAnsi="Calibri" w:cs="Calibri"/>
          <w:b/>
          <w:bCs/>
          <w:color w:val="000000"/>
        </w:rPr>
      </w:pPr>
    </w:p>
    <w:p w14:paraId="36E8CFA1" w14:textId="77777777" w:rsidR="00BB2369" w:rsidRPr="00A81D83" w:rsidRDefault="00BB2369" w:rsidP="00BB2369">
      <w:pPr>
        <w:jc w:val="both"/>
        <w:rPr>
          <w:rFonts w:ascii="Arial" w:hAnsi="Arial" w:cs="Arial"/>
        </w:rPr>
      </w:pPr>
      <w:r>
        <w:rPr>
          <w:rFonts w:ascii="Arial" w:hAnsi="Arial" w:cs="Arial"/>
          <w:b/>
          <w:u w:val="single"/>
        </w:rPr>
        <w:t>P</w:t>
      </w:r>
      <w:r w:rsidRPr="00A81D83">
        <w:rPr>
          <w:rFonts w:ascii="Arial" w:hAnsi="Arial" w:cs="Arial"/>
          <w:b/>
          <w:u w:val="single"/>
        </w:rPr>
        <w:t>rojets concernés :</w:t>
      </w:r>
      <w:r w:rsidRPr="00A81D83">
        <w:rPr>
          <w:rFonts w:ascii="Arial" w:hAnsi="Arial" w:cs="Arial"/>
        </w:rPr>
        <w:t xml:space="preserve"> </w:t>
      </w:r>
    </w:p>
    <w:p w14:paraId="1C72252A" w14:textId="77777777" w:rsidR="00BB2369" w:rsidRDefault="00BB2369" w:rsidP="00BB2369">
      <w:pPr>
        <w:rPr>
          <w:rFonts w:ascii="Arial" w:hAnsi="Arial" w:cs="Arial"/>
          <w:b/>
        </w:rPr>
      </w:pPr>
    </w:p>
    <w:p w14:paraId="62086F48" w14:textId="77777777" w:rsidR="00BB2369" w:rsidRDefault="00BB2369" w:rsidP="00BB2369">
      <w:pPr>
        <w:rPr>
          <w:rFonts w:ascii="Arial" w:hAnsi="Arial" w:cs="Arial"/>
          <w:b/>
        </w:rPr>
      </w:pPr>
      <w:r w:rsidRPr="00466BB3">
        <w:rPr>
          <w:rFonts w:ascii="Arial" w:hAnsi="Arial" w:cs="Arial"/>
          <w:b/>
        </w:rPr>
        <w:t xml:space="preserve">Projets d’investissements portant sur des bâtiments </w:t>
      </w:r>
      <w:r>
        <w:rPr>
          <w:rFonts w:ascii="Arial" w:hAnsi="Arial" w:cs="Arial"/>
          <w:b/>
        </w:rPr>
        <w:t>ne générant aucun effluent qui pourrait nécessiter un dispositif de stockage ou de traitement.</w:t>
      </w:r>
    </w:p>
    <w:p w14:paraId="78A211BE" w14:textId="77777777" w:rsidR="00BB2369" w:rsidRPr="00F476F5" w:rsidRDefault="00BB2369" w:rsidP="00BB2369">
      <w:pPr>
        <w:rPr>
          <w:rFonts w:ascii="Arial" w:hAnsi="Arial" w:cs="Arial"/>
        </w:rPr>
      </w:pPr>
      <w:r w:rsidRPr="00F476F5">
        <w:rPr>
          <w:rFonts w:ascii="Arial" w:hAnsi="Arial" w:cs="Arial"/>
        </w:rPr>
        <w:t>L’exploitation ne doit nécessiter aucun ouvrage de stockage ou de traitement d'effluents d'élevage sur la totalité de ses productions animales et des sites d'élevage. Les effluents d'élevage doivent être exclusivement des fumiers compacts</w:t>
      </w:r>
      <w:r>
        <w:rPr>
          <w:rFonts w:ascii="Arial" w:hAnsi="Arial" w:cs="Arial"/>
        </w:rPr>
        <w:t>,</w:t>
      </w:r>
      <w:r w:rsidRPr="00F476F5">
        <w:rPr>
          <w:rFonts w:ascii="Arial" w:hAnsi="Arial" w:cs="Arial"/>
        </w:rPr>
        <w:t xml:space="preserve"> non susceptibles d'écoulement</w:t>
      </w:r>
      <w:r>
        <w:rPr>
          <w:rFonts w:ascii="Arial" w:hAnsi="Arial" w:cs="Arial"/>
        </w:rPr>
        <w:t>,</w:t>
      </w:r>
      <w:r w:rsidRPr="00F476F5">
        <w:rPr>
          <w:rFonts w:ascii="Arial" w:hAnsi="Arial" w:cs="Arial"/>
        </w:rPr>
        <w:t xml:space="preserve"> provenant d'aires paillées intégrales et pouvant être stockés au champ selon les normes en vigueur. </w:t>
      </w:r>
    </w:p>
    <w:p w14:paraId="7C8F9823" w14:textId="77777777" w:rsidR="00BB2369" w:rsidRPr="00F476F5" w:rsidRDefault="00BB2369" w:rsidP="00BB2369">
      <w:pPr>
        <w:rPr>
          <w:rFonts w:ascii="Arial" w:hAnsi="Arial" w:cs="Arial"/>
        </w:rPr>
      </w:pPr>
      <w:r w:rsidRPr="00F476F5">
        <w:rPr>
          <w:rFonts w:ascii="Arial" w:hAnsi="Arial" w:cs="Arial"/>
        </w:rPr>
        <w:t xml:space="preserve">Aucun effluent d'élevage liquide (lisier, purin, eaux blanches, eaux vertes, eaux brunes, </w:t>
      </w:r>
      <w:proofErr w:type="spellStart"/>
      <w:r w:rsidRPr="00F476F5">
        <w:rPr>
          <w:rFonts w:ascii="Arial" w:hAnsi="Arial" w:cs="Arial"/>
        </w:rPr>
        <w:t>lixiviats</w:t>
      </w:r>
      <w:proofErr w:type="spellEnd"/>
      <w:r w:rsidRPr="00F476F5">
        <w:rPr>
          <w:rFonts w:ascii="Arial" w:hAnsi="Arial" w:cs="Arial"/>
        </w:rPr>
        <w:t xml:space="preserve"> de fumière, eaux de lavages d'aires souillées par des déjections) ne doit exister sur l'exploitation.</w:t>
      </w:r>
    </w:p>
    <w:p w14:paraId="2BCC6922" w14:textId="77777777" w:rsidR="00BB2369" w:rsidRPr="00F476F5" w:rsidRDefault="00BB2369" w:rsidP="00BB2369">
      <w:pPr>
        <w:rPr>
          <w:rFonts w:ascii="Arial" w:hAnsi="Arial" w:cs="Arial"/>
          <w:b/>
          <w:bCs/>
        </w:rPr>
      </w:pPr>
      <w:r w:rsidRPr="00F476F5">
        <w:rPr>
          <w:rFonts w:ascii="Arial" w:hAnsi="Arial" w:cs="Arial"/>
        </w:rPr>
        <w:t>NB : le fumier compact non susceptible d'écoulement doit séjourner plus de deux mois sous les pieds des animaux pour pouvoir être stocké au champ selon les normes en vigueur.</w:t>
      </w:r>
    </w:p>
    <w:p w14:paraId="5BE9FEEA" w14:textId="77777777" w:rsidR="00BB2369" w:rsidRDefault="00BB2369" w:rsidP="00BB2369">
      <w:pPr>
        <w:autoSpaceDE w:val="0"/>
        <w:autoSpaceDN w:val="0"/>
        <w:adjustRightInd w:val="0"/>
        <w:jc w:val="both"/>
        <w:rPr>
          <w:rFonts w:ascii="Calibri" w:hAnsi="Calibri" w:cs="Calibri"/>
          <w:b/>
          <w:bCs/>
          <w:color w:val="000000"/>
        </w:rPr>
      </w:pPr>
    </w:p>
    <w:tbl>
      <w:tblPr>
        <w:tblW w:w="10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0"/>
        <w:gridCol w:w="3827"/>
        <w:gridCol w:w="651"/>
      </w:tblGrid>
      <w:tr w:rsidR="00BB2369" w:rsidRPr="00A81D83" w14:paraId="0530EAC7" w14:textId="77777777" w:rsidTr="00332978">
        <w:tc>
          <w:tcPr>
            <w:tcW w:w="10858" w:type="dxa"/>
            <w:gridSpan w:val="3"/>
            <w:shd w:val="clear" w:color="auto" w:fill="auto"/>
          </w:tcPr>
          <w:p w14:paraId="3AE52E60" w14:textId="77777777" w:rsidR="00BB2369" w:rsidRPr="00A81D83" w:rsidRDefault="00BB2369" w:rsidP="00332978">
            <w:pPr>
              <w:rPr>
                <w:rFonts w:ascii="Arial" w:hAnsi="Arial" w:cs="Arial"/>
                <w:i/>
                <w:color w:val="000000"/>
              </w:rPr>
            </w:pPr>
            <w:r>
              <w:rPr>
                <w:rFonts w:ascii="Arial" w:hAnsi="Arial" w:cs="Arial"/>
                <w:b/>
                <w:color w:val="000000"/>
              </w:rPr>
              <w:t xml:space="preserve">Conclusion de l’auto diagnostic : </w:t>
            </w:r>
            <w:r>
              <w:rPr>
                <w:rFonts w:ascii="Arial" w:hAnsi="Arial" w:cs="Arial"/>
                <w:i/>
                <w:color w:val="000000"/>
              </w:rPr>
              <w:t>(cf. tableau à compléter)</w:t>
            </w:r>
          </w:p>
        </w:tc>
      </w:tr>
      <w:tr w:rsidR="00BB2369" w:rsidRPr="00A81D83" w14:paraId="2AB8E9FD" w14:textId="77777777" w:rsidTr="00332978">
        <w:tc>
          <w:tcPr>
            <w:tcW w:w="6380" w:type="dxa"/>
            <w:shd w:val="clear" w:color="auto" w:fill="auto"/>
          </w:tcPr>
          <w:p w14:paraId="40AB75DC" w14:textId="77777777" w:rsidR="00BB2369" w:rsidRPr="00A81D83" w:rsidRDefault="00BB2369" w:rsidP="00332978">
            <w:pPr>
              <w:rPr>
                <w:rFonts w:ascii="Arial" w:hAnsi="Arial" w:cs="Arial"/>
                <w:color w:val="000000"/>
              </w:rPr>
            </w:pPr>
            <w:r w:rsidRPr="00EF1797">
              <w:rPr>
                <w:rFonts w:ascii="Arial" w:hAnsi="Arial" w:cs="Arial"/>
              </w:rPr>
              <w:t>Aucune case rouge n’est cochée. A l’issue du projet, l’exploitation ne nécessite aucun ouvrage de stockage ou de traitement d’effluents d’élevage.</w:t>
            </w:r>
          </w:p>
        </w:tc>
        <w:tc>
          <w:tcPr>
            <w:tcW w:w="3827" w:type="dxa"/>
            <w:shd w:val="clear" w:color="auto" w:fill="auto"/>
          </w:tcPr>
          <w:p w14:paraId="0CD56127" w14:textId="77777777" w:rsidR="00BB2369" w:rsidRPr="00A81D83" w:rsidRDefault="00BB2369" w:rsidP="00332978">
            <w:pPr>
              <w:rPr>
                <w:rFonts w:ascii="Arial" w:hAnsi="Arial" w:cs="Arial"/>
                <w:b/>
                <w:color w:val="000000"/>
              </w:rPr>
            </w:pPr>
            <w:r w:rsidRPr="00A81D83">
              <w:rPr>
                <w:rFonts w:ascii="Arial" w:hAnsi="Arial" w:cs="Arial"/>
                <w:b/>
                <w:color w:val="000000"/>
              </w:rPr>
              <w:t>Diagnostic DEXEL non obligatoire</w:t>
            </w:r>
          </w:p>
        </w:tc>
        <w:tc>
          <w:tcPr>
            <w:tcW w:w="651" w:type="dxa"/>
            <w:shd w:val="clear" w:color="auto" w:fill="auto"/>
          </w:tcPr>
          <w:p w14:paraId="70FCBBAE" w14:textId="77777777" w:rsidR="00BB2369" w:rsidRPr="00A81D83" w:rsidRDefault="00BB2369" w:rsidP="00332978">
            <w:pPr>
              <w:rPr>
                <w:rFonts w:ascii="Arial" w:hAnsi="Arial" w:cs="Arial"/>
                <w:color w:val="000000"/>
              </w:rPr>
            </w:pPr>
            <w:r w:rsidRPr="00A81D83">
              <w:rPr>
                <w:rFonts w:ascii="Arial" w:hAnsi="Arial" w:cs="Arial"/>
                <w:noProof/>
                <w:color w:val="000000"/>
              </w:rPr>
              <mc:AlternateContent>
                <mc:Choice Requires="wps">
                  <w:drawing>
                    <wp:anchor distT="0" distB="0" distL="114300" distR="114300" simplePos="0" relativeHeight="251979776" behindDoc="0" locked="0" layoutInCell="1" allowOverlap="1" wp14:anchorId="15DE7B04" wp14:editId="1321FEC7">
                      <wp:simplePos x="0" y="0"/>
                      <wp:positionH relativeFrom="column">
                        <wp:posOffset>29210</wp:posOffset>
                      </wp:positionH>
                      <wp:positionV relativeFrom="paragraph">
                        <wp:posOffset>96520</wp:posOffset>
                      </wp:positionV>
                      <wp:extent cx="219075" cy="200025"/>
                      <wp:effectExtent l="10160" t="10795" r="8890" b="825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2.3pt;margin-top:7.6pt;width:17.25pt;height:15.7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"/>
                  </w:pict>
                </mc:Fallback>
              </mc:AlternateContent>
            </w:r>
          </w:p>
        </w:tc>
      </w:tr>
      <w:tr w:rsidR="00BB2369" w:rsidRPr="00A81D83" w14:paraId="7611FB25" w14:textId="77777777" w:rsidTr="00332978">
        <w:tc>
          <w:tcPr>
            <w:tcW w:w="6380" w:type="dxa"/>
            <w:shd w:val="clear" w:color="auto" w:fill="auto"/>
          </w:tcPr>
          <w:p w14:paraId="12F5586B" w14:textId="77777777" w:rsidR="00BB2369" w:rsidRPr="00A81D83" w:rsidRDefault="00BB2369" w:rsidP="00332978">
            <w:pPr>
              <w:rPr>
                <w:rFonts w:ascii="Arial" w:hAnsi="Arial" w:cs="Arial"/>
                <w:color w:val="000000"/>
              </w:rPr>
            </w:pPr>
            <w:r w:rsidRPr="00EF1797">
              <w:rPr>
                <w:rFonts w:ascii="Arial" w:hAnsi="Arial" w:cs="Arial"/>
              </w:rPr>
              <w:t>Au moins une case rouge est cochée. A l’issue du projet, présence potentielle d’effluents d’élevage nécessitant un ouvrage de stockage ou de traitement.</w:t>
            </w:r>
          </w:p>
        </w:tc>
        <w:tc>
          <w:tcPr>
            <w:tcW w:w="3827" w:type="dxa"/>
            <w:shd w:val="clear" w:color="auto" w:fill="auto"/>
          </w:tcPr>
          <w:p w14:paraId="694DBB9D" w14:textId="77777777" w:rsidR="00BB2369" w:rsidRPr="00A81D83" w:rsidRDefault="00BB2369" w:rsidP="00332978">
            <w:pPr>
              <w:rPr>
                <w:rFonts w:ascii="Arial" w:hAnsi="Arial" w:cs="Arial"/>
                <w:b/>
                <w:color w:val="000000"/>
              </w:rPr>
            </w:pPr>
            <w:r w:rsidRPr="00A81D83">
              <w:rPr>
                <w:rFonts w:ascii="Arial" w:hAnsi="Arial" w:cs="Arial"/>
                <w:b/>
                <w:color w:val="000000"/>
              </w:rPr>
              <w:t>Diagnostic DEXEL obligatoire</w:t>
            </w:r>
          </w:p>
        </w:tc>
        <w:tc>
          <w:tcPr>
            <w:tcW w:w="651" w:type="dxa"/>
            <w:shd w:val="clear" w:color="auto" w:fill="auto"/>
          </w:tcPr>
          <w:p w14:paraId="66235F75" w14:textId="77777777" w:rsidR="00BB2369" w:rsidRPr="00A81D83" w:rsidRDefault="00BB2369" w:rsidP="00332978">
            <w:pPr>
              <w:rPr>
                <w:rFonts w:ascii="Arial" w:hAnsi="Arial" w:cs="Arial"/>
                <w:color w:val="000000"/>
              </w:rPr>
            </w:pPr>
            <w:r w:rsidRPr="00A81D83">
              <w:rPr>
                <w:rFonts w:ascii="Arial" w:hAnsi="Arial" w:cs="Arial"/>
                <w:noProof/>
                <w:color w:val="000000"/>
              </w:rPr>
              <mc:AlternateContent>
                <mc:Choice Requires="wps">
                  <w:drawing>
                    <wp:anchor distT="0" distB="0" distL="114300" distR="114300" simplePos="0" relativeHeight="251978752" behindDoc="0" locked="0" layoutInCell="1" allowOverlap="1" wp14:anchorId="1A37E639" wp14:editId="6D87C895">
                      <wp:simplePos x="0" y="0"/>
                      <wp:positionH relativeFrom="column">
                        <wp:posOffset>38735</wp:posOffset>
                      </wp:positionH>
                      <wp:positionV relativeFrom="paragraph">
                        <wp:posOffset>111125</wp:posOffset>
                      </wp:positionV>
                      <wp:extent cx="219075" cy="200025"/>
                      <wp:effectExtent l="10160" t="6350" r="8890" b="1270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3.05pt;margin-top:8.75pt;width:17.25pt;height:15.7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"/>
                  </w:pict>
                </mc:Fallback>
              </mc:AlternateContent>
            </w:r>
          </w:p>
        </w:tc>
      </w:tr>
    </w:tbl>
    <w:p w14:paraId="2ADCAD02" w14:textId="77777777" w:rsidR="00BB2369" w:rsidRDefault="00BB2369" w:rsidP="00BB2369">
      <w:pPr>
        <w:autoSpaceDE w:val="0"/>
        <w:autoSpaceDN w:val="0"/>
        <w:adjustRightInd w:val="0"/>
        <w:jc w:val="both"/>
        <w:rPr>
          <w:rFonts w:ascii="Calibri" w:hAnsi="Calibri" w:cs="Calibri"/>
          <w:b/>
          <w:bCs/>
          <w:color w:val="000000"/>
        </w:rPr>
      </w:pPr>
    </w:p>
    <w:p w14:paraId="6EE5F539" w14:textId="77777777" w:rsidR="00BB2369" w:rsidRDefault="00BB2369" w:rsidP="00BB2369">
      <w:pPr>
        <w:autoSpaceDE w:val="0"/>
        <w:autoSpaceDN w:val="0"/>
        <w:adjustRightInd w:val="0"/>
        <w:jc w:val="both"/>
        <w:rPr>
          <w:rFonts w:ascii="Calibri" w:hAnsi="Calibri" w:cs="Calibri"/>
          <w:b/>
          <w:bCs/>
          <w:color w:val="000000"/>
        </w:rPr>
      </w:pPr>
    </w:p>
    <w:p w14:paraId="06FD8133" w14:textId="77777777" w:rsidR="00BB2369" w:rsidRPr="00A81D83" w:rsidRDefault="00BB2369" w:rsidP="00BB2369">
      <w:pPr>
        <w:rPr>
          <w:rFonts w:ascii="Arial" w:hAnsi="Arial" w:cs="Arial"/>
          <w:color w:val="000000"/>
        </w:rPr>
      </w:pPr>
      <w:r w:rsidRPr="00A81D83">
        <w:rPr>
          <w:rFonts w:ascii="Arial" w:hAnsi="Arial" w:cs="Arial"/>
          <w:color w:val="000000"/>
        </w:rPr>
        <w:t>Fait à :</w:t>
      </w:r>
      <w:r w:rsidRPr="00A81D83">
        <w:rPr>
          <w:rFonts w:ascii="Arial" w:hAnsi="Arial" w:cs="Arial"/>
          <w:color w:val="000000"/>
        </w:rPr>
        <w:tab/>
      </w:r>
      <w:r>
        <w:rPr>
          <w:rFonts w:ascii="Arial" w:hAnsi="Arial" w:cs="Arial"/>
          <w:color w:val="000000"/>
        </w:rPr>
        <w:t>_______________________________</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A81D83">
        <w:rPr>
          <w:rFonts w:ascii="Arial" w:hAnsi="Arial" w:cs="Arial"/>
          <w:color w:val="000000"/>
        </w:rPr>
        <w:t xml:space="preserve">Le : </w:t>
      </w:r>
      <w:r>
        <w:rPr>
          <w:rFonts w:ascii="Arial" w:hAnsi="Arial" w:cs="Arial"/>
          <w:color w:val="000000"/>
        </w:rPr>
        <w:t>____</w:t>
      </w:r>
      <w:r w:rsidRPr="00A81D83">
        <w:rPr>
          <w:rFonts w:ascii="Arial" w:hAnsi="Arial" w:cs="Arial"/>
          <w:color w:val="000000"/>
        </w:rPr>
        <w:t>/</w:t>
      </w:r>
      <w:r>
        <w:rPr>
          <w:rFonts w:ascii="Arial" w:hAnsi="Arial" w:cs="Arial"/>
          <w:color w:val="000000"/>
        </w:rPr>
        <w:t>____</w:t>
      </w:r>
      <w:r w:rsidRPr="00A81D83">
        <w:rPr>
          <w:rFonts w:ascii="Arial" w:hAnsi="Arial" w:cs="Arial"/>
          <w:color w:val="000000"/>
        </w:rPr>
        <w:t xml:space="preserve"> /</w:t>
      </w:r>
      <w:r>
        <w:rPr>
          <w:rFonts w:ascii="Arial" w:hAnsi="Arial" w:cs="Arial"/>
          <w:color w:val="000000"/>
        </w:rPr>
        <w:t>_____</w:t>
      </w:r>
      <w:r w:rsidRPr="00A81D83">
        <w:rPr>
          <w:rFonts w:ascii="Arial" w:hAnsi="Arial" w:cs="Arial"/>
          <w:color w:val="000000"/>
        </w:rPr>
        <w:t xml:space="preserve">   </w:t>
      </w:r>
    </w:p>
    <w:p w14:paraId="46522DCF" w14:textId="77777777" w:rsidR="00BB2369" w:rsidRDefault="00BB2369" w:rsidP="00BB2369">
      <w:pPr>
        <w:rPr>
          <w:rFonts w:ascii="Arial" w:hAnsi="Arial" w:cs="Arial"/>
          <w:color w:val="000000"/>
        </w:rPr>
      </w:pPr>
    </w:p>
    <w:p w14:paraId="59B44573" w14:textId="77777777" w:rsidR="00BB2369" w:rsidRPr="00A81D83" w:rsidRDefault="00BB2369" w:rsidP="00BB2369">
      <w:pPr>
        <w:rPr>
          <w:rFonts w:ascii="Arial" w:hAnsi="Arial" w:cs="Arial"/>
          <w:color w:val="000000"/>
        </w:rPr>
      </w:pPr>
      <w:r w:rsidRPr="00A81D83">
        <w:rPr>
          <w:rFonts w:ascii="Arial" w:hAnsi="Arial" w:cs="Arial"/>
          <w:color w:val="000000"/>
        </w:rPr>
        <w:t xml:space="preserve">J’atteste, nous attestons l’exactitude des informations fournies dans ce document. </w:t>
      </w:r>
    </w:p>
    <w:p w14:paraId="73D93227" w14:textId="77777777" w:rsidR="00BB2369" w:rsidRDefault="00BB2369" w:rsidP="00BB2369">
      <w:pPr>
        <w:rPr>
          <w:rFonts w:ascii="Arial" w:hAnsi="Arial" w:cs="Arial"/>
          <w:color w:val="000000"/>
        </w:rPr>
      </w:pPr>
    </w:p>
    <w:p w14:paraId="6E65F927" w14:textId="77777777" w:rsidR="00BB2369" w:rsidRDefault="00BB2369" w:rsidP="00BB2369">
      <w:r w:rsidRPr="00A81D83">
        <w:rPr>
          <w:rFonts w:ascii="Arial" w:hAnsi="Arial" w:cs="Arial"/>
          <w:color w:val="000000"/>
        </w:rPr>
        <w:t>Signature du chef d’exploitation et pour les GAEC signature de chaque membre du GAEC</w:t>
      </w:r>
    </w:p>
    <w:p w14:paraId="59143817" w14:textId="77777777" w:rsidR="00BB2369" w:rsidRPr="00A81D83" w:rsidRDefault="00BB2369" w:rsidP="00BB2369">
      <w:pPr>
        <w:rPr>
          <w:rFonts w:ascii="Arial" w:hAnsi="Arial" w:cs="Arial"/>
          <w:color w:val="000000"/>
        </w:rPr>
      </w:pPr>
    </w:p>
    <w:p w14:paraId="77B8ABFC" w14:textId="77777777" w:rsidR="00BB2369" w:rsidRDefault="00BB2369" w:rsidP="00BB2369">
      <w:pPr>
        <w:autoSpaceDE w:val="0"/>
        <w:autoSpaceDN w:val="0"/>
        <w:adjustRightInd w:val="0"/>
        <w:jc w:val="both"/>
        <w:rPr>
          <w:rFonts w:ascii="Calibri" w:hAnsi="Calibri" w:cs="Calibri"/>
          <w:b/>
          <w:bCs/>
          <w:color w:val="000000"/>
        </w:rPr>
      </w:pPr>
    </w:p>
    <w:p w14:paraId="02AAD664" w14:textId="77777777" w:rsidR="00BB2369" w:rsidRDefault="00BB2369" w:rsidP="00BB2369">
      <w:pPr>
        <w:autoSpaceDE w:val="0"/>
        <w:autoSpaceDN w:val="0"/>
        <w:adjustRightInd w:val="0"/>
        <w:jc w:val="both"/>
        <w:rPr>
          <w:rFonts w:ascii="Calibri" w:hAnsi="Calibri" w:cs="Calibri"/>
          <w:b/>
          <w:bCs/>
          <w:color w:val="000000"/>
        </w:rPr>
      </w:pPr>
    </w:p>
    <w:p w14:paraId="6EEF66E8" w14:textId="77777777" w:rsidR="00BB2369" w:rsidRDefault="00BB2369" w:rsidP="00BB2369">
      <w:pPr>
        <w:rPr>
          <w:rFonts w:ascii="Calibri" w:hAnsi="Calibri" w:cs="Calibri"/>
          <w:b/>
          <w:bCs/>
          <w:color w:val="000000"/>
        </w:rPr>
      </w:pPr>
      <w:r>
        <w:rPr>
          <w:rFonts w:ascii="Calibri" w:hAnsi="Calibri" w:cs="Calibri"/>
          <w:b/>
          <w:bCs/>
          <w:color w:val="000000"/>
        </w:rPr>
        <w:br w:type="page"/>
      </w:r>
    </w:p>
    <w:p w14:paraId="714BD568" w14:textId="77777777" w:rsidR="00BB2369" w:rsidRDefault="00BB2369" w:rsidP="00BB2369">
      <w:pPr>
        <w:autoSpaceDE w:val="0"/>
        <w:autoSpaceDN w:val="0"/>
        <w:adjustRightInd w:val="0"/>
        <w:jc w:val="both"/>
        <w:rPr>
          <w:rFonts w:ascii="Calibri" w:hAnsi="Calibri" w:cs="Calibri"/>
          <w:b/>
          <w:bCs/>
          <w:color w:val="000000"/>
        </w:rPr>
      </w:pPr>
    </w:p>
    <w:p w14:paraId="0546E2C2" w14:textId="77777777" w:rsidR="00BB2369" w:rsidRDefault="00BB2369" w:rsidP="00BB2369">
      <w:pPr>
        <w:jc w:val="center"/>
        <w:rPr>
          <w:rFonts w:ascii="Arial" w:hAnsi="Arial" w:cs="Arial"/>
          <w:b/>
          <w:i/>
          <w:color w:val="000000"/>
          <w:u w:val="single"/>
        </w:rPr>
      </w:pPr>
      <w:r w:rsidRPr="00B51D4C">
        <w:rPr>
          <w:rFonts w:ascii="Arial" w:hAnsi="Arial" w:cs="Arial"/>
          <w:b/>
          <w:i/>
          <w:color w:val="000000"/>
          <w:u w:val="single"/>
        </w:rPr>
        <w:t>Analyse de la nécessité de disposer d’ouvrages de stockage ou de traitement des effluents pour les productions animales présentes sur l'exploitation : (cocher les cases correspondant à vos élevages)</w:t>
      </w:r>
    </w:p>
    <w:p w14:paraId="0B75D637" w14:textId="77777777" w:rsidR="00BB2369" w:rsidRPr="00B51D4C" w:rsidRDefault="00BB2369" w:rsidP="00BB2369">
      <w:pPr>
        <w:jc w:val="center"/>
        <w:rPr>
          <w:rFonts w:ascii="Arial" w:hAnsi="Arial" w:cs="Arial"/>
          <w:b/>
          <w:color w:val="000000"/>
        </w:rPr>
      </w:pPr>
    </w:p>
    <w:tbl>
      <w:tblPr>
        <w:tblW w:w="0" w:type="auto"/>
        <w:tblInd w:w="-220" w:type="dxa"/>
        <w:tblLayout w:type="fixed"/>
        <w:tblLook w:val="0000" w:firstRow="0" w:lastRow="0" w:firstColumn="0" w:lastColumn="0" w:noHBand="0" w:noVBand="0"/>
      </w:tblPr>
      <w:tblGrid>
        <w:gridCol w:w="1560"/>
        <w:gridCol w:w="7229"/>
        <w:gridCol w:w="993"/>
        <w:gridCol w:w="1082"/>
      </w:tblGrid>
      <w:tr w:rsidR="00BB2369" w:rsidRPr="00B51D4C" w14:paraId="637DF2EE" w14:textId="77777777" w:rsidTr="00332978">
        <w:trPr>
          <w:cantSplit/>
          <w:trHeight w:val="485"/>
        </w:trPr>
        <w:tc>
          <w:tcPr>
            <w:tcW w:w="1560" w:type="dxa"/>
            <w:vMerge w:val="restart"/>
            <w:tcBorders>
              <w:top w:val="single" w:sz="18" w:space="0" w:color="000000"/>
              <w:left w:val="single" w:sz="18" w:space="0" w:color="000000"/>
              <w:bottom w:val="single" w:sz="4" w:space="0" w:color="000000"/>
            </w:tcBorders>
            <w:shd w:val="clear" w:color="auto" w:fill="auto"/>
          </w:tcPr>
          <w:p w14:paraId="42A7B620" w14:textId="77777777" w:rsidR="00BB2369" w:rsidRPr="00B51D4C" w:rsidRDefault="00BB2369" w:rsidP="00332978">
            <w:pPr>
              <w:jc w:val="center"/>
              <w:rPr>
                <w:rFonts w:ascii="Arial" w:hAnsi="Arial" w:cs="Arial"/>
                <w:b/>
                <w:color w:val="000000"/>
              </w:rPr>
            </w:pPr>
            <w:r w:rsidRPr="00B51D4C">
              <w:rPr>
                <w:rFonts w:ascii="Arial" w:hAnsi="Arial" w:cs="Arial"/>
                <w:b/>
                <w:color w:val="000000"/>
              </w:rPr>
              <w:t>Types d’ateliers d’élevage présents</w:t>
            </w:r>
          </w:p>
        </w:tc>
        <w:tc>
          <w:tcPr>
            <w:tcW w:w="9304" w:type="dxa"/>
            <w:gridSpan w:val="3"/>
            <w:tcBorders>
              <w:top w:val="single" w:sz="18" w:space="0" w:color="000000"/>
              <w:left w:val="single" w:sz="12" w:space="0" w:color="000000"/>
              <w:bottom w:val="single" w:sz="12" w:space="0" w:color="000000"/>
              <w:right w:val="single" w:sz="18" w:space="0" w:color="000000"/>
            </w:tcBorders>
            <w:shd w:val="clear" w:color="auto" w:fill="auto"/>
          </w:tcPr>
          <w:p w14:paraId="3702C1AB" w14:textId="77777777" w:rsidR="00BB2369" w:rsidRPr="00B51D4C" w:rsidRDefault="00BB2369" w:rsidP="00332978">
            <w:pPr>
              <w:jc w:val="center"/>
              <w:rPr>
                <w:rFonts w:ascii="Arial" w:hAnsi="Arial" w:cs="Arial"/>
                <w:b/>
                <w:color w:val="000000"/>
              </w:rPr>
            </w:pPr>
            <w:r w:rsidRPr="00B51D4C">
              <w:rPr>
                <w:rFonts w:ascii="Arial" w:hAnsi="Arial" w:cs="Arial"/>
                <w:b/>
                <w:color w:val="000000"/>
              </w:rPr>
              <w:t>SITUATION</w:t>
            </w:r>
          </w:p>
          <w:p w14:paraId="7FCC8101" w14:textId="77777777" w:rsidR="00BB2369" w:rsidRPr="00B51D4C" w:rsidRDefault="00BB2369" w:rsidP="00332978">
            <w:pPr>
              <w:jc w:val="center"/>
              <w:rPr>
                <w:rFonts w:ascii="Arial" w:hAnsi="Arial" w:cs="Arial"/>
              </w:rPr>
            </w:pPr>
            <w:r w:rsidRPr="00B51D4C">
              <w:rPr>
                <w:rFonts w:ascii="Arial" w:hAnsi="Arial" w:cs="Arial"/>
                <w:b/>
                <w:color w:val="000000"/>
              </w:rPr>
              <w:t>Mettre une croix dans les cases  correspondant à votre situation avant et après projet</w:t>
            </w:r>
          </w:p>
        </w:tc>
      </w:tr>
      <w:tr w:rsidR="00BB2369" w:rsidRPr="00B51D4C" w14:paraId="7F249061" w14:textId="77777777" w:rsidTr="00332978">
        <w:trPr>
          <w:cantSplit/>
          <w:trHeight w:val="347"/>
        </w:trPr>
        <w:tc>
          <w:tcPr>
            <w:tcW w:w="1560" w:type="dxa"/>
            <w:vMerge/>
            <w:tcBorders>
              <w:top w:val="single" w:sz="4" w:space="0" w:color="000000"/>
              <w:left w:val="single" w:sz="18" w:space="0" w:color="000000"/>
              <w:bottom w:val="single" w:sz="4" w:space="0" w:color="000000"/>
            </w:tcBorders>
            <w:shd w:val="clear" w:color="auto" w:fill="auto"/>
          </w:tcPr>
          <w:p w14:paraId="71DD8021" w14:textId="77777777" w:rsidR="00BB2369" w:rsidRPr="00B51D4C" w:rsidRDefault="00BB2369" w:rsidP="00332978">
            <w:pPr>
              <w:snapToGrid w:val="0"/>
              <w:jc w:val="center"/>
              <w:rPr>
                <w:rFonts w:ascii="Arial" w:hAnsi="Arial" w:cs="Arial"/>
                <w:b/>
                <w:color w:val="000000"/>
              </w:rPr>
            </w:pPr>
          </w:p>
        </w:tc>
        <w:tc>
          <w:tcPr>
            <w:tcW w:w="7229" w:type="dxa"/>
            <w:tcBorders>
              <w:top w:val="single" w:sz="12" w:space="0" w:color="000000"/>
              <w:left w:val="single" w:sz="12" w:space="0" w:color="000000"/>
              <w:bottom w:val="single" w:sz="4" w:space="0" w:color="000000"/>
            </w:tcBorders>
            <w:shd w:val="clear" w:color="auto" w:fill="auto"/>
          </w:tcPr>
          <w:p w14:paraId="598972DD" w14:textId="77777777" w:rsidR="00BB2369" w:rsidRPr="00B51D4C" w:rsidRDefault="00BB2369" w:rsidP="00332978">
            <w:pPr>
              <w:snapToGrid w:val="0"/>
              <w:jc w:val="center"/>
              <w:rPr>
                <w:rFonts w:ascii="Arial" w:hAnsi="Arial" w:cs="Arial"/>
                <w:b/>
                <w:color w:val="000000"/>
              </w:rPr>
            </w:pPr>
          </w:p>
        </w:tc>
        <w:tc>
          <w:tcPr>
            <w:tcW w:w="993" w:type="dxa"/>
            <w:tcBorders>
              <w:top w:val="single" w:sz="12" w:space="0" w:color="000000"/>
              <w:left w:val="single" w:sz="12" w:space="0" w:color="000000"/>
              <w:bottom w:val="single" w:sz="4" w:space="0" w:color="000000"/>
            </w:tcBorders>
            <w:shd w:val="clear" w:color="auto" w:fill="auto"/>
          </w:tcPr>
          <w:p w14:paraId="09087250" w14:textId="77777777" w:rsidR="00BB2369" w:rsidRPr="00B51D4C" w:rsidRDefault="00BB2369" w:rsidP="00332978">
            <w:pPr>
              <w:jc w:val="center"/>
              <w:rPr>
                <w:rFonts w:ascii="Arial" w:hAnsi="Arial" w:cs="Arial"/>
                <w:b/>
                <w:color w:val="000000"/>
              </w:rPr>
            </w:pPr>
            <w:r w:rsidRPr="00B51D4C">
              <w:rPr>
                <w:rFonts w:ascii="Arial" w:hAnsi="Arial" w:cs="Arial"/>
                <w:b/>
                <w:color w:val="000000"/>
              </w:rPr>
              <w:t>Avant le Projet</w:t>
            </w:r>
          </w:p>
        </w:tc>
        <w:tc>
          <w:tcPr>
            <w:tcW w:w="1082" w:type="dxa"/>
            <w:tcBorders>
              <w:top w:val="single" w:sz="12" w:space="0" w:color="000000"/>
              <w:left w:val="single" w:sz="4" w:space="0" w:color="000000"/>
              <w:bottom w:val="single" w:sz="4" w:space="0" w:color="000000"/>
              <w:right w:val="single" w:sz="18" w:space="0" w:color="000000"/>
            </w:tcBorders>
            <w:shd w:val="clear" w:color="auto" w:fill="auto"/>
          </w:tcPr>
          <w:p w14:paraId="24161B5D" w14:textId="77777777" w:rsidR="00BB2369" w:rsidRPr="00B51D4C" w:rsidRDefault="00BB2369" w:rsidP="00332978">
            <w:pPr>
              <w:jc w:val="center"/>
              <w:rPr>
                <w:rFonts w:ascii="Arial" w:hAnsi="Arial" w:cs="Arial"/>
              </w:rPr>
            </w:pPr>
            <w:r w:rsidRPr="00B51D4C">
              <w:rPr>
                <w:rFonts w:ascii="Arial" w:hAnsi="Arial" w:cs="Arial"/>
                <w:b/>
                <w:color w:val="000000"/>
              </w:rPr>
              <w:t>Après le Projet</w:t>
            </w:r>
          </w:p>
        </w:tc>
      </w:tr>
      <w:tr w:rsidR="00BB2369" w:rsidRPr="00B51D4C" w14:paraId="3322016C" w14:textId="77777777" w:rsidTr="00332978">
        <w:trPr>
          <w:cantSplit/>
          <w:trHeight w:val="195"/>
        </w:trPr>
        <w:tc>
          <w:tcPr>
            <w:tcW w:w="1560" w:type="dxa"/>
            <w:vMerge w:val="restart"/>
            <w:tcBorders>
              <w:top w:val="single" w:sz="12" w:space="0" w:color="000000"/>
              <w:left w:val="single" w:sz="18" w:space="0" w:color="000000"/>
              <w:bottom w:val="single" w:sz="4" w:space="0" w:color="000000"/>
            </w:tcBorders>
            <w:shd w:val="clear" w:color="auto" w:fill="auto"/>
          </w:tcPr>
          <w:p w14:paraId="38C3D206" w14:textId="77777777" w:rsidR="00BB2369" w:rsidRPr="00B51D4C" w:rsidRDefault="00BB2369" w:rsidP="00332978">
            <w:pPr>
              <w:rPr>
                <w:rFonts w:ascii="Arial" w:hAnsi="Arial" w:cs="Arial"/>
                <w:color w:val="000000"/>
              </w:rPr>
            </w:pPr>
            <w:r w:rsidRPr="00B51D4C">
              <w:rPr>
                <w:rFonts w:ascii="Arial" w:hAnsi="Arial" w:cs="Arial"/>
                <w:b/>
                <w:noProof/>
                <w:color w:val="000000"/>
              </w:rPr>
              <mc:AlternateContent>
                <mc:Choice Requires="wps">
                  <w:drawing>
                    <wp:anchor distT="0" distB="0" distL="114300" distR="114300" simplePos="0" relativeHeight="251980800" behindDoc="0" locked="0" layoutInCell="1" allowOverlap="1" wp14:anchorId="0D26FEF5" wp14:editId="2C0FB62D">
                      <wp:simplePos x="0" y="0"/>
                      <wp:positionH relativeFrom="margin">
                        <wp:posOffset>532765</wp:posOffset>
                      </wp:positionH>
                      <wp:positionV relativeFrom="paragraph">
                        <wp:posOffset>403225</wp:posOffset>
                      </wp:positionV>
                      <wp:extent cx="171450" cy="180975"/>
                      <wp:effectExtent l="8890" t="12700" r="10160" b="6350"/>
                      <wp:wrapNone/>
                      <wp:docPr id="137"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6" style="position:absolute;margin-left:41.95pt;margin-top:31.75pt;width:13.5pt;height:14.25pt;z-index:25198080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" strokeweight=".26mm">
                      <v:stroke endcap="square"/>
                      <w10:wrap anchorx="margin"/>
                    </v:rect>
                  </w:pict>
                </mc:Fallback>
              </mc:AlternateContent>
            </w:r>
            <w:r w:rsidRPr="00B51D4C">
              <w:rPr>
                <w:rFonts w:ascii="Arial" w:hAnsi="Arial" w:cs="Arial"/>
                <w:b/>
                <w:color w:val="000000"/>
              </w:rPr>
              <w:t>Vaches allaitantes</w:t>
            </w:r>
          </w:p>
        </w:tc>
        <w:tc>
          <w:tcPr>
            <w:tcW w:w="7229" w:type="dxa"/>
            <w:tcBorders>
              <w:top w:val="single" w:sz="12" w:space="0" w:color="000000"/>
              <w:left w:val="single" w:sz="12" w:space="0" w:color="000000"/>
              <w:bottom w:val="single" w:sz="4" w:space="0" w:color="000000"/>
            </w:tcBorders>
            <w:shd w:val="clear" w:color="auto" w:fill="auto"/>
          </w:tcPr>
          <w:p w14:paraId="4B5D0287" w14:textId="77777777" w:rsidR="00BB2369" w:rsidRPr="00B51D4C" w:rsidRDefault="00BB2369" w:rsidP="00332978">
            <w:pPr>
              <w:rPr>
                <w:rFonts w:ascii="Arial" w:hAnsi="Arial" w:cs="Arial"/>
              </w:rPr>
            </w:pPr>
            <w:r w:rsidRPr="00B51D4C">
              <w:rPr>
                <w:rFonts w:ascii="Arial" w:hAnsi="Arial" w:cs="Arial"/>
              </w:rPr>
              <w:t>Aire Paillée Intégrale avec fumier compact non susceptible d'écoulement &gt; à 2 mois</w:t>
            </w:r>
          </w:p>
        </w:tc>
        <w:tc>
          <w:tcPr>
            <w:tcW w:w="993" w:type="dxa"/>
            <w:tcBorders>
              <w:top w:val="single" w:sz="4" w:space="0" w:color="000000"/>
              <w:left w:val="single" w:sz="12" w:space="0" w:color="000000"/>
              <w:bottom w:val="single" w:sz="4" w:space="0" w:color="000000"/>
            </w:tcBorders>
            <w:shd w:val="clear" w:color="auto" w:fill="auto"/>
            <w:vAlign w:val="center"/>
          </w:tcPr>
          <w:p w14:paraId="4A36C06C" w14:textId="77777777" w:rsidR="00BB2369" w:rsidRPr="00B51D4C" w:rsidRDefault="00BB2369" w:rsidP="00332978">
            <w:pPr>
              <w:snapToGrid w:val="0"/>
              <w:jc w:val="center"/>
              <w:rPr>
                <w:rFonts w:ascii="Arial"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1993088" behindDoc="0" locked="0" layoutInCell="1" allowOverlap="1" wp14:anchorId="71CCA686" wp14:editId="531D5C23">
                      <wp:simplePos x="0" y="0"/>
                      <wp:positionH relativeFrom="margin">
                        <wp:posOffset>226695</wp:posOffset>
                      </wp:positionH>
                      <wp:positionV relativeFrom="paragraph">
                        <wp:posOffset>3175</wp:posOffset>
                      </wp:positionV>
                      <wp:extent cx="142875" cy="142875"/>
                      <wp:effectExtent l="7620" t="12700" r="11430" b="6350"/>
                      <wp:wrapNone/>
                      <wp:docPr id="13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17.85pt;margin-top:.25pt;width:11.25pt;height:11.25pt;z-index:2519930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iF1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92D050"/>
            <w:vAlign w:val="center"/>
          </w:tcPr>
          <w:p w14:paraId="3180BEBC" w14:textId="77777777" w:rsidR="00BB2369" w:rsidRPr="00B51D4C" w:rsidRDefault="00BB2369" w:rsidP="00332978">
            <w:pPr>
              <w:snapToGrid w:val="0"/>
              <w:jc w:val="center"/>
              <w:rPr>
                <w:rFonts w:ascii="Arial"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1995136" behindDoc="0" locked="0" layoutInCell="1" allowOverlap="1" wp14:anchorId="2864957D" wp14:editId="35C7B008">
                      <wp:simplePos x="0" y="0"/>
                      <wp:positionH relativeFrom="margin">
                        <wp:posOffset>178435</wp:posOffset>
                      </wp:positionH>
                      <wp:positionV relativeFrom="paragraph">
                        <wp:posOffset>3175</wp:posOffset>
                      </wp:positionV>
                      <wp:extent cx="142875" cy="142875"/>
                      <wp:effectExtent l="6985" t="12700" r="12065" b="6350"/>
                      <wp:wrapNone/>
                      <wp:docPr id="135"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6" style="position:absolute;margin-left:14.05pt;margin-top:.25pt;width:11.25pt;height:11.25pt;z-index:2519951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nVA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" strokeweight=".26mm">
                      <v:stroke endcap="square"/>
                      <w10:wrap anchorx="margin"/>
                    </v:rect>
                  </w:pict>
                </mc:Fallback>
              </mc:AlternateContent>
            </w:r>
          </w:p>
        </w:tc>
      </w:tr>
      <w:tr w:rsidR="00BB2369" w:rsidRPr="00B51D4C" w14:paraId="667585C9" w14:textId="77777777" w:rsidTr="00332978">
        <w:trPr>
          <w:cantSplit/>
          <w:trHeight w:val="182"/>
        </w:trPr>
        <w:tc>
          <w:tcPr>
            <w:tcW w:w="1560" w:type="dxa"/>
            <w:vMerge/>
            <w:tcBorders>
              <w:top w:val="single" w:sz="4" w:space="0" w:color="000000"/>
              <w:left w:val="single" w:sz="18" w:space="0" w:color="000000"/>
              <w:bottom w:val="single" w:sz="4" w:space="0" w:color="000000"/>
            </w:tcBorders>
            <w:shd w:val="clear" w:color="auto" w:fill="auto"/>
          </w:tcPr>
          <w:p w14:paraId="3A9D5EE2" w14:textId="77777777" w:rsidR="00BB2369" w:rsidRPr="00B51D4C" w:rsidRDefault="00BB2369" w:rsidP="00332978">
            <w:pPr>
              <w:snapToGrid w:val="0"/>
              <w:rPr>
                <w:rFonts w:ascii="Arial" w:hAnsi="Arial" w:cs="Arial"/>
                <w:b/>
                <w:color w:val="000000"/>
                <w:shd w:val="clear" w:color="auto" w:fill="00FF00"/>
              </w:rPr>
            </w:pPr>
          </w:p>
        </w:tc>
        <w:tc>
          <w:tcPr>
            <w:tcW w:w="7229" w:type="dxa"/>
            <w:tcBorders>
              <w:top w:val="single" w:sz="4" w:space="0" w:color="000000"/>
              <w:left w:val="single" w:sz="12" w:space="0" w:color="000000"/>
              <w:bottom w:val="single" w:sz="4" w:space="0" w:color="000000"/>
            </w:tcBorders>
            <w:shd w:val="clear" w:color="auto" w:fill="auto"/>
          </w:tcPr>
          <w:p w14:paraId="424DC4FD" w14:textId="77777777" w:rsidR="00BB2369" w:rsidRPr="00B51D4C" w:rsidRDefault="00BB2369" w:rsidP="00332978">
            <w:pPr>
              <w:rPr>
                <w:rFonts w:ascii="Arial" w:hAnsi="Arial" w:cs="Arial"/>
              </w:rPr>
            </w:pPr>
            <w:r w:rsidRPr="00B51D4C">
              <w:rPr>
                <w:rFonts w:ascii="Arial" w:hAnsi="Arial" w:cs="Arial"/>
              </w:rPr>
              <w:t>Présence d’aires d’exercice raclées ou de surfaces d’aires de couchage curées avant 2 mois</w:t>
            </w:r>
          </w:p>
        </w:tc>
        <w:tc>
          <w:tcPr>
            <w:tcW w:w="993" w:type="dxa"/>
            <w:tcBorders>
              <w:top w:val="single" w:sz="4" w:space="0" w:color="000000"/>
              <w:left w:val="single" w:sz="12" w:space="0" w:color="000000"/>
              <w:bottom w:val="single" w:sz="4" w:space="0" w:color="000000"/>
            </w:tcBorders>
            <w:shd w:val="clear" w:color="auto" w:fill="auto"/>
            <w:vAlign w:val="center"/>
          </w:tcPr>
          <w:p w14:paraId="3C8B034A" w14:textId="77777777" w:rsidR="00BB2369" w:rsidRPr="00B51D4C" w:rsidRDefault="00BB2369" w:rsidP="00332978">
            <w:pPr>
              <w:snapToGrid w:val="0"/>
              <w:jc w:val="center"/>
              <w:rPr>
                <w:rFonts w:ascii="Arial"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994112" behindDoc="0" locked="0" layoutInCell="1" allowOverlap="1" wp14:anchorId="48B8F1A8" wp14:editId="7A1B9032">
                      <wp:simplePos x="0" y="0"/>
                      <wp:positionH relativeFrom="margin">
                        <wp:posOffset>226695</wp:posOffset>
                      </wp:positionH>
                      <wp:positionV relativeFrom="paragraph">
                        <wp:posOffset>12700</wp:posOffset>
                      </wp:positionV>
                      <wp:extent cx="142875" cy="142875"/>
                      <wp:effectExtent l="7620" t="12700" r="11430" b="6350"/>
                      <wp:wrapNone/>
                      <wp:docPr id="13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17.85pt;margin-top:1pt;width:11.25pt;height:11.25pt;z-index:2519941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T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VK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FF0000"/>
            <w:vAlign w:val="center"/>
          </w:tcPr>
          <w:p w14:paraId="3C09FE82" w14:textId="77777777" w:rsidR="00BB2369" w:rsidRPr="00B51D4C" w:rsidRDefault="00BB2369" w:rsidP="00332978">
            <w:pPr>
              <w:snapToGrid w:val="0"/>
              <w:jc w:val="center"/>
              <w:rPr>
                <w:rFonts w:ascii="Arial"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2036096" behindDoc="0" locked="0" layoutInCell="1" allowOverlap="1" wp14:anchorId="0E77CA06" wp14:editId="248E0566">
                      <wp:simplePos x="0" y="0"/>
                      <wp:positionH relativeFrom="margin">
                        <wp:posOffset>178435</wp:posOffset>
                      </wp:positionH>
                      <wp:positionV relativeFrom="paragraph">
                        <wp:posOffset>12700</wp:posOffset>
                      </wp:positionV>
                      <wp:extent cx="142875" cy="142875"/>
                      <wp:effectExtent l="6985" t="12700" r="12065" b="6350"/>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6" style="position:absolute;margin-left:14.05pt;margin-top:1pt;width:11.25pt;height:11.25pt;z-index:25203609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" strokeweight=".26mm">
                      <v:stroke endcap="square"/>
                      <w10:wrap anchorx="margin"/>
                    </v:rect>
                  </w:pict>
                </mc:Fallback>
              </mc:AlternateContent>
            </w:r>
          </w:p>
        </w:tc>
      </w:tr>
      <w:tr w:rsidR="00BB2369" w:rsidRPr="00B51D4C" w14:paraId="088C4EB8" w14:textId="77777777" w:rsidTr="00332978">
        <w:trPr>
          <w:cantSplit/>
          <w:trHeight w:val="532"/>
        </w:trPr>
        <w:tc>
          <w:tcPr>
            <w:tcW w:w="1560" w:type="dxa"/>
            <w:vMerge/>
            <w:tcBorders>
              <w:top w:val="single" w:sz="4" w:space="0" w:color="000000"/>
              <w:left w:val="single" w:sz="18" w:space="0" w:color="000000"/>
              <w:bottom w:val="single" w:sz="4" w:space="0" w:color="000000"/>
            </w:tcBorders>
            <w:shd w:val="clear" w:color="auto" w:fill="auto"/>
          </w:tcPr>
          <w:p w14:paraId="459A5193" w14:textId="77777777" w:rsidR="00BB2369" w:rsidRPr="00B51D4C" w:rsidRDefault="00BB2369" w:rsidP="00332978">
            <w:pPr>
              <w:snapToGrid w:val="0"/>
              <w:rPr>
                <w:rFonts w:ascii="Arial" w:hAnsi="Arial" w:cs="Arial"/>
                <w:b/>
                <w:color w:val="000000"/>
                <w:shd w:val="clear" w:color="auto" w:fill="00FF00"/>
              </w:rPr>
            </w:pPr>
          </w:p>
        </w:tc>
        <w:tc>
          <w:tcPr>
            <w:tcW w:w="7229" w:type="dxa"/>
            <w:vMerge w:val="restart"/>
            <w:tcBorders>
              <w:top w:val="single" w:sz="4" w:space="0" w:color="000000"/>
              <w:left w:val="single" w:sz="12" w:space="0" w:color="000000"/>
              <w:bottom w:val="single" w:sz="4" w:space="0" w:color="000000"/>
            </w:tcBorders>
            <w:shd w:val="clear" w:color="auto" w:fill="auto"/>
          </w:tcPr>
          <w:p w14:paraId="4C386146" w14:textId="77777777" w:rsidR="00BB2369" w:rsidRPr="00B51D4C" w:rsidRDefault="00BB2369" w:rsidP="00332978">
            <w:pPr>
              <w:rPr>
                <w:rFonts w:ascii="Arial" w:eastAsia="Calibri" w:hAnsi="Arial" w:cs="Arial"/>
              </w:rPr>
            </w:pPr>
            <w:r w:rsidRPr="00B51D4C">
              <w:rPr>
                <w:rFonts w:ascii="Arial" w:hAnsi="Arial" w:cs="Arial"/>
              </w:rPr>
              <w:t>Présence d’une aire de tétée utilisée en VSLM (y compris veaux rosés)</w:t>
            </w:r>
          </w:p>
          <w:p w14:paraId="29F89159" w14:textId="77777777" w:rsidR="00BB2369" w:rsidRPr="00B51D4C" w:rsidRDefault="00BB2369" w:rsidP="00332978">
            <w:pPr>
              <w:rPr>
                <w:rFonts w:ascii="Arial" w:eastAsia="Wingdings" w:hAnsi="Arial" w:cs="Arial"/>
                <w:sz w:val="18"/>
              </w:rPr>
            </w:pPr>
            <w:r w:rsidRPr="00B51D4C">
              <w:rPr>
                <w:rFonts w:ascii="Arial" w:eastAsia="Calibri" w:hAnsi="Arial" w:cs="Arial"/>
              </w:rPr>
              <w:t xml:space="preserve">        </w:t>
            </w:r>
            <w:r w:rsidRPr="00B51D4C">
              <w:rPr>
                <w:rFonts w:ascii="Arial" w:hAnsi="Arial" w:cs="Arial"/>
                <w:sz w:val="18"/>
              </w:rPr>
              <w:t xml:space="preserve">Présence de fumiers et/ou jus à stocker                                            </w:t>
            </w:r>
            <w:r>
              <w:rPr>
                <w:rFonts w:ascii="Arial" w:hAnsi="Arial" w:cs="Arial"/>
                <w:sz w:val="18"/>
              </w:rPr>
              <w:t xml:space="preserve">               </w:t>
            </w:r>
            <w:r w:rsidRPr="00B51D4C">
              <w:rPr>
                <w:rFonts w:ascii="Arial" w:hAnsi="Arial" w:cs="Arial"/>
                <w:sz w:val="18"/>
              </w:rPr>
              <w:sym w:font="Wingdings" w:char="F0E8"/>
            </w:r>
            <w:r w:rsidRPr="00B51D4C">
              <w:rPr>
                <w:rFonts w:ascii="Arial" w:hAnsi="Arial" w:cs="Arial"/>
                <w:sz w:val="18"/>
              </w:rPr>
              <w:t xml:space="preserve">                           </w:t>
            </w:r>
          </w:p>
          <w:p w14:paraId="3FECD1C8" w14:textId="77777777" w:rsidR="00BB2369" w:rsidRPr="00B51D4C" w:rsidRDefault="00BB2369" w:rsidP="00332978">
            <w:pPr>
              <w:rPr>
                <w:rFonts w:ascii="Arial" w:hAnsi="Arial" w:cs="Arial"/>
              </w:rPr>
            </w:pPr>
            <w:r w:rsidRPr="00B51D4C">
              <w:rPr>
                <w:rFonts w:ascii="Arial" w:eastAsia="Calibri" w:hAnsi="Arial" w:cs="Arial"/>
                <w:sz w:val="18"/>
              </w:rPr>
              <w:t xml:space="preserve">        </w:t>
            </w:r>
            <w:r w:rsidRPr="00B51D4C">
              <w:rPr>
                <w:rFonts w:ascii="Arial" w:eastAsia="Wingdings" w:hAnsi="Arial" w:cs="Arial"/>
                <w:sz w:val="18"/>
              </w:rPr>
              <w:t xml:space="preserve">Totalité du Fumier des VSLM et de l’aire de tétée mis sur l’API des vaches     </w:t>
            </w:r>
            <w:r w:rsidRPr="00B51D4C">
              <w:rPr>
                <w:rFonts w:ascii="Arial" w:eastAsia="Wingdings" w:hAnsi="Arial" w:cs="Arial"/>
                <w:sz w:val="18"/>
              </w:rPr>
              <w:sym w:font="Wingdings" w:char="F0E8"/>
            </w:r>
            <w:r w:rsidRPr="00B51D4C">
              <w:rPr>
                <w:rFonts w:ascii="Arial" w:eastAsia="Wingdings" w:hAnsi="Arial" w:cs="Arial"/>
                <w:sz w:val="18"/>
              </w:rPr>
              <w:t xml:space="preserve">     </w:t>
            </w:r>
          </w:p>
        </w:tc>
        <w:tc>
          <w:tcPr>
            <w:tcW w:w="993" w:type="dxa"/>
            <w:tcBorders>
              <w:top w:val="single" w:sz="4" w:space="0" w:color="000000"/>
              <w:left w:val="single" w:sz="4" w:space="0" w:color="000000"/>
              <w:bottom w:val="single" w:sz="4" w:space="0" w:color="000000"/>
            </w:tcBorders>
            <w:shd w:val="clear" w:color="auto" w:fill="auto"/>
            <w:vAlign w:val="center"/>
          </w:tcPr>
          <w:p w14:paraId="7B38C64F" w14:textId="77777777" w:rsidR="00BB2369" w:rsidRPr="00B51D4C" w:rsidRDefault="00BB2369" w:rsidP="00332978">
            <w:pPr>
              <w:snapToGrid w:val="0"/>
              <w:jc w:val="center"/>
              <w:rPr>
                <w:rFonts w:ascii="Arial" w:eastAsia="Wingdings"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2039168" behindDoc="0" locked="0" layoutInCell="1" allowOverlap="1" wp14:anchorId="7771DCE3" wp14:editId="6633F190">
                      <wp:simplePos x="0" y="0"/>
                      <wp:positionH relativeFrom="margin">
                        <wp:posOffset>233680</wp:posOffset>
                      </wp:positionH>
                      <wp:positionV relativeFrom="paragraph">
                        <wp:posOffset>100965</wp:posOffset>
                      </wp:positionV>
                      <wp:extent cx="142875" cy="142875"/>
                      <wp:effectExtent l="0" t="0" r="28575" b="28575"/>
                      <wp:wrapNone/>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18.4pt;margin-top:7.95pt;width:11.25pt;height:11.25pt;z-index:2520391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85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FF0000"/>
            <w:vAlign w:val="center"/>
          </w:tcPr>
          <w:p w14:paraId="4C1CD10A" w14:textId="77777777" w:rsidR="00BB2369" w:rsidRPr="00B51D4C" w:rsidRDefault="00BB2369" w:rsidP="00332978">
            <w:pPr>
              <w:snapToGrid w:val="0"/>
              <w:jc w:val="center"/>
              <w:rPr>
                <w:rFonts w:ascii="Arial" w:eastAsia="Wingdings"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2040192" behindDoc="0" locked="0" layoutInCell="1" allowOverlap="1" wp14:anchorId="71C72050" wp14:editId="7F2F98B1">
                      <wp:simplePos x="0" y="0"/>
                      <wp:positionH relativeFrom="margin">
                        <wp:posOffset>203835</wp:posOffset>
                      </wp:positionH>
                      <wp:positionV relativeFrom="paragraph">
                        <wp:posOffset>130175</wp:posOffset>
                      </wp:positionV>
                      <wp:extent cx="142875" cy="142875"/>
                      <wp:effectExtent l="0" t="0" r="28575" b="28575"/>
                      <wp:wrapNone/>
                      <wp:docPr id="13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026" style="position:absolute;margin-left:16.05pt;margin-top:10.25pt;width:11.25pt;height:11.25pt;z-index:25204019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rsMvQ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" strokeweight=".26mm">
                      <v:stroke endcap="square"/>
                      <w10:wrap anchorx="margin"/>
                    </v:rect>
                  </w:pict>
                </mc:Fallback>
              </mc:AlternateContent>
            </w:r>
          </w:p>
        </w:tc>
      </w:tr>
      <w:tr w:rsidR="00BB2369" w:rsidRPr="00B51D4C" w14:paraId="062E8E7A" w14:textId="77777777" w:rsidTr="00332978">
        <w:trPr>
          <w:cantSplit/>
          <w:trHeight w:val="426"/>
        </w:trPr>
        <w:tc>
          <w:tcPr>
            <w:tcW w:w="1560" w:type="dxa"/>
            <w:vMerge/>
            <w:tcBorders>
              <w:top w:val="single" w:sz="4" w:space="0" w:color="000000"/>
              <w:left w:val="single" w:sz="18" w:space="0" w:color="000000"/>
              <w:bottom w:val="single" w:sz="4" w:space="0" w:color="000000"/>
            </w:tcBorders>
            <w:shd w:val="clear" w:color="auto" w:fill="auto"/>
          </w:tcPr>
          <w:p w14:paraId="09B49368" w14:textId="77777777" w:rsidR="00BB2369" w:rsidRPr="00B51D4C" w:rsidRDefault="00BB2369" w:rsidP="00332978">
            <w:pPr>
              <w:snapToGrid w:val="0"/>
              <w:rPr>
                <w:rFonts w:ascii="Arial" w:eastAsia="Wingdings" w:hAnsi="Arial" w:cs="Arial"/>
                <w:b/>
                <w:color w:val="000000"/>
                <w:shd w:val="clear" w:color="auto" w:fill="00FF00"/>
              </w:rPr>
            </w:pPr>
          </w:p>
        </w:tc>
        <w:tc>
          <w:tcPr>
            <w:tcW w:w="7229" w:type="dxa"/>
            <w:vMerge/>
            <w:tcBorders>
              <w:top w:val="single" w:sz="4" w:space="0" w:color="000000"/>
              <w:left w:val="single" w:sz="12" w:space="0" w:color="000000"/>
              <w:bottom w:val="single" w:sz="4" w:space="0" w:color="000000"/>
            </w:tcBorders>
            <w:shd w:val="clear" w:color="auto" w:fill="auto"/>
          </w:tcPr>
          <w:p w14:paraId="6F87B6D9" w14:textId="77777777" w:rsidR="00BB2369" w:rsidRPr="00B51D4C" w:rsidRDefault="00BB2369" w:rsidP="00332978">
            <w:pPr>
              <w:snapToGrid w:val="0"/>
              <w:rPr>
                <w:rFonts w:ascii="Arial" w:eastAsia="Wingdings" w:hAnsi="Arial" w:cs="Arial"/>
                <w:b/>
                <w:shd w:val="clear" w:color="auto" w:fill="00FF00"/>
              </w:rPr>
            </w:pPr>
          </w:p>
        </w:tc>
        <w:tc>
          <w:tcPr>
            <w:tcW w:w="993" w:type="dxa"/>
            <w:tcBorders>
              <w:top w:val="single" w:sz="4" w:space="0" w:color="000000"/>
              <w:left w:val="single" w:sz="4" w:space="0" w:color="000000"/>
              <w:bottom w:val="single" w:sz="4" w:space="0" w:color="000000"/>
            </w:tcBorders>
            <w:shd w:val="clear" w:color="auto" w:fill="auto"/>
            <w:vAlign w:val="center"/>
          </w:tcPr>
          <w:p w14:paraId="447E9A45" w14:textId="77777777" w:rsidR="00BB2369" w:rsidRPr="00B51D4C" w:rsidRDefault="00BB2369" w:rsidP="00332978">
            <w:pPr>
              <w:snapToGrid w:val="0"/>
              <w:jc w:val="center"/>
              <w:rPr>
                <w:rFonts w:ascii="Arial" w:eastAsia="Wingdings" w:hAnsi="Arial" w:cs="Arial"/>
                <w:b/>
                <w:color w:val="92D050"/>
              </w:rPr>
            </w:pPr>
            <w:r w:rsidRPr="00B51D4C">
              <w:rPr>
                <w:rFonts w:ascii="Arial" w:hAnsi="Arial" w:cs="Arial"/>
                <w:noProof/>
              </w:rPr>
              <mc:AlternateContent>
                <mc:Choice Requires="wps">
                  <w:drawing>
                    <wp:anchor distT="0" distB="0" distL="114300" distR="114300" simplePos="0" relativeHeight="252041216" behindDoc="0" locked="0" layoutInCell="1" allowOverlap="1" wp14:anchorId="6001B369" wp14:editId="3C4CBFC0">
                      <wp:simplePos x="0" y="0"/>
                      <wp:positionH relativeFrom="margin">
                        <wp:posOffset>226695</wp:posOffset>
                      </wp:positionH>
                      <wp:positionV relativeFrom="paragraph">
                        <wp:posOffset>45085</wp:posOffset>
                      </wp:positionV>
                      <wp:extent cx="142875" cy="142875"/>
                      <wp:effectExtent l="7620" t="6985" r="11430" b="12065"/>
                      <wp:wrapNone/>
                      <wp:docPr id="130"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026" style="position:absolute;margin-left:17.85pt;margin-top:3.55pt;width:11.25pt;height:11.25pt;z-index:2520412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ogfuw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92D050"/>
            <w:vAlign w:val="center"/>
          </w:tcPr>
          <w:p w14:paraId="47F11139" w14:textId="77777777" w:rsidR="00BB2369" w:rsidRPr="00B51D4C" w:rsidRDefault="00BB2369" w:rsidP="00332978">
            <w:pPr>
              <w:snapToGrid w:val="0"/>
              <w:jc w:val="center"/>
              <w:rPr>
                <w:rFonts w:ascii="Arial" w:eastAsia="Wingdings" w:hAnsi="Arial" w:cs="Arial"/>
                <w:b/>
                <w:color w:val="92D050"/>
              </w:rPr>
            </w:pPr>
            <w:r w:rsidRPr="00B51D4C">
              <w:rPr>
                <w:rFonts w:ascii="Arial" w:hAnsi="Arial" w:cs="Arial"/>
                <w:noProof/>
              </w:rPr>
              <mc:AlternateContent>
                <mc:Choice Requires="wps">
                  <w:drawing>
                    <wp:anchor distT="0" distB="0" distL="114300" distR="114300" simplePos="0" relativeHeight="252042240" behindDoc="0" locked="0" layoutInCell="1" allowOverlap="1" wp14:anchorId="67650536" wp14:editId="2985C801">
                      <wp:simplePos x="0" y="0"/>
                      <wp:positionH relativeFrom="margin">
                        <wp:posOffset>194310</wp:posOffset>
                      </wp:positionH>
                      <wp:positionV relativeFrom="paragraph">
                        <wp:posOffset>54610</wp:posOffset>
                      </wp:positionV>
                      <wp:extent cx="142875" cy="142875"/>
                      <wp:effectExtent l="13335" t="6985" r="5715" b="12065"/>
                      <wp:wrapNone/>
                      <wp:docPr id="129"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9" o:spid="_x0000_s1026" style="position:absolute;margin-left:15.3pt;margin-top:4.3pt;width:11.25pt;height:11.25pt;z-index:25204224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" strokeweight=".26mm">
                      <v:stroke endcap="square"/>
                      <w10:wrap anchorx="margin"/>
                    </v:rect>
                  </w:pict>
                </mc:Fallback>
              </mc:AlternateContent>
            </w:r>
          </w:p>
        </w:tc>
      </w:tr>
      <w:tr w:rsidR="00BB2369" w:rsidRPr="00B51D4C" w14:paraId="2A22CC74" w14:textId="77777777" w:rsidTr="00332978">
        <w:trPr>
          <w:cantSplit/>
          <w:trHeight w:val="559"/>
        </w:trPr>
        <w:tc>
          <w:tcPr>
            <w:tcW w:w="1560" w:type="dxa"/>
            <w:vMerge/>
            <w:tcBorders>
              <w:top w:val="single" w:sz="4" w:space="0" w:color="000000"/>
              <w:left w:val="single" w:sz="18" w:space="0" w:color="000000"/>
              <w:bottom w:val="single" w:sz="12" w:space="0" w:color="000000"/>
            </w:tcBorders>
            <w:shd w:val="clear" w:color="auto" w:fill="auto"/>
          </w:tcPr>
          <w:p w14:paraId="431C9ED5" w14:textId="77777777" w:rsidR="00BB2369" w:rsidRPr="00B51D4C" w:rsidRDefault="00BB2369" w:rsidP="00332978">
            <w:pPr>
              <w:snapToGrid w:val="0"/>
              <w:rPr>
                <w:rFonts w:ascii="Arial" w:eastAsia="Wingdings" w:hAnsi="Arial" w:cs="Arial"/>
                <w:b/>
                <w:color w:val="000000"/>
              </w:rPr>
            </w:pPr>
          </w:p>
        </w:tc>
        <w:tc>
          <w:tcPr>
            <w:tcW w:w="7229" w:type="dxa"/>
            <w:tcBorders>
              <w:top w:val="single" w:sz="4" w:space="0" w:color="000000"/>
              <w:left w:val="single" w:sz="12" w:space="0" w:color="000000"/>
              <w:bottom w:val="single" w:sz="12" w:space="0" w:color="000000"/>
            </w:tcBorders>
            <w:shd w:val="clear" w:color="auto" w:fill="auto"/>
          </w:tcPr>
          <w:p w14:paraId="3C063A47" w14:textId="77777777" w:rsidR="00BB2369" w:rsidRPr="00B51D4C" w:rsidRDefault="00BB2369" w:rsidP="00332978">
            <w:pPr>
              <w:rPr>
                <w:rFonts w:ascii="Arial" w:hAnsi="Arial" w:cs="Arial"/>
              </w:rPr>
            </w:pPr>
            <w:r w:rsidRPr="00B51D4C">
              <w:rPr>
                <w:rFonts w:ascii="Arial" w:eastAsia="Wingdings" w:hAnsi="Arial" w:cs="Arial"/>
              </w:rPr>
              <w:t>Utilisation d’une étable entravée pour le logement de tout ou partie du troupeau (ne pas cocher cette case s’il s’agit  d’un coin infirmerie abritant ponctuellement quelques  animaux  à isoler)</w:t>
            </w:r>
          </w:p>
        </w:tc>
        <w:tc>
          <w:tcPr>
            <w:tcW w:w="993" w:type="dxa"/>
            <w:tcBorders>
              <w:top w:val="single" w:sz="4" w:space="0" w:color="000000"/>
              <w:left w:val="single" w:sz="4" w:space="0" w:color="000000"/>
              <w:bottom w:val="single" w:sz="12" w:space="0" w:color="000000"/>
            </w:tcBorders>
            <w:shd w:val="clear" w:color="auto" w:fill="auto"/>
            <w:vAlign w:val="center"/>
          </w:tcPr>
          <w:p w14:paraId="55F69B05" w14:textId="77777777" w:rsidR="00BB2369" w:rsidRPr="00B51D4C" w:rsidRDefault="00BB2369" w:rsidP="00332978">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997184" behindDoc="0" locked="0" layoutInCell="1" allowOverlap="1" wp14:anchorId="0C568A9C" wp14:editId="6F1037A5">
                      <wp:simplePos x="0" y="0"/>
                      <wp:positionH relativeFrom="margin">
                        <wp:posOffset>226695</wp:posOffset>
                      </wp:positionH>
                      <wp:positionV relativeFrom="paragraph">
                        <wp:posOffset>107950</wp:posOffset>
                      </wp:positionV>
                      <wp:extent cx="142875" cy="142875"/>
                      <wp:effectExtent l="7620" t="12700" r="11430" b="6350"/>
                      <wp:wrapNone/>
                      <wp:docPr id="128"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8" o:spid="_x0000_s1026" style="position:absolute;margin-left:17.85pt;margin-top:8.5pt;width:11.25pt;height:11.25pt;z-index:2519971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dc5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eGo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70A5F7DD" w14:textId="77777777" w:rsidR="00BB2369" w:rsidRPr="00B51D4C" w:rsidRDefault="00BB2369" w:rsidP="00332978">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996160" behindDoc="0" locked="0" layoutInCell="1" allowOverlap="1" wp14:anchorId="5C339EE3" wp14:editId="436364AC">
                      <wp:simplePos x="0" y="0"/>
                      <wp:positionH relativeFrom="margin">
                        <wp:posOffset>178435</wp:posOffset>
                      </wp:positionH>
                      <wp:positionV relativeFrom="paragraph">
                        <wp:posOffset>117475</wp:posOffset>
                      </wp:positionV>
                      <wp:extent cx="142875" cy="142875"/>
                      <wp:effectExtent l="6985" t="12700" r="12065" b="6350"/>
                      <wp:wrapNone/>
                      <wp:docPr id="127"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26" style="position:absolute;margin-left:14.05pt;margin-top:9.25pt;width:11.25pt;height:11.25pt;z-index:2519961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NHZ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T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" strokeweight=".26mm">
                      <v:stroke endcap="square"/>
                      <w10:wrap anchorx="margin"/>
                    </v:rect>
                  </w:pict>
                </mc:Fallback>
              </mc:AlternateContent>
            </w:r>
          </w:p>
        </w:tc>
      </w:tr>
      <w:tr w:rsidR="00BB2369" w:rsidRPr="00B51D4C" w14:paraId="586C7760" w14:textId="77777777" w:rsidTr="00332978">
        <w:trPr>
          <w:cantSplit/>
          <w:trHeight w:val="150"/>
        </w:trPr>
        <w:tc>
          <w:tcPr>
            <w:tcW w:w="1560" w:type="dxa"/>
            <w:vMerge w:val="restart"/>
            <w:tcBorders>
              <w:top w:val="single" w:sz="12" w:space="0" w:color="000000"/>
              <w:left w:val="single" w:sz="18" w:space="0" w:color="000000"/>
              <w:bottom w:val="single" w:sz="4" w:space="0" w:color="000000"/>
            </w:tcBorders>
            <w:shd w:val="clear" w:color="auto" w:fill="auto"/>
          </w:tcPr>
          <w:p w14:paraId="140A38AA"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81824" behindDoc="0" locked="0" layoutInCell="1" allowOverlap="1" wp14:anchorId="5719FE23" wp14:editId="1B3774E3">
                      <wp:simplePos x="0" y="0"/>
                      <wp:positionH relativeFrom="margin">
                        <wp:posOffset>532765</wp:posOffset>
                      </wp:positionH>
                      <wp:positionV relativeFrom="paragraph">
                        <wp:posOffset>286385</wp:posOffset>
                      </wp:positionV>
                      <wp:extent cx="171450" cy="180975"/>
                      <wp:effectExtent l="8890" t="10160" r="10160" b="8890"/>
                      <wp:wrapNone/>
                      <wp:docPr id="126"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41.95pt;margin-top:22.55pt;width:13.5pt;height:14.25pt;z-index:25198182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" strokeweight=".26mm">
                      <v:stroke endcap="square"/>
                      <w10:wrap anchorx="margin"/>
                    </v:rect>
                  </w:pict>
                </mc:Fallback>
              </mc:AlternateContent>
            </w:r>
            <w:r w:rsidRPr="00B51D4C">
              <w:rPr>
                <w:rFonts w:ascii="Arial" w:eastAsia="Wingdings" w:hAnsi="Arial" w:cs="Arial"/>
                <w:b/>
                <w:color w:val="000000"/>
              </w:rPr>
              <w:t>Bovins à l’engrais</w:t>
            </w:r>
          </w:p>
        </w:tc>
        <w:tc>
          <w:tcPr>
            <w:tcW w:w="7229" w:type="dxa"/>
            <w:tcBorders>
              <w:top w:val="single" w:sz="12" w:space="0" w:color="000000"/>
              <w:left w:val="single" w:sz="4" w:space="0" w:color="000000"/>
              <w:bottom w:val="single" w:sz="4" w:space="0" w:color="000000"/>
            </w:tcBorders>
            <w:shd w:val="clear" w:color="auto" w:fill="auto"/>
          </w:tcPr>
          <w:p w14:paraId="672C7FE9" w14:textId="77777777" w:rsidR="00BB2369" w:rsidRPr="00B51D4C" w:rsidRDefault="00BB2369" w:rsidP="00332978">
            <w:pPr>
              <w:rPr>
                <w:rFonts w:ascii="Arial" w:hAnsi="Arial" w:cs="Arial"/>
              </w:rPr>
            </w:pPr>
            <w:r w:rsidRPr="00B51D4C">
              <w:rPr>
                <w:rFonts w:ascii="Arial" w:eastAsia="Wingdings" w:hAnsi="Arial" w:cs="Arial"/>
              </w:rPr>
              <w:t>Aire Paillée Intégrale avec fumier compact  non susceptible d'écoulement  &gt; à 2 mois</w:t>
            </w:r>
          </w:p>
        </w:tc>
        <w:tc>
          <w:tcPr>
            <w:tcW w:w="993" w:type="dxa"/>
            <w:tcBorders>
              <w:top w:val="single" w:sz="12" w:space="0" w:color="000000"/>
              <w:left w:val="single" w:sz="4" w:space="0" w:color="000000"/>
              <w:bottom w:val="single" w:sz="4" w:space="0" w:color="000000"/>
            </w:tcBorders>
            <w:shd w:val="clear" w:color="auto" w:fill="auto"/>
            <w:vAlign w:val="center"/>
          </w:tcPr>
          <w:p w14:paraId="313409A7" w14:textId="77777777" w:rsidR="00BB2369" w:rsidRPr="00B51D4C" w:rsidRDefault="00BB2369" w:rsidP="00332978">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998208" behindDoc="0" locked="0" layoutInCell="1" allowOverlap="1" wp14:anchorId="398BD8B8" wp14:editId="4505E3C9">
                      <wp:simplePos x="0" y="0"/>
                      <wp:positionH relativeFrom="margin">
                        <wp:posOffset>226695</wp:posOffset>
                      </wp:positionH>
                      <wp:positionV relativeFrom="paragraph">
                        <wp:posOffset>10160</wp:posOffset>
                      </wp:positionV>
                      <wp:extent cx="142875" cy="142875"/>
                      <wp:effectExtent l="7620" t="10160" r="11430" b="8890"/>
                      <wp:wrapNone/>
                      <wp:docPr id="125"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17.85pt;margin-top:.8pt;width:11.25pt;height:11.25pt;z-index:2519982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Lb/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346316BF" w14:textId="77777777" w:rsidR="00BB2369" w:rsidRPr="00B51D4C" w:rsidRDefault="00BB2369" w:rsidP="00332978">
            <w:pPr>
              <w:snapToGrid w:val="0"/>
              <w:jc w:val="center"/>
              <w:rPr>
                <w:rFonts w:ascii="Arial" w:eastAsia="Wingdings" w:hAnsi="Arial" w:cs="Arial"/>
                <w:b/>
                <w:color w:val="000000"/>
                <w:shd w:val="clear" w:color="auto" w:fill="00FF00"/>
              </w:rPr>
            </w:pPr>
            <w:r w:rsidRPr="00B51D4C">
              <w:rPr>
                <w:rFonts w:ascii="Arial" w:hAnsi="Arial" w:cs="Arial"/>
                <w:noProof/>
              </w:rPr>
              <mc:AlternateContent>
                <mc:Choice Requires="wps">
                  <w:drawing>
                    <wp:anchor distT="0" distB="0" distL="114300" distR="114300" simplePos="0" relativeHeight="252035072" behindDoc="0" locked="0" layoutInCell="1" allowOverlap="1" wp14:anchorId="0E0060CD" wp14:editId="3F8E5697">
                      <wp:simplePos x="0" y="0"/>
                      <wp:positionH relativeFrom="margin">
                        <wp:posOffset>178435</wp:posOffset>
                      </wp:positionH>
                      <wp:positionV relativeFrom="paragraph">
                        <wp:posOffset>19685</wp:posOffset>
                      </wp:positionV>
                      <wp:extent cx="142875" cy="142875"/>
                      <wp:effectExtent l="6985" t="10160" r="12065" b="8890"/>
                      <wp:wrapNone/>
                      <wp:docPr id="124"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14.05pt;margin-top:1.55pt;width:11.25pt;height:11.25pt;z-index:25203507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Xs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V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" strokeweight=".26mm">
                      <v:stroke endcap="square"/>
                      <w10:wrap anchorx="margin"/>
                    </v:rect>
                  </w:pict>
                </mc:Fallback>
              </mc:AlternateContent>
            </w:r>
          </w:p>
        </w:tc>
      </w:tr>
      <w:tr w:rsidR="00BB2369" w:rsidRPr="00B51D4C" w14:paraId="358D7384" w14:textId="77777777" w:rsidTr="00332978">
        <w:trPr>
          <w:cantSplit/>
          <w:trHeight w:val="258"/>
        </w:trPr>
        <w:tc>
          <w:tcPr>
            <w:tcW w:w="1560" w:type="dxa"/>
            <w:vMerge/>
            <w:tcBorders>
              <w:top w:val="single" w:sz="4" w:space="0" w:color="000000"/>
              <w:left w:val="single" w:sz="18" w:space="0" w:color="000000"/>
              <w:bottom w:val="single" w:sz="4" w:space="0" w:color="000000"/>
            </w:tcBorders>
            <w:shd w:val="clear" w:color="auto" w:fill="auto"/>
          </w:tcPr>
          <w:p w14:paraId="542C7D7C" w14:textId="77777777" w:rsidR="00BB2369" w:rsidRPr="00B51D4C" w:rsidRDefault="00BB2369" w:rsidP="00332978">
            <w:pPr>
              <w:snapToGrid w:val="0"/>
              <w:rPr>
                <w:rFonts w:ascii="Arial" w:eastAsia="Wingdings" w:hAnsi="Arial" w:cs="Arial"/>
                <w:b/>
                <w:color w:val="000000"/>
                <w:shd w:val="clear" w:color="auto" w:fill="00FF00"/>
              </w:rPr>
            </w:pPr>
          </w:p>
        </w:tc>
        <w:tc>
          <w:tcPr>
            <w:tcW w:w="7229" w:type="dxa"/>
            <w:tcBorders>
              <w:top w:val="single" w:sz="4" w:space="0" w:color="000000"/>
              <w:left w:val="single" w:sz="4" w:space="0" w:color="000000"/>
              <w:bottom w:val="single" w:sz="4" w:space="0" w:color="000000"/>
            </w:tcBorders>
            <w:shd w:val="clear" w:color="auto" w:fill="auto"/>
          </w:tcPr>
          <w:p w14:paraId="49D6CF32" w14:textId="77777777" w:rsidR="00BB2369" w:rsidRPr="00B51D4C" w:rsidRDefault="00BB2369" w:rsidP="00332978">
            <w:pPr>
              <w:rPr>
                <w:rFonts w:ascii="Arial" w:hAnsi="Arial" w:cs="Arial"/>
              </w:rPr>
            </w:pPr>
            <w:r w:rsidRPr="00B51D4C">
              <w:rPr>
                <w:rFonts w:ascii="Arial" w:eastAsia="Wingdings" w:hAnsi="Arial" w:cs="Arial"/>
              </w:rPr>
              <w:t>Présence d’aires d’exercice raclées ou de surfaces d’aire de couchage curées avant 2 mois</w:t>
            </w:r>
          </w:p>
        </w:tc>
        <w:tc>
          <w:tcPr>
            <w:tcW w:w="993" w:type="dxa"/>
            <w:tcBorders>
              <w:top w:val="single" w:sz="4" w:space="0" w:color="000000"/>
              <w:left w:val="single" w:sz="4" w:space="0" w:color="000000"/>
              <w:bottom w:val="single" w:sz="4" w:space="0" w:color="000000"/>
            </w:tcBorders>
            <w:shd w:val="clear" w:color="auto" w:fill="auto"/>
            <w:vAlign w:val="center"/>
          </w:tcPr>
          <w:p w14:paraId="50D78023" w14:textId="77777777" w:rsidR="00BB2369" w:rsidRPr="00B51D4C" w:rsidRDefault="00BB2369" w:rsidP="00332978">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2037120" behindDoc="0" locked="0" layoutInCell="1" allowOverlap="1" wp14:anchorId="529CA896" wp14:editId="5EFC5224">
                      <wp:simplePos x="0" y="0"/>
                      <wp:positionH relativeFrom="margin">
                        <wp:posOffset>226695</wp:posOffset>
                      </wp:positionH>
                      <wp:positionV relativeFrom="paragraph">
                        <wp:posOffset>39370</wp:posOffset>
                      </wp:positionV>
                      <wp:extent cx="142875" cy="142875"/>
                      <wp:effectExtent l="7620" t="10795" r="11430" b="8255"/>
                      <wp:wrapNone/>
                      <wp:docPr id="123"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17.85pt;margin-top:3.1pt;width:11.25pt;height:11.25pt;z-index:2520371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B+V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4" w:space="0" w:color="000000"/>
              <w:right w:val="single" w:sz="18" w:space="0" w:color="000000"/>
            </w:tcBorders>
            <w:shd w:val="clear" w:color="auto" w:fill="FF0000"/>
            <w:vAlign w:val="center"/>
          </w:tcPr>
          <w:p w14:paraId="765BA9C9" w14:textId="77777777" w:rsidR="00BB2369" w:rsidRPr="00B51D4C" w:rsidRDefault="00BB2369" w:rsidP="00332978">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2019712" behindDoc="0" locked="0" layoutInCell="1" allowOverlap="1" wp14:anchorId="10E80C24" wp14:editId="31268B7C">
                      <wp:simplePos x="0" y="0"/>
                      <wp:positionH relativeFrom="margin">
                        <wp:posOffset>178435</wp:posOffset>
                      </wp:positionH>
                      <wp:positionV relativeFrom="paragraph">
                        <wp:posOffset>58420</wp:posOffset>
                      </wp:positionV>
                      <wp:extent cx="142875" cy="142875"/>
                      <wp:effectExtent l="6985" t="10795" r="12065" b="8255"/>
                      <wp:wrapNone/>
                      <wp:docPr id="122"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26" style="position:absolute;margin-left:14.05pt;margin-top:4.6pt;width:11.25pt;height:11.25pt;z-index:2520197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" strokeweight=".26mm">
                      <v:stroke endcap="square"/>
                      <w10:wrap anchorx="margin"/>
                    </v:rect>
                  </w:pict>
                </mc:Fallback>
              </mc:AlternateContent>
            </w:r>
          </w:p>
        </w:tc>
      </w:tr>
      <w:tr w:rsidR="00BB2369" w:rsidRPr="00B51D4C" w14:paraId="2522F1A4" w14:textId="77777777" w:rsidTr="00332978">
        <w:trPr>
          <w:cantSplit/>
          <w:trHeight w:val="495"/>
        </w:trPr>
        <w:tc>
          <w:tcPr>
            <w:tcW w:w="1560" w:type="dxa"/>
            <w:vMerge/>
            <w:tcBorders>
              <w:top w:val="single" w:sz="4" w:space="0" w:color="000000"/>
              <w:left w:val="single" w:sz="18" w:space="0" w:color="000000"/>
              <w:bottom w:val="single" w:sz="12" w:space="0" w:color="000000"/>
            </w:tcBorders>
            <w:shd w:val="clear" w:color="auto" w:fill="auto"/>
          </w:tcPr>
          <w:p w14:paraId="0E954D39" w14:textId="77777777" w:rsidR="00BB2369" w:rsidRPr="00B51D4C" w:rsidRDefault="00BB2369" w:rsidP="00332978">
            <w:pPr>
              <w:snapToGrid w:val="0"/>
              <w:rPr>
                <w:rFonts w:ascii="Arial" w:eastAsia="Wingdings" w:hAnsi="Arial" w:cs="Arial"/>
                <w:b/>
                <w:color w:val="000000"/>
                <w:shd w:val="clear" w:color="auto" w:fill="00FF00"/>
              </w:rPr>
            </w:pPr>
          </w:p>
        </w:tc>
        <w:tc>
          <w:tcPr>
            <w:tcW w:w="7229" w:type="dxa"/>
            <w:tcBorders>
              <w:top w:val="single" w:sz="4" w:space="0" w:color="000000"/>
              <w:left w:val="single" w:sz="4" w:space="0" w:color="000000"/>
              <w:bottom w:val="single" w:sz="12" w:space="0" w:color="000000"/>
            </w:tcBorders>
            <w:shd w:val="clear" w:color="auto" w:fill="auto"/>
          </w:tcPr>
          <w:p w14:paraId="10C03503" w14:textId="77777777" w:rsidR="00BB2369" w:rsidRPr="00B51D4C" w:rsidRDefault="00BB2369" w:rsidP="00332978">
            <w:pPr>
              <w:rPr>
                <w:rFonts w:ascii="Arial" w:hAnsi="Arial" w:cs="Arial"/>
              </w:rPr>
            </w:pPr>
            <w:r w:rsidRPr="00B51D4C">
              <w:rPr>
                <w:rFonts w:ascii="Arial" w:eastAsia="Wingdings" w:hAnsi="Arial" w:cs="Arial"/>
              </w:rPr>
              <w:t>Utilisation d’une étable entravée pour le logement de tout ou partie des bovins à l’engrais.</w:t>
            </w:r>
          </w:p>
        </w:tc>
        <w:tc>
          <w:tcPr>
            <w:tcW w:w="993" w:type="dxa"/>
            <w:tcBorders>
              <w:top w:val="single" w:sz="4" w:space="0" w:color="000000"/>
              <w:left w:val="single" w:sz="4" w:space="0" w:color="000000"/>
              <w:bottom w:val="single" w:sz="12" w:space="0" w:color="000000"/>
            </w:tcBorders>
            <w:shd w:val="clear" w:color="auto" w:fill="auto"/>
            <w:vAlign w:val="center"/>
          </w:tcPr>
          <w:p w14:paraId="38BE7B7F" w14:textId="77777777" w:rsidR="00BB2369" w:rsidRPr="00B51D4C" w:rsidRDefault="00BB2369" w:rsidP="00332978">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1999232" behindDoc="0" locked="0" layoutInCell="1" allowOverlap="1" wp14:anchorId="2EC1D5AF" wp14:editId="5D2F78E8">
                      <wp:simplePos x="0" y="0"/>
                      <wp:positionH relativeFrom="margin">
                        <wp:posOffset>226695</wp:posOffset>
                      </wp:positionH>
                      <wp:positionV relativeFrom="paragraph">
                        <wp:posOffset>97790</wp:posOffset>
                      </wp:positionV>
                      <wp:extent cx="142875" cy="142875"/>
                      <wp:effectExtent l="7620" t="12065" r="11430" b="6985"/>
                      <wp:wrapNone/>
                      <wp:docPr id="12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26" style="position:absolute;margin-left:17.85pt;margin-top:7.7pt;width:11.25pt;height:11.25pt;z-index:25199923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izvA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7E9494F2" w14:textId="77777777" w:rsidR="00BB2369" w:rsidRPr="00B51D4C" w:rsidRDefault="00BB2369" w:rsidP="00332978">
            <w:pPr>
              <w:snapToGrid w:val="0"/>
              <w:jc w:val="center"/>
              <w:rPr>
                <w:rFonts w:ascii="Arial" w:eastAsia="Wingdings" w:hAnsi="Arial" w:cs="Arial"/>
                <w:color w:val="000000"/>
                <w:shd w:val="clear" w:color="auto" w:fill="00FF00"/>
              </w:rPr>
            </w:pPr>
            <w:r w:rsidRPr="00B51D4C">
              <w:rPr>
                <w:rFonts w:ascii="Arial" w:hAnsi="Arial" w:cs="Arial"/>
                <w:noProof/>
              </w:rPr>
              <mc:AlternateContent>
                <mc:Choice Requires="wps">
                  <w:drawing>
                    <wp:anchor distT="0" distB="0" distL="114300" distR="114300" simplePos="0" relativeHeight="252020736" behindDoc="0" locked="0" layoutInCell="1" allowOverlap="1" wp14:anchorId="013E506D" wp14:editId="4EA0078A">
                      <wp:simplePos x="0" y="0"/>
                      <wp:positionH relativeFrom="margin">
                        <wp:posOffset>178435</wp:posOffset>
                      </wp:positionH>
                      <wp:positionV relativeFrom="paragraph">
                        <wp:posOffset>107315</wp:posOffset>
                      </wp:positionV>
                      <wp:extent cx="142875" cy="142875"/>
                      <wp:effectExtent l="6985" t="12065" r="12065" b="6985"/>
                      <wp:wrapNone/>
                      <wp:docPr id="12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6" style="position:absolute;margin-left:14.05pt;margin-top:8.45pt;width:11.25pt;height:11.25pt;z-index:2520207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Euguw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" strokeweight=".26mm">
                      <v:stroke endcap="square"/>
                      <w10:wrap anchorx="margin"/>
                    </v:rect>
                  </w:pict>
                </mc:Fallback>
              </mc:AlternateContent>
            </w:r>
          </w:p>
        </w:tc>
      </w:tr>
      <w:tr w:rsidR="00BB2369" w:rsidRPr="00B51D4C" w14:paraId="6E8247BE" w14:textId="77777777" w:rsidTr="00332978">
        <w:trPr>
          <w:trHeight w:val="185"/>
        </w:trPr>
        <w:tc>
          <w:tcPr>
            <w:tcW w:w="1560" w:type="dxa"/>
            <w:tcBorders>
              <w:top w:val="single" w:sz="12" w:space="0" w:color="000000"/>
              <w:left w:val="single" w:sz="18" w:space="0" w:color="000000"/>
              <w:bottom w:val="single" w:sz="12" w:space="0" w:color="000000"/>
            </w:tcBorders>
            <w:shd w:val="clear" w:color="auto" w:fill="auto"/>
          </w:tcPr>
          <w:p w14:paraId="489CDF71"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82848" behindDoc="0" locked="0" layoutInCell="1" allowOverlap="1" wp14:anchorId="6C4E1DD6" wp14:editId="0BDB84D8">
                      <wp:simplePos x="0" y="0"/>
                      <wp:positionH relativeFrom="margin">
                        <wp:posOffset>695589</wp:posOffset>
                      </wp:positionH>
                      <wp:positionV relativeFrom="paragraph">
                        <wp:posOffset>59690</wp:posOffset>
                      </wp:positionV>
                      <wp:extent cx="171450" cy="180975"/>
                      <wp:effectExtent l="0" t="0" r="19050" b="28575"/>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26" style="position:absolute;margin-left:54.75pt;margin-top:4.7pt;width:13.5pt;height:14.25pt;z-index:25198284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" strokeweight=".26mm">
                      <v:stroke endcap="square"/>
                      <w10:wrap anchorx="margin"/>
                    </v:rect>
                  </w:pict>
                </mc:Fallback>
              </mc:AlternateContent>
            </w:r>
            <w:r w:rsidRPr="00B51D4C">
              <w:rPr>
                <w:rFonts w:ascii="Arial" w:eastAsia="Wingdings" w:hAnsi="Arial" w:cs="Arial"/>
                <w:b/>
                <w:color w:val="000000"/>
              </w:rPr>
              <w:t>Veaux de Boucherie</w:t>
            </w:r>
          </w:p>
        </w:tc>
        <w:tc>
          <w:tcPr>
            <w:tcW w:w="7229" w:type="dxa"/>
            <w:tcBorders>
              <w:top w:val="single" w:sz="12" w:space="0" w:color="000000"/>
              <w:left w:val="single" w:sz="4" w:space="0" w:color="000000"/>
              <w:bottom w:val="single" w:sz="12" w:space="0" w:color="000000"/>
            </w:tcBorders>
            <w:shd w:val="clear" w:color="auto" w:fill="auto"/>
          </w:tcPr>
          <w:p w14:paraId="4534DB1A" w14:textId="77777777" w:rsidR="00BB2369" w:rsidRPr="00B51D4C" w:rsidRDefault="00BB2369" w:rsidP="00332978">
            <w:pPr>
              <w:rPr>
                <w:rFonts w:ascii="Arial" w:hAnsi="Arial" w:cs="Arial"/>
              </w:rPr>
            </w:pPr>
            <w:r w:rsidRPr="00B51D4C">
              <w:rPr>
                <w:rFonts w:ascii="Arial" w:eastAsia="Wingdings" w:hAnsi="Arial" w:cs="Arial"/>
              </w:rPr>
              <w:t>Nécessite toujours un ouvrage de stockage ou de traitement d’effluents (y compris en API nécessité de stocker ou traiter eaux de lavage du DAL)</w:t>
            </w:r>
          </w:p>
        </w:tc>
        <w:tc>
          <w:tcPr>
            <w:tcW w:w="993" w:type="dxa"/>
            <w:tcBorders>
              <w:top w:val="single" w:sz="12" w:space="0" w:color="000000"/>
              <w:left w:val="single" w:sz="4" w:space="0" w:color="000000"/>
              <w:bottom w:val="single" w:sz="12" w:space="0" w:color="000000"/>
            </w:tcBorders>
            <w:shd w:val="clear" w:color="auto" w:fill="auto"/>
            <w:vAlign w:val="center"/>
          </w:tcPr>
          <w:p w14:paraId="17C64140"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2304" behindDoc="0" locked="0" layoutInCell="1" allowOverlap="1" wp14:anchorId="7F840DBC" wp14:editId="080FD924">
                      <wp:simplePos x="0" y="0"/>
                      <wp:positionH relativeFrom="margin">
                        <wp:posOffset>226695</wp:posOffset>
                      </wp:positionH>
                      <wp:positionV relativeFrom="paragraph">
                        <wp:posOffset>78740</wp:posOffset>
                      </wp:positionV>
                      <wp:extent cx="142875" cy="142875"/>
                      <wp:effectExtent l="7620" t="12065" r="11430" b="6985"/>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026" style="position:absolute;margin-left:17.85pt;margin-top:6.2pt;width:11.25pt;height:11.25pt;z-index:2520023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OMi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XBU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" strokeweight=".26mm">
                      <v:stroke endcap="square"/>
                      <w10:wrap anchorx="margin"/>
                    </v:rect>
                  </w:pict>
                </mc:Fallback>
              </mc:AlternateContent>
            </w:r>
          </w:p>
          <w:p w14:paraId="2BC1EEB2" w14:textId="77777777" w:rsidR="00BB2369" w:rsidRPr="00B51D4C" w:rsidRDefault="00BB2369" w:rsidP="00332978">
            <w:pPr>
              <w:jc w:val="center"/>
              <w:rPr>
                <w:rFonts w:ascii="Arial" w:eastAsia="Wingdings" w:hAnsi="Arial" w:cs="Arial"/>
                <w:color w:val="000000"/>
              </w:rPr>
            </w:pP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49EEF037"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21760" behindDoc="0" locked="0" layoutInCell="1" allowOverlap="1" wp14:anchorId="6309E6A9" wp14:editId="0DE2BE29">
                      <wp:simplePos x="0" y="0"/>
                      <wp:positionH relativeFrom="margin">
                        <wp:posOffset>178435</wp:posOffset>
                      </wp:positionH>
                      <wp:positionV relativeFrom="paragraph">
                        <wp:posOffset>116840</wp:posOffset>
                      </wp:positionV>
                      <wp:extent cx="142875" cy="142875"/>
                      <wp:effectExtent l="6985" t="12065" r="12065" b="6985"/>
                      <wp:wrapNone/>
                      <wp:docPr id="11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26" style="position:absolute;margin-left:14.05pt;margin-top:9.2pt;width:11.25pt;height:11.25pt;z-index:2520217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eXC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RlG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" strokeweight=".26mm">
                      <v:stroke endcap="square"/>
                      <w10:wrap anchorx="margin"/>
                    </v:rect>
                  </w:pict>
                </mc:Fallback>
              </mc:AlternateContent>
            </w:r>
          </w:p>
        </w:tc>
      </w:tr>
      <w:tr w:rsidR="00BB2369" w:rsidRPr="00B51D4C" w14:paraId="048CC2F9" w14:textId="77777777" w:rsidTr="00332978">
        <w:tc>
          <w:tcPr>
            <w:tcW w:w="1560" w:type="dxa"/>
            <w:tcBorders>
              <w:top w:val="single" w:sz="12" w:space="0" w:color="000000"/>
              <w:left w:val="single" w:sz="18" w:space="0" w:color="000000"/>
              <w:bottom w:val="single" w:sz="12" w:space="0" w:color="000000"/>
            </w:tcBorders>
            <w:shd w:val="clear" w:color="auto" w:fill="auto"/>
          </w:tcPr>
          <w:p w14:paraId="17073518"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83872" behindDoc="0" locked="0" layoutInCell="1" allowOverlap="1" wp14:anchorId="4EA5D96D" wp14:editId="4B92FCB8">
                      <wp:simplePos x="0" y="0"/>
                      <wp:positionH relativeFrom="margin">
                        <wp:posOffset>532765</wp:posOffset>
                      </wp:positionH>
                      <wp:positionV relativeFrom="paragraph">
                        <wp:posOffset>57306</wp:posOffset>
                      </wp:positionV>
                      <wp:extent cx="171450" cy="180975"/>
                      <wp:effectExtent l="0" t="0" r="19050" b="28575"/>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26" style="position:absolute;margin-left:41.95pt;margin-top:4.5pt;width:13.5pt;height:14.25pt;z-index:25198387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" strokeweight=".26mm">
                      <v:stroke endcap="square"/>
                      <w10:wrap anchorx="margin"/>
                    </v:rect>
                  </w:pict>
                </mc:Fallback>
              </mc:AlternateContent>
            </w:r>
            <w:r w:rsidRPr="00B51D4C">
              <w:rPr>
                <w:rFonts w:ascii="Arial" w:eastAsia="Wingdings" w:hAnsi="Arial" w:cs="Arial"/>
                <w:b/>
                <w:color w:val="000000"/>
              </w:rPr>
              <w:t>Vaches laitières</w:t>
            </w:r>
          </w:p>
        </w:tc>
        <w:tc>
          <w:tcPr>
            <w:tcW w:w="7229" w:type="dxa"/>
            <w:tcBorders>
              <w:top w:val="single" w:sz="12" w:space="0" w:color="000000"/>
              <w:left w:val="single" w:sz="4" w:space="0" w:color="000000"/>
              <w:bottom w:val="single" w:sz="12" w:space="0" w:color="000000"/>
            </w:tcBorders>
            <w:shd w:val="clear" w:color="auto" w:fill="auto"/>
          </w:tcPr>
          <w:p w14:paraId="0A8C90F2" w14:textId="77777777" w:rsidR="00BB2369" w:rsidRPr="00B51D4C" w:rsidRDefault="00BB2369" w:rsidP="00332978">
            <w:pPr>
              <w:rPr>
                <w:rFonts w:ascii="Arial" w:hAnsi="Arial" w:cs="Arial"/>
              </w:rPr>
            </w:pPr>
            <w:r w:rsidRPr="00B51D4C">
              <w:rPr>
                <w:rFonts w:ascii="Arial" w:eastAsia="Wingdings" w:hAnsi="Arial" w:cs="Arial"/>
              </w:rPr>
              <w:t>Nécessite toujours un ouvrage de stockage ou de traitement d’effluents (eaux du bloc traite …)</w:t>
            </w:r>
          </w:p>
        </w:tc>
        <w:tc>
          <w:tcPr>
            <w:tcW w:w="993" w:type="dxa"/>
            <w:tcBorders>
              <w:top w:val="single" w:sz="12" w:space="0" w:color="000000"/>
              <w:left w:val="single" w:sz="4" w:space="0" w:color="000000"/>
              <w:bottom w:val="single" w:sz="12" w:space="0" w:color="000000"/>
            </w:tcBorders>
            <w:shd w:val="clear" w:color="auto" w:fill="auto"/>
            <w:vAlign w:val="center"/>
          </w:tcPr>
          <w:p w14:paraId="4DA1425E"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1280" behindDoc="0" locked="0" layoutInCell="1" allowOverlap="1" wp14:anchorId="60F5FBAE" wp14:editId="57C51E12">
                      <wp:simplePos x="0" y="0"/>
                      <wp:positionH relativeFrom="margin">
                        <wp:posOffset>226695</wp:posOffset>
                      </wp:positionH>
                      <wp:positionV relativeFrom="paragraph">
                        <wp:posOffset>92710</wp:posOffset>
                      </wp:positionV>
                      <wp:extent cx="142875" cy="142875"/>
                      <wp:effectExtent l="7620" t="6985" r="11430" b="12065"/>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7.85pt;margin-top:7.3pt;width:11.25pt;height:11.25pt;z-index:2520012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YLk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" strokeweight=".26mm">
                      <v:stroke endcap="square"/>
                      <w10:wrap anchorx="margin"/>
                    </v:rect>
                  </w:pict>
                </mc:Fallback>
              </mc:AlternateContent>
            </w:r>
          </w:p>
          <w:p w14:paraId="3E7C01AA" w14:textId="77777777" w:rsidR="00BB2369" w:rsidRPr="00B51D4C" w:rsidRDefault="00BB2369" w:rsidP="00332978">
            <w:pPr>
              <w:jc w:val="center"/>
              <w:rPr>
                <w:rFonts w:ascii="Arial" w:eastAsia="Wingdings" w:hAnsi="Arial" w:cs="Arial"/>
                <w:color w:val="000000"/>
              </w:rPr>
            </w:pP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3658B7B7"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22784" behindDoc="0" locked="0" layoutInCell="1" allowOverlap="1" wp14:anchorId="401F8CE7" wp14:editId="156D5722">
                      <wp:simplePos x="0" y="0"/>
                      <wp:positionH relativeFrom="margin">
                        <wp:posOffset>180340</wp:posOffset>
                      </wp:positionH>
                      <wp:positionV relativeFrom="paragraph">
                        <wp:posOffset>92710</wp:posOffset>
                      </wp:positionV>
                      <wp:extent cx="142875" cy="142875"/>
                      <wp:effectExtent l="8890" t="6985" r="10160" b="12065"/>
                      <wp:wrapNone/>
                      <wp:docPr id="114"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6" style="position:absolute;margin-left:14.2pt;margin-top:7.3pt;width:11.25pt;height:11.25pt;z-index:2520227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H3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SlG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" strokeweight=".26mm">
                      <v:stroke endcap="square"/>
                      <w10:wrap anchorx="margin"/>
                    </v:rect>
                  </w:pict>
                </mc:Fallback>
              </mc:AlternateContent>
            </w:r>
          </w:p>
        </w:tc>
      </w:tr>
      <w:tr w:rsidR="00BB2369" w:rsidRPr="00B51D4C" w14:paraId="6228E5DC" w14:textId="77777777" w:rsidTr="00332978">
        <w:trPr>
          <w:cantSplit/>
          <w:trHeight w:val="150"/>
        </w:trPr>
        <w:tc>
          <w:tcPr>
            <w:tcW w:w="1560" w:type="dxa"/>
            <w:vMerge w:val="restart"/>
            <w:tcBorders>
              <w:top w:val="single" w:sz="12" w:space="0" w:color="000000"/>
              <w:left w:val="single" w:sz="18" w:space="0" w:color="000000"/>
              <w:bottom w:val="single" w:sz="4" w:space="0" w:color="000000"/>
            </w:tcBorders>
            <w:shd w:val="clear" w:color="auto" w:fill="auto"/>
          </w:tcPr>
          <w:p w14:paraId="2720759E"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84896" behindDoc="0" locked="0" layoutInCell="1" allowOverlap="1" wp14:anchorId="1EB46555" wp14:editId="09A02747">
                      <wp:simplePos x="0" y="0"/>
                      <wp:positionH relativeFrom="margin">
                        <wp:posOffset>527050</wp:posOffset>
                      </wp:positionH>
                      <wp:positionV relativeFrom="paragraph">
                        <wp:posOffset>154305</wp:posOffset>
                      </wp:positionV>
                      <wp:extent cx="171450" cy="180975"/>
                      <wp:effectExtent l="12700" t="11430" r="6350" b="7620"/>
                      <wp:wrapNone/>
                      <wp:docPr id="11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6" style="position:absolute;margin-left:41.5pt;margin-top:12.15pt;width:13.5pt;height:14.25pt;z-index:25198489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" strokeweight=".26mm">
                      <v:stroke endcap="square"/>
                      <w10:wrap anchorx="margin"/>
                    </v:rect>
                  </w:pict>
                </mc:Fallback>
              </mc:AlternateContent>
            </w:r>
            <w:r w:rsidRPr="00B51D4C">
              <w:rPr>
                <w:rFonts w:ascii="Arial" w:eastAsia="Wingdings" w:hAnsi="Arial" w:cs="Arial"/>
                <w:b/>
                <w:color w:val="000000"/>
              </w:rPr>
              <w:t>Ovins Viande</w:t>
            </w:r>
          </w:p>
        </w:tc>
        <w:tc>
          <w:tcPr>
            <w:tcW w:w="7229" w:type="dxa"/>
            <w:tcBorders>
              <w:top w:val="single" w:sz="12" w:space="0" w:color="000000"/>
              <w:left w:val="single" w:sz="4" w:space="0" w:color="000000"/>
              <w:bottom w:val="single" w:sz="4" w:space="0" w:color="000000"/>
            </w:tcBorders>
            <w:shd w:val="clear" w:color="auto" w:fill="auto"/>
          </w:tcPr>
          <w:p w14:paraId="234CF9DA" w14:textId="77777777" w:rsidR="00BB2369" w:rsidRPr="00B51D4C" w:rsidRDefault="00BB2369" w:rsidP="00332978">
            <w:pPr>
              <w:rPr>
                <w:rFonts w:ascii="Arial" w:hAnsi="Arial" w:cs="Arial"/>
              </w:rPr>
            </w:pPr>
            <w:r w:rsidRPr="00B51D4C">
              <w:rPr>
                <w:rFonts w:ascii="Arial" w:eastAsia="Wingdings" w:hAnsi="Arial" w:cs="Arial"/>
              </w:rPr>
              <w:t>Aire Paillée Intégrale avec fumier compact  non susceptible d'écoulement &gt; à 2 mois</w:t>
            </w:r>
          </w:p>
        </w:tc>
        <w:tc>
          <w:tcPr>
            <w:tcW w:w="993" w:type="dxa"/>
            <w:tcBorders>
              <w:top w:val="single" w:sz="12" w:space="0" w:color="000000"/>
              <w:left w:val="single" w:sz="4" w:space="0" w:color="000000"/>
              <w:bottom w:val="single" w:sz="4" w:space="0" w:color="000000"/>
            </w:tcBorders>
            <w:shd w:val="clear" w:color="auto" w:fill="auto"/>
            <w:vAlign w:val="center"/>
          </w:tcPr>
          <w:p w14:paraId="5B19F6A9"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0256" behindDoc="0" locked="0" layoutInCell="1" allowOverlap="1" wp14:anchorId="600F8783" wp14:editId="4ECE99AF">
                      <wp:simplePos x="0" y="0"/>
                      <wp:positionH relativeFrom="margin">
                        <wp:posOffset>226695</wp:posOffset>
                      </wp:positionH>
                      <wp:positionV relativeFrom="paragraph">
                        <wp:posOffset>1905</wp:posOffset>
                      </wp:positionV>
                      <wp:extent cx="142875" cy="142875"/>
                      <wp:effectExtent l="7620" t="11430" r="11430" b="7620"/>
                      <wp:wrapNone/>
                      <wp:docPr id="11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26" style="position:absolute;margin-left:17.85pt;margin-top:.15pt;width:11.25pt;height:11.25pt;z-index:2520002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Rid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JW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0E18A2C4"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25856" behindDoc="0" locked="0" layoutInCell="1" allowOverlap="1" wp14:anchorId="66EABA65" wp14:editId="55FD9D24">
                      <wp:simplePos x="0" y="0"/>
                      <wp:positionH relativeFrom="margin">
                        <wp:posOffset>180340</wp:posOffset>
                      </wp:positionH>
                      <wp:positionV relativeFrom="paragraph">
                        <wp:posOffset>1905</wp:posOffset>
                      </wp:positionV>
                      <wp:extent cx="142875" cy="142875"/>
                      <wp:effectExtent l="8890" t="11430" r="10160" b="7620"/>
                      <wp:wrapNone/>
                      <wp:docPr id="11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14.2pt;margin-top:.15pt;width:11.25pt;height:11.25pt;z-index:2520258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UyovA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" strokeweight=".26mm">
                      <v:stroke endcap="square"/>
                      <w10:wrap anchorx="margin"/>
                    </v:rect>
                  </w:pict>
                </mc:Fallback>
              </mc:AlternateContent>
            </w:r>
          </w:p>
        </w:tc>
      </w:tr>
      <w:tr w:rsidR="00BB2369" w:rsidRPr="00B51D4C" w14:paraId="1AF9119B" w14:textId="77777777" w:rsidTr="00332978">
        <w:trPr>
          <w:cantSplit/>
          <w:trHeight w:val="290"/>
        </w:trPr>
        <w:tc>
          <w:tcPr>
            <w:tcW w:w="1560" w:type="dxa"/>
            <w:vMerge/>
            <w:tcBorders>
              <w:top w:val="single" w:sz="4" w:space="0" w:color="000000"/>
              <w:left w:val="single" w:sz="18" w:space="0" w:color="000000"/>
              <w:bottom w:val="single" w:sz="12" w:space="0" w:color="000000"/>
            </w:tcBorders>
            <w:shd w:val="clear" w:color="auto" w:fill="auto"/>
          </w:tcPr>
          <w:p w14:paraId="56070CA7" w14:textId="77777777" w:rsidR="00BB2369" w:rsidRPr="00B51D4C" w:rsidRDefault="00BB2369" w:rsidP="00332978">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677D3370" w14:textId="77777777" w:rsidR="00BB2369" w:rsidRPr="00B51D4C" w:rsidRDefault="00BB2369" w:rsidP="00332978">
            <w:pPr>
              <w:rPr>
                <w:rFonts w:ascii="Arial" w:hAnsi="Arial" w:cs="Arial"/>
              </w:rPr>
            </w:pPr>
            <w:r w:rsidRPr="00B51D4C">
              <w:rPr>
                <w:rFonts w:ascii="Arial" w:eastAsia="Wingdings" w:hAnsi="Arial" w:cs="Arial"/>
              </w:rPr>
              <w:t>Présence d’aires d’exercice raclées ou de surfaces d’aire de couchage curées avant 2 mois</w:t>
            </w:r>
          </w:p>
        </w:tc>
        <w:tc>
          <w:tcPr>
            <w:tcW w:w="993" w:type="dxa"/>
            <w:tcBorders>
              <w:top w:val="single" w:sz="4" w:space="0" w:color="000000"/>
              <w:left w:val="single" w:sz="4" w:space="0" w:color="000000"/>
              <w:bottom w:val="single" w:sz="12" w:space="0" w:color="000000"/>
            </w:tcBorders>
            <w:shd w:val="clear" w:color="auto" w:fill="auto"/>
            <w:vAlign w:val="center"/>
          </w:tcPr>
          <w:p w14:paraId="492B488C"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6400" behindDoc="0" locked="0" layoutInCell="1" allowOverlap="1" wp14:anchorId="7D824FDB" wp14:editId="0B3E8657">
                      <wp:simplePos x="0" y="0"/>
                      <wp:positionH relativeFrom="margin">
                        <wp:posOffset>226695</wp:posOffset>
                      </wp:positionH>
                      <wp:positionV relativeFrom="paragraph">
                        <wp:posOffset>40005</wp:posOffset>
                      </wp:positionV>
                      <wp:extent cx="142875" cy="142875"/>
                      <wp:effectExtent l="7620" t="11430" r="11430" b="7620"/>
                      <wp:wrapNone/>
                      <wp:docPr id="110"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7.85pt;margin-top:3.15pt;width:11.25pt;height:11.25pt;z-index:25200640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7uw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1C8AFC2D"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24832" behindDoc="0" locked="0" layoutInCell="1" allowOverlap="1" wp14:anchorId="78B45BCB" wp14:editId="3A3270AF">
                      <wp:simplePos x="0" y="0"/>
                      <wp:positionH relativeFrom="margin">
                        <wp:posOffset>178435</wp:posOffset>
                      </wp:positionH>
                      <wp:positionV relativeFrom="paragraph">
                        <wp:posOffset>59055</wp:posOffset>
                      </wp:positionV>
                      <wp:extent cx="142875" cy="142875"/>
                      <wp:effectExtent l="6985" t="11430" r="12065" b="762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6" style="position:absolute;margin-left:14.05pt;margin-top:4.65pt;width:11.25pt;height:11.25pt;z-index:25202483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" strokeweight=".26mm">
                      <v:stroke endcap="square"/>
                      <w10:wrap anchorx="margin"/>
                    </v:rect>
                  </w:pict>
                </mc:Fallback>
              </mc:AlternateContent>
            </w:r>
          </w:p>
        </w:tc>
      </w:tr>
      <w:tr w:rsidR="00BB2369" w:rsidRPr="00B51D4C" w14:paraId="7224E4A4" w14:textId="77777777" w:rsidTr="00332978">
        <w:trPr>
          <w:trHeight w:val="388"/>
        </w:trPr>
        <w:tc>
          <w:tcPr>
            <w:tcW w:w="1560" w:type="dxa"/>
            <w:tcBorders>
              <w:top w:val="single" w:sz="12" w:space="0" w:color="000000"/>
              <w:left w:val="single" w:sz="18" w:space="0" w:color="000000"/>
              <w:bottom w:val="single" w:sz="12" w:space="0" w:color="000000"/>
            </w:tcBorders>
            <w:shd w:val="clear" w:color="auto" w:fill="auto"/>
          </w:tcPr>
          <w:p w14:paraId="6025372E"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88992" behindDoc="0" locked="0" layoutInCell="1" allowOverlap="1" wp14:anchorId="3C19BFD1" wp14:editId="42E09163">
                      <wp:simplePos x="0" y="0"/>
                      <wp:positionH relativeFrom="margin">
                        <wp:posOffset>527050</wp:posOffset>
                      </wp:positionH>
                      <wp:positionV relativeFrom="paragraph">
                        <wp:posOffset>27305</wp:posOffset>
                      </wp:positionV>
                      <wp:extent cx="171450" cy="180975"/>
                      <wp:effectExtent l="12700" t="8255" r="6350" b="10795"/>
                      <wp:wrapNone/>
                      <wp:docPr id="10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26" style="position:absolute;margin-left:41.5pt;margin-top:2.15pt;width:13.5pt;height:14.25pt;z-index:25198899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" strokeweight=".26mm">
                      <v:stroke endcap="square"/>
                      <w10:wrap anchorx="margin"/>
                    </v:rect>
                  </w:pict>
                </mc:Fallback>
              </mc:AlternateContent>
            </w:r>
            <w:r w:rsidRPr="00B51D4C">
              <w:rPr>
                <w:rFonts w:ascii="Arial" w:eastAsia="Wingdings" w:hAnsi="Arial" w:cs="Arial"/>
                <w:b/>
                <w:color w:val="000000"/>
              </w:rPr>
              <w:t>Ovins lait</w:t>
            </w:r>
          </w:p>
        </w:tc>
        <w:tc>
          <w:tcPr>
            <w:tcW w:w="7229" w:type="dxa"/>
            <w:tcBorders>
              <w:top w:val="single" w:sz="12" w:space="0" w:color="000000"/>
              <w:left w:val="single" w:sz="4" w:space="0" w:color="000000"/>
              <w:bottom w:val="single" w:sz="12" w:space="0" w:color="000000"/>
            </w:tcBorders>
            <w:shd w:val="clear" w:color="auto" w:fill="auto"/>
          </w:tcPr>
          <w:p w14:paraId="0EC2D1AE" w14:textId="77777777" w:rsidR="00BB2369" w:rsidRPr="00B51D4C" w:rsidRDefault="00BB2369" w:rsidP="00332978">
            <w:pPr>
              <w:rPr>
                <w:rFonts w:ascii="Arial" w:hAnsi="Arial" w:cs="Arial"/>
              </w:rPr>
            </w:pPr>
            <w:r w:rsidRPr="00B51D4C">
              <w:rPr>
                <w:rFonts w:ascii="Arial" w:eastAsia="Wingdings" w:hAnsi="Arial" w:cs="Arial"/>
              </w:rPr>
              <w:t>Nécessite toujours un ouvrage de stockage ou de traitement d’effluents (eaux du bloc traite …)</w:t>
            </w:r>
          </w:p>
        </w:tc>
        <w:tc>
          <w:tcPr>
            <w:tcW w:w="993" w:type="dxa"/>
            <w:tcBorders>
              <w:top w:val="single" w:sz="12" w:space="0" w:color="000000"/>
              <w:left w:val="single" w:sz="4" w:space="0" w:color="000000"/>
              <w:bottom w:val="single" w:sz="12" w:space="0" w:color="000000"/>
            </w:tcBorders>
            <w:shd w:val="clear" w:color="auto" w:fill="auto"/>
            <w:vAlign w:val="center"/>
          </w:tcPr>
          <w:p w14:paraId="62F2BE40"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5376" behindDoc="0" locked="0" layoutInCell="1" allowOverlap="1" wp14:anchorId="3C366259" wp14:editId="0D67D2F1">
                      <wp:simplePos x="0" y="0"/>
                      <wp:positionH relativeFrom="margin">
                        <wp:posOffset>226695</wp:posOffset>
                      </wp:positionH>
                      <wp:positionV relativeFrom="paragraph">
                        <wp:posOffset>36830</wp:posOffset>
                      </wp:positionV>
                      <wp:extent cx="142875" cy="142875"/>
                      <wp:effectExtent l="7620" t="8255" r="11430" b="10795"/>
                      <wp:wrapNone/>
                      <wp:docPr id="107"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7.85pt;margin-top:2.9pt;width:11.25pt;height:11.25pt;z-index:25200537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yZ9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RlG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" strokeweight=".26mm">
                      <v:stroke endcap="square"/>
                      <w10:wrap anchorx="margin"/>
                    </v:rect>
                  </w:pict>
                </mc:Fallback>
              </mc:AlternateContent>
            </w: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15798661"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23808" behindDoc="0" locked="0" layoutInCell="1" allowOverlap="1" wp14:anchorId="63141C86" wp14:editId="15972AA2">
                      <wp:simplePos x="0" y="0"/>
                      <wp:positionH relativeFrom="margin">
                        <wp:posOffset>178435</wp:posOffset>
                      </wp:positionH>
                      <wp:positionV relativeFrom="paragraph">
                        <wp:posOffset>46355</wp:posOffset>
                      </wp:positionV>
                      <wp:extent cx="142875" cy="142875"/>
                      <wp:effectExtent l="6985" t="8255" r="12065" b="10795"/>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14.05pt;margin-top:3.65pt;width:11.25pt;height:11.25pt;z-index:2520238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xVu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T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" strokeweight=".26mm">
                      <v:stroke endcap="square"/>
                      <w10:wrap anchorx="margin"/>
                    </v:rect>
                  </w:pict>
                </mc:Fallback>
              </mc:AlternateContent>
            </w:r>
          </w:p>
        </w:tc>
      </w:tr>
      <w:tr w:rsidR="00BB2369" w:rsidRPr="00B51D4C" w14:paraId="403AC934" w14:textId="77777777" w:rsidTr="00332978">
        <w:trPr>
          <w:cantSplit/>
          <w:trHeight w:val="150"/>
        </w:trPr>
        <w:tc>
          <w:tcPr>
            <w:tcW w:w="1560" w:type="dxa"/>
            <w:vMerge w:val="restart"/>
            <w:tcBorders>
              <w:top w:val="single" w:sz="12" w:space="0" w:color="000000"/>
              <w:left w:val="single" w:sz="18" w:space="0" w:color="000000"/>
              <w:bottom w:val="single" w:sz="4" w:space="0" w:color="000000"/>
            </w:tcBorders>
            <w:shd w:val="clear" w:color="auto" w:fill="auto"/>
          </w:tcPr>
          <w:p w14:paraId="0C646AA2"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87968" behindDoc="0" locked="0" layoutInCell="1" allowOverlap="1" wp14:anchorId="634B362E" wp14:editId="576A7ECB">
                      <wp:simplePos x="0" y="0"/>
                      <wp:positionH relativeFrom="margin">
                        <wp:posOffset>527050</wp:posOffset>
                      </wp:positionH>
                      <wp:positionV relativeFrom="paragraph">
                        <wp:posOffset>160020</wp:posOffset>
                      </wp:positionV>
                      <wp:extent cx="171450" cy="180975"/>
                      <wp:effectExtent l="12700" t="7620" r="6350" b="11430"/>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41.5pt;margin-top:12.6pt;width:13.5pt;height:14.25pt;z-index:2519879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" strokeweight=".26mm">
                      <v:stroke endcap="square"/>
                      <w10:wrap anchorx="margin"/>
                    </v:rect>
                  </w:pict>
                </mc:Fallback>
              </mc:AlternateContent>
            </w:r>
            <w:r w:rsidRPr="00B51D4C">
              <w:rPr>
                <w:rFonts w:ascii="Arial" w:eastAsia="Wingdings" w:hAnsi="Arial" w:cs="Arial"/>
                <w:b/>
                <w:color w:val="000000"/>
              </w:rPr>
              <w:t>Caprins Viande</w:t>
            </w:r>
          </w:p>
        </w:tc>
        <w:tc>
          <w:tcPr>
            <w:tcW w:w="7229" w:type="dxa"/>
            <w:tcBorders>
              <w:top w:val="single" w:sz="12" w:space="0" w:color="000000"/>
              <w:left w:val="single" w:sz="4" w:space="0" w:color="000000"/>
              <w:bottom w:val="single" w:sz="4" w:space="0" w:color="000000"/>
            </w:tcBorders>
            <w:shd w:val="clear" w:color="auto" w:fill="auto"/>
          </w:tcPr>
          <w:p w14:paraId="035B707E" w14:textId="77777777" w:rsidR="00BB2369" w:rsidRPr="00B51D4C" w:rsidRDefault="00BB2369" w:rsidP="00332978">
            <w:pPr>
              <w:rPr>
                <w:rFonts w:ascii="Arial" w:hAnsi="Arial" w:cs="Arial"/>
              </w:rPr>
            </w:pPr>
            <w:r w:rsidRPr="00B51D4C">
              <w:rPr>
                <w:rFonts w:ascii="Arial" w:eastAsia="Wingdings" w:hAnsi="Arial" w:cs="Arial"/>
              </w:rPr>
              <w:t>Aire Paillée Intégrale avec fumier compact  non susceptible d'écoulement &gt; à 2 mois</w:t>
            </w:r>
          </w:p>
        </w:tc>
        <w:tc>
          <w:tcPr>
            <w:tcW w:w="993" w:type="dxa"/>
            <w:tcBorders>
              <w:top w:val="single" w:sz="12" w:space="0" w:color="000000"/>
              <w:left w:val="single" w:sz="4" w:space="0" w:color="000000"/>
              <w:bottom w:val="single" w:sz="4" w:space="0" w:color="000000"/>
            </w:tcBorders>
            <w:shd w:val="clear" w:color="auto" w:fill="auto"/>
            <w:vAlign w:val="center"/>
          </w:tcPr>
          <w:p w14:paraId="65F7489E"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4352" behindDoc="0" locked="0" layoutInCell="1" allowOverlap="1" wp14:anchorId="2B8F03CB" wp14:editId="2891589E">
                      <wp:simplePos x="0" y="0"/>
                      <wp:positionH relativeFrom="margin">
                        <wp:posOffset>226695</wp:posOffset>
                      </wp:positionH>
                      <wp:positionV relativeFrom="paragraph">
                        <wp:posOffset>9525</wp:posOffset>
                      </wp:positionV>
                      <wp:extent cx="142875" cy="142875"/>
                      <wp:effectExtent l="7620" t="9525" r="11430" b="9525"/>
                      <wp:wrapNone/>
                      <wp:docPr id="10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7.85pt;margin-top:.75pt;width:11.25pt;height:11.25pt;z-index:25200435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3JIuw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5AA9D41A"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28928" behindDoc="0" locked="0" layoutInCell="1" allowOverlap="1" wp14:anchorId="6B015F04" wp14:editId="2EA71072">
                      <wp:simplePos x="0" y="0"/>
                      <wp:positionH relativeFrom="margin">
                        <wp:posOffset>178435</wp:posOffset>
                      </wp:positionH>
                      <wp:positionV relativeFrom="paragraph">
                        <wp:posOffset>9525</wp:posOffset>
                      </wp:positionV>
                      <wp:extent cx="142875" cy="142875"/>
                      <wp:effectExtent l="6985" t="9525" r="12065" b="9525"/>
                      <wp:wrapNone/>
                      <wp:docPr id="1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14.05pt;margin-top:.75pt;width:11.25pt;height:11.25pt;z-index:2520289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gx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R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" strokeweight=".26mm">
                      <v:stroke endcap="square"/>
                      <w10:wrap anchorx="margin"/>
                    </v:rect>
                  </w:pict>
                </mc:Fallback>
              </mc:AlternateContent>
            </w:r>
          </w:p>
        </w:tc>
      </w:tr>
      <w:tr w:rsidR="00BB2369" w:rsidRPr="00B51D4C" w14:paraId="17590133" w14:textId="77777777" w:rsidTr="00332978">
        <w:trPr>
          <w:cantSplit/>
          <w:trHeight w:val="314"/>
        </w:trPr>
        <w:tc>
          <w:tcPr>
            <w:tcW w:w="1560" w:type="dxa"/>
            <w:vMerge/>
            <w:tcBorders>
              <w:top w:val="single" w:sz="4" w:space="0" w:color="000000"/>
              <w:left w:val="single" w:sz="18" w:space="0" w:color="000000"/>
              <w:bottom w:val="single" w:sz="12" w:space="0" w:color="000000"/>
            </w:tcBorders>
            <w:shd w:val="clear" w:color="auto" w:fill="auto"/>
          </w:tcPr>
          <w:p w14:paraId="2A45AEFA" w14:textId="77777777" w:rsidR="00BB2369" w:rsidRPr="00B51D4C" w:rsidRDefault="00BB2369" w:rsidP="00332978">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4E56738D" w14:textId="77777777" w:rsidR="00BB2369" w:rsidRPr="00B51D4C" w:rsidRDefault="00BB2369" w:rsidP="00332978">
            <w:pPr>
              <w:rPr>
                <w:rFonts w:ascii="Arial" w:hAnsi="Arial" w:cs="Arial"/>
              </w:rPr>
            </w:pPr>
            <w:r w:rsidRPr="00B51D4C">
              <w:rPr>
                <w:rFonts w:ascii="Arial" w:eastAsia="Wingdings" w:hAnsi="Arial" w:cs="Arial"/>
              </w:rPr>
              <w:t>Présence d’aires d’exercice raclées ou de surfaces d’aire de couchage curées avant 2 mois</w:t>
            </w:r>
          </w:p>
        </w:tc>
        <w:tc>
          <w:tcPr>
            <w:tcW w:w="993" w:type="dxa"/>
            <w:tcBorders>
              <w:top w:val="single" w:sz="4" w:space="0" w:color="000000"/>
              <w:left w:val="single" w:sz="4" w:space="0" w:color="000000"/>
              <w:bottom w:val="single" w:sz="12" w:space="0" w:color="000000"/>
            </w:tcBorders>
            <w:shd w:val="clear" w:color="auto" w:fill="auto"/>
            <w:vAlign w:val="center"/>
          </w:tcPr>
          <w:p w14:paraId="659BD40B"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3328" behindDoc="0" locked="0" layoutInCell="1" allowOverlap="1" wp14:anchorId="5A2E9FC8" wp14:editId="49B4A89A">
                      <wp:simplePos x="0" y="0"/>
                      <wp:positionH relativeFrom="margin">
                        <wp:posOffset>226695</wp:posOffset>
                      </wp:positionH>
                      <wp:positionV relativeFrom="paragraph">
                        <wp:posOffset>38735</wp:posOffset>
                      </wp:positionV>
                      <wp:extent cx="142875" cy="142875"/>
                      <wp:effectExtent l="7620" t="10160" r="11430" b="8890"/>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17.85pt;margin-top:3.05pt;width:11.25pt;height:11.25pt;z-index:2520033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9sivAIAAJY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26229273"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27904" behindDoc="0" locked="0" layoutInCell="1" allowOverlap="1" wp14:anchorId="32B4F9D5" wp14:editId="63E12AB5">
                      <wp:simplePos x="0" y="0"/>
                      <wp:positionH relativeFrom="margin">
                        <wp:posOffset>178435</wp:posOffset>
                      </wp:positionH>
                      <wp:positionV relativeFrom="paragraph">
                        <wp:posOffset>38735</wp:posOffset>
                      </wp:positionV>
                      <wp:extent cx="142875" cy="142875"/>
                      <wp:effectExtent l="6985" t="10160" r="12065" b="8890"/>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05pt;margin-top:3.05pt;width:11.25pt;height:11.25pt;z-index:2520279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48XvAIAAJY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" strokeweight=".26mm">
                      <v:stroke endcap="square"/>
                      <w10:wrap anchorx="margin"/>
                    </v:rect>
                  </w:pict>
                </mc:Fallback>
              </mc:AlternateContent>
            </w:r>
          </w:p>
        </w:tc>
      </w:tr>
      <w:tr w:rsidR="00BB2369" w:rsidRPr="00B51D4C" w14:paraId="374C2644" w14:textId="77777777" w:rsidTr="00332978">
        <w:trPr>
          <w:trHeight w:val="548"/>
        </w:trPr>
        <w:tc>
          <w:tcPr>
            <w:tcW w:w="1560" w:type="dxa"/>
            <w:tcBorders>
              <w:top w:val="single" w:sz="12" w:space="0" w:color="000000"/>
              <w:left w:val="single" w:sz="18" w:space="0" w:color="000000"/>
              <w:bottom w:val="single" w:sz="12" w:space="0" w:color="000000"/>
            </w:tcBorders>
            <w:shd w:val="clear" w:color="auto" w:fill="auto"/>
          </w:tcPr>
          <w:p w14:paraId="4C8FB693"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2038144" behindDoc="0" locked="0" layoutInCell="1" allowOverlap="1" wp14:anchorId="503042C9" wp14:editId="667EFB79">
                      <wp:simplePos x="0" y="0"/>
                      <wp:positionH relativeFrom="margin">
                        <wp:posOffset>536575</wp:posOffset>
                      </wp:positionH>
                      <wp:positionV relativeFrom="paragraph">
                        <wp:posOffset>144145</wp:posOffset>
                      </wp:positionV>
                      <wp:extent cx="171450" cy="180975"/>
                      <wp:effectExtent l="12700" t="10795" r="6350" b="8255"/>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42.25pt;margin-top:11.35pt;width:13.5pt;height:14.25pt;z-index:25203814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ih8vQIAAJY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" strokeweight=".26mm">
                      <v:stroke endcap="square"/>
                      <w10:wrap anchorx="margin"/>
                    </v:rect>
                  </w:pict>
                </mc:Fallback>
              </mc:AlternateContent>
            </w:r>
            <w:r w:rsidRPr="00B51D4C">
              <w:rPr>
                <w:rFonts w:ascii="Arial" w:eastAsia="Wingdings" w:hAnsi="Arial" w:cs="Arial"/>
                <w:b/>
                <w:color w:val="000000"/>
              </w:rPr>
              <w:t>Caprins Lait</w:t>
            </w:r>
          </w:p>
        </w:tc>
        <w:tc>
          <w:tcPr>
            <w:tcW w:w="7229" w:type="dxa"/>
            <w:tcBorders>
              <w:top w:val="single" w:sz="12" w:space="0" w:color="000000"/>
              <w:left w:val="single" w:sz="4" w:space="0" w:color="000000"/>
              <w:bottom w:val="single" w:sz="12" w:space="0" w:color="000000"/>
            </w:tcBorders>
            <w:shd w:val="clear" w:color="auto" w:fill="auto"/>
          </w:tcPr>
          <w:p w14:paraId="405C1652" w14:textId="77777777" w:rsidR="00BB2369" w:rsidRPr="00B51D4C" w:rsidRDefault="00BB2369" w:rsidP="00332978">
            <w:pPr>
              <w:rPr>
                <w:rFonts w:ascii="Arial" w:hAnsi="Arial" w:cs="Arial"/>
              </w:rPr>
            </w:pPr>
            <w:r w:rsidRPr="00B51D4C">
              <w:rPr>
                <w:rFonts w:ascii="Arial" w:eastAsia="Wingdings" w:hAnsi="Arial" w:cs="Arial"/>
              </w:rPr>
              <w:t>Nécessite toujours un ouvrage de stockage ou de traitement d’effluents (eaux du bloc traite …)</w:t>
            </w:r>
          </w:p>
        </w:tc>
        <w:tc>
          <w:tcPr>
            <w:tcW w:w="993" w:type="dxa"/>
            <w:tcBorders>
              <w:top w:val="single" w:sz="12" w:space="0" w:color="000000"/>
              <w:left w:val="single" w:sz="4" w:space="0" w:color="000000"/>
              <w:bottom w:val="single" w:sz="12" w:space="0" w:color="000000"/>
            </w:tcBorders>
            <w:shd w:val="clear" w:color="auto" w:fill="auto"/>
            <w:vAlign w:val="center"/>
          </w:tcPr>
          <w:p w14:paraId="27D1175D"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10496" behindDoc="0" locked="0" layoutInCell="1" allowOverlap="1" wp14:anchorId="308244B9" wp14:editId="1093390A">
                      <wp:simplePos x="0" y="0"/>
                      <wp:positionH relativeFrom="margin">
                        <wp:posOffset>226695</wp:posOffset>
                      </wp:positionH>
                      <wp:positionV relativeFrom="paragraph">
                        <wp:posOffset>20320</wp:posOffset>
                      </wp:positionV>
                      <wp:extent cx="142875" cy="142875"/>
                      <wp:effectExtent l="7620" t="10795" r="11430" b="8255"/>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17.85pt;margin-top:1.6pt;width:11.25pt;height:11.25pt;z-index:25201049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" strokeweight=".26mm">
                      <v:stroke endcap="square"/>
                      <w10:wrap anchorx="margin"/>
                    </v:rect>
                  </w:pict>
                </mc:Fallback>
              </mc:AlternateContent>
            </w: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1B7A20E1"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26880" behindDoc="0" locked="0" layoutInCell="1" allowOverlap="1" wp14:anchorId="7AFFE136" wp14:editId="456FD7BE">
                      <wp:simplePos x="0" y="0"/>
                      <wp:positionH relativeFrom="margin">
                        <wp:posOffset>178435</wp:posOffset>
                      </wp:positionH>
                      <wp:positionV relativeFrom="paragraph">
                        <wp:posOffset>39370</wp:posOffset>
                      </wp:positionV>
                      <wp:extent cx="142875" cy="142875"/>
                      <wp:effectExtent l="6985" t="10795" r="12065" b="8255"/>
                      <wp:wrapNone/>
                      <wp:docPr id="9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05pt;margin-top:3.1pt;width:11.25pt;height:11.25pt;z-index:2520268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nD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Ek5KkQbO6CNUjahKcgRzUKCutTnkPbT3xku07Z2mXy1SelVDGl8ao7uaEwa0Ep8fPfvBBxZ+Rdvu&#10;nWYAT3ZOh1odStN4QKgCOoQjeRyOhB8cojCZpON5NsWIwtJx7Hcg+enn1lj3husG+UGBDXAP4GR/&#10;Z12fekoJ5LUUbCOkDIGptitp0J6AOzbhCfxB43maVKiD+kxmYCBKwKT2W9jiWZI9x4rD8yesRjjw&#10;uxRNged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" strokeweight=".26mm">
                      <v:stroke endcap="square"/>
                      <w10:wrap anchorx="margin"/>
                    </v:rect>
                  </w:pict>
                </mc:Fallback>
              </mc:AlternateContent>
            </w:r>
          </w:p>
        </w:tc>
      </w:tr>
      <w:tr w:rsidR="00BB2369" w:rsidRPr="00B51D4C" w14:paraId="7221E7ED" w14:textId="77777777" w:rsidTr="00332978">
        <w:trPr>
          <w:cantSplit/>
          <w:trHeight w:val="280"/>
        </w:trPr>
        <w:tc>
          <w:tcPr>
            <w:tcW w:w="1560" w:type="dxa"/>
            <w:vMerge w:val="restart"/>
            <w:tcBorders>
              <w:top w:val="single" w:sz="12" w:space="0" w:color="000000"/>
              <w:left w:val="single" w:sz="18" w:space="0" w:color="000000"/>
              <w:bottom w:val="single" w:sz="4" w:space="0" w:color="000000"/>
            </w:tcBorders>
            <w:shd w:val="clear" w:color="auto" w:fill="auto"/>
          </w:tcPr>
          <w:p w14:paraId="7F64BFF6"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86944" behindDoc="0" locked="0" layoutInCell="1" allowOverlap="1" wp14:anchorId="6EB46911" wp14:editId="1A2F913D">
                      <wp:simplePos x="0" y="0"/>
                      <wp:positionH relativeFrom="margin">
                        <wp:posOffset>527050</wp:posOffset>
                      </wp:positionH>
                      <wp:positionV relativeFrom="paragraph">
                        <wp:posOffset>147320</wp:posOffset>
                      </wp:positionV>
                      <wp:extent cx="171450" cy="180975"/>
                      <wp:effectExtent l="12700" t="13970" r="6350" b="5080"/>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26" style="position:absolute;margin-left:41.5pt;margin-top:11.6pt;width:13.5pt;height:14.25pt;z-index:25198694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0dYvA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" strokeweight=".26mm">
                      <v:stroke endcap="square"/>
                      <w10:wrap anchorx="margin"/>
                    </v:rect>
                  </w:pict>
                </mc:Fallback>
              </mc:AlternateContent>
            </w:r>
            <w:r w:rsidRPr="00B51D4C">
              <w:rPr>
                <w:rFonts w:ascii="Arial" w:eastAsia="Wingdings" w:hAnsi="Arial" w:cs="Arial"/>
                <w:b/>
                <w:color w:val="000000"/>
              </w:rPr>
              <w:t xml:space="preserve">Equins </w:t>
            </w:r>
            <w:proofErr w:type="spellStart"/>
            <w:r w:rsidRPr="00B51D4C">
              <w:rPr>
                <w:rFonts w:ascii="Arial" w:eastAsia="Wingdings" w:hAnsi="Arial" w:cs="Arial"/>
                <w:b/>
                <w:color w:val="000000"/>
              </w:rPr>
              <w:t>Asins</w:t>
            </w:r>
            <w:proofErr w:type="spellEnd"/>
          </w:p>
        </w:tc>
        <w:tc>
          <w:tcPr>
            <w:tcW w:w="7229" w:type="dxa"/>
            <w:tcBorders>
              <w:top w:val="single" w:sz="12" w:space="0" w:color="000000"/>
              <w:left w:val="single" w:sz="4" w:space="0" w:color="000000"/>
              <w:bottom w:val="single" w:sz="4" w:space="0" w:color="000000"/>
            </w:tcBorders>
            <w:shd w:val="clear" w:color="auto" w:fill="auto"/>
          </w:tcPr>
          <w:p w14:paraId="57254896" w14:textId="77777777" w:rsidR="00BB2369" w:rsidRPr="00B51D4C" w:rsidRDefault="00BB2369" w:rsidP="00332978">
            <w:pPr>
              <w:rPr>
                <w:rFonts w:ascii="Arial" w:hAnsi="Arial" w:cs="Arial"/>
              </w:rPr>
            </w:pPr>
            <w:r w:rsidRPr="00B51D4C">
              <w:rPr>
                <w:rFonts w:ascii="Arial" w:eastAsia="Wingdings" w:hAnsi="Arial" w:cs="Arial"/>
              </w:rPr>
              <w:t>En plein air intégral ou fumier compact   non susceptible d'écoulement stocké au champ</w:t>
            </w:r>
          </w:p>
        </w:tc>
        <w:tc>
          <w:tcPr>
            <w:tcW w:w="993" w:type="dxa"/>
            <w:tcBorders>
              <w:top w:val="single" w:sz="12" w:space="0" w:color="000000"/>
              <w:left w:val="single" w:sz="4" w:space="0" w:color="000000"/>
              <w:bottom w:val="single" w:sz="4" w:space="0" w:color="000000"/>
            </w:tcBorders>
            <w:shd w:val="clear" w:color="auto" w:fill="auto"/>
            <w:vAlign w:val="center"/>
          </w:tcPr>
          <w:p w14:paraId="4C5E8506"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9472" behindDoc="0" locked="0" layoutInCell="1" allowOverlap="1" wp14:anchorId="2DE37F8B" wp14:editId="0BA0BBAF">
                      <wp:simplePos x="0" y="0"/>
                      <wp:positionH relativeFrom="margin">
                        <wp:posOffset>226695</wp:posOffset>
                      </wp:positionH>
                      <wp:positionV relativeFrom="paragraph">
                        <wp:posOffset>25400</wp:posOffset>
                      </wp:positionV>
                      <wp:extent cx="142875" cy="142875"/>
                      <wp:effectExtent l="7620" t="6350" r="11430" b="12700"/>
                      <wp:wrapNone/>
                      <wp:docPr id="9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margin-left:17.85pt;margin-top:2pt;width:11.25pt;height:11.25pt;z-index:25200947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X2F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61220B8C"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30976" behindDoc="0" locked="0" layoutInCell="1" allowOverlap="1" wp14:anchorId="304CE74A" wp14:editId="1151DD00">
                      <wp:simplePos x="0" y="0"/>
                      <wp:positionH relativeFrom="margin">
                        <wp:posOffset>178435</wp:posOffset>
                      </wp:positionH>
                      <wp:positionV relativeFrom="paragraph">
                        <wp:posOffset>25400</wp:posOffset>
                      </wp:positionV>
                      <wp:extent cx="142875" cy="142875"/>
                      <wp:effectExtent l="6985" t="6350" r="12065" b="12700"/>
                      <wp:wrapNone/>
                      <wp:docPr id="95"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14.05pt;margin-top:2pt;width:11.25pt;height:11.25pt;z-index:25203097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w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" strokeweight=".26mm">
                      <v:stroke endcap="square"/>
                      <w10:wrap anchorx="margin"/>
                    </v:rect>
                  </w:pict>
                </mc:Fallback>
              </mc:AlternateContent>
            </w:r>
          </w:p>
        </w:tc>
      </w:tr>
      <w:tr w:rsidR="00BB2369" w:rsidRPr="00B51D4C" w14:paraId="10A8F676" w14:textId="77777777" w:rsidTr="00332978">
        <w:trPr>
          <w:cantSplit/>
          <w:trHeight w:val="270"/>
        </w:trPr>
        <w:tc>
          <w:tcPr>
            <w:tcW w:w="1560" w:type="dxa"/>
            <w:vMerge/>
            <w:tcBorders>
              <w:top w:val="single" w:sz="4" w:space="0" w:color="000000"/>
              <w:left w:val="single" w:sz="18" w:space="0" w:color="000000"/>
              <w:bottom w:val="single" w:sz="12" w:space="0" w:color="000000"/>
            </w:tcBorders>
            <w:shd w:val="clear" w:color="auto" w:fill="auto"/>
          </w:tcPr>
          <w:p w14:paraId="19CB68C9" w14:textId="77777777" w:rsidR="00BB2369" w:rsidRPr="00B51D4C" w:rsidRDefault="00BB2369" w:rsidP="00332978">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2B7F99E6" w14:textId="77777777" w:rsidR="00BB2369" w:rsidRPr="00B51D4C" w:rsidRDefault="00BB2369" w:rsidP="00332978">
            <w:pPr>
              <w:rPr>
                <w:rFonts w:ascii="Arial" w:hAnsi="Arial" w:cs="Arial"/>
              </w:rPr>
            </w:pPr>
            <w:r w:rsidRPr="00B51D4C">
              <w:rPr>
                <w:rFonts w:ascii="Arial" w:eastAsia="Wingdings" w:hAnsi="Arial" w:cs="Arial"/>
              </w:rPr>
              <w:t>Présence d’effluents à stocker dans un ouvrage</w:t>
            </w:r>
          </w:p>
        </w:tc>
        <w:tc>
          <w:tcPr>
            <w:tcW w:w="993" w:type="dxa"/>
            <w:tcBorders>
              <w:top w:val="single" w:sz="4" w:space="0" w:color="000000"/>
              <w:left w:val="single" w:sz="4" w:space="0" w:color="000000"/>
              <w:bottom w:val="single" w:sz="12" w:space="0" w:color="000000"/>
            </w:tcBorders>
            <w:shd w:val="clear" w:color="auto" w:fill="auto"/>
            <w:vAlign w:val="center"/>
          </w:tcPr>
          <w:p w14:paraId="593FCCD8"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8448" behindDoc="0" locked="0" layoutInCell="1" allowOverlap="1" wp14:anchorId="0C97F7AF" wp14:editId="3D05AE45">
                      <wp:simplePos x="0" y="0"/>
                      <wp:positionH relativeFrom="margin">
                        <wp:posOffset>226695</wp:posOffset>
                      </wp:positionH>
                      <wp:positionV relativeFrom="paragraph">
                        <wp:posOffset>22225</wp:posOffset>
                      </wp:positionV>
                      <wp:extent cx="142875" cy="142875"/>
                      <wp:effectExtent l="7620" t="12700" r="11430" b="635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17.85pt;margin-top:1.75pt;width:11.25pt;height:11.25pt;z-index:25200844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EV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MsVIkQbO6CNUjahKcgRzUKCutTnkPbT3xku07Z2mXy1SelVDGl8ao7uaEwa0Ep8fPfvBBxZ+Rdvu&#10;nWYAT3ZOh1odStN4QKgCOoQjeRyOhB8cojCZpON5NsWIwtJx7Hcg+enn1lj3husG+UGBDXAP4GR/&#10;Z12fekoJ5LUUbCOkDIGptitp0J6AOzbhCfxB43maVKiD+kxmYCBKwKT2W9jiWZI9x4rD8yesRjjw&#10;uxRNged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7FA24E76"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29952" behindDoc="0" locked="0" layoutInCell="1" allowOverlap="1" wp14:anchorId="1DFB61AA" wp14:editId="4FDE6D01">
                      <wp:simplePos x="0" y="0"/>
                      <wp:positionH relativeFrom="margin">
                        <wp:posOffset>176530</wp:posOffset>
                      </wp:positionH>
                      <wp:positionV relativeFrom="paragraph">
                        <wp:posOffset>18415</wp:posOffset>
                      </wp:positionV>
                      <wp:extent cx="142875" cy="142875"/>
                      <wp:effectExtent l="5080" t="8890" r="13970" b="1016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13.9pt;margin-top:1.45pt;width:11.25pt;height:11.25pt;z-index:25202995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fvb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" strokeweight=".26mm">
                      <v:stroke endcap="square"/>
                      <w10:wrap anchorx="margin"/>
                    </v:rect>
                  </w:pict>
                </mc:Fallback>
              </mc:AlternateContent>
            </w:r>
          </w:p>
        </w:tc>
      </w:tr>
      <w:tr w:rsidR="00BB2369" w:rsidRPr="00B51D4C" w14:paraId="59FEC8E2" w14:textId="77777777" w:rsidTr="00332978">
        <w:trPr>
          <w:trHeight w:val="285"/>
        </w:trPr>
        <w:tc>
          <w:tcPr>
            <w:tcW w:w="1560" w:type="dxa"/>
            <w:tcBorders>
              <w:top w:val="single" w:sz="12" w:space="0" w:color="000000"/>
              <w:left w:val="single" w:sz="18" w:space="0" w:color="000000"/>
              <w:bottom w:val="single" w:sz="4" w:space="0" w:color="000000"/>
            </w:tcBorders>
            <w:shd w:val="clear" w:color="auto" w:fill="auto"/>
          </w:tcPr>
          <w:p w14:paraId="3D03CE6E"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2043264" behindDoc="0" locked="0" layoutInCell="1" allowOverlap="1" wp14:anchorId="2308ACB0" wp14:editId="1ED58FF1">
                      <wp:simplePos x="0" y="0"/>
                      <wp:positionH relativeFrom="margin">
                        <wp:posOffset>527050</wp:posOffset>
                      </wp:positionH>
                      <wp:positionV relativeFrom="paragraph">
                        <wp:posOffset>53340</wp:posOffset>
                      </wp:positionV>
                      <wp:extent cx="171450" cy="180975"/>
                      <wp:effectExtent l="12700" t="5715" r="6350" b="13335"/>
                      <wp:wrapNone/>
                      <wp:docPr id="9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41.5pt;margin-top:4.2pt;width:13.5pt;height:14.25pt;z-index:252043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8EGvA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" strokeweight=".26mm">
                      <v:stroke endcap="square"/>
                      <w10:wrap anchorx="margin"/>
                    </v:rect>
                  </w:pict>
                </mc:Fallback>
              </mc:AlternateContent>
            </w:r>
            <w:r w:rsidRPr="00B51D4C">
              <w:rPr>
                <w:rFonts w:ascii="Arial" w:eastAsia="Wingdings" w:hAnsi="Arial" w:cs="Arial"/>
                <w:b/>
                <w:color w:val="000000"/>
              </w:rPr>
              <w:t xml:space="preserve">Porcs </w:t>
            </w:r>
          </w:p>
        </w:tc>
        <w:tc>
          <w:tcPr>
            <w:tcW w:w="7229" w:type="dxa"/>
            <w:tcBorders>
              <w:top w:val="single" w:sz="12" w:space="0" w:color="000000"/>
              <w:left w:val="single" w:sz="4" w:space="0" w:color="000000"/>
              <w:bottom w:val="single" w:sz="4" w:space="0" w:color="000000"/>
            </w:tcBorders>
            <w:shd w:val="clear" w:color="auto" w:fill="auto"/>
          </w:tcPr>
          <w:p w14:paraId="56132954" w14:textId="77777777" w:rsidR="00BB2369" w:rsidRPr="00B51D4C" w:rsidRDefault="00BB2369" w:rsidP="00332978">
            <w:pPr>
              <w:rPr>
                <w:rFonts w:ascii="Arial" w:hAnsi="Arial" w:cs="Arial"/>
              </w:rPr>
            </w:pPr>
            <w:r w:rsidRPr="00B51D4C">
              <w:rPr>
                <w:rFonts w:ascii="Arial" w:eastAsia="Wingdings" w:hAnsi="Arial" w:cs="Arial"/>
              </w:rPr>
              <w:t>Nécessite un ouvrage de stockage ou de traitement d’effluents</w:t>
            </w:r>
          </w:p>
        </w:tc>
        <w:tc>
          <w:tcPr>
            <w:tcW w:w="993" w:type="dxa"/>
            <w:tcBorders>
              <w:top w:val="single" w:sz="12" w:space="0" w:color="000000"/>
              <w:left w:val="single" w:sz="4" w:space="0" w:color="000000"/>
              <w:bottom w:val="single" w:sz="4" w:space="0" w:color="000000"/>
            </w:tcBorders>
            <w:shd w:val="clear" w:color="auto" w:fill="auto"/>
            <w:vAlign w:val="center"/>
          </w:tcPr>
          <w:p w14:paraId="38254D6A"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44288" behindDoc="0" locked="0" layoutInCell="1" allowOverlap="1" wp14:anchorId="01FFC647" wp14:editId="4C664E56">
                      <wp:simplePos x="0" y="0"/>
                      <wp:positionH relativeFrom="margin">
                        <wp:posOffset>226695</wp:posOffset>
                      </wp:positionH>
                      <wp:positionV relativeFrom="paragraph">
                        <wp:posOffset>98425</wp:posOffset>
                      </wp:positionV>
                      <wp:extent cx="142875" cy="142875"/>
                      <wp:effectExtent l="7620" t="12700" r="11430" b="6350"/>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17.85pt;margin-top:7.75pt;width:11.25pt;height:11.25pt;z-index:252044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dLuwIAAJQ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" strokeweight=".26mm">
                      <v:stroke endcap="square"/>
                      <w10:wrap anchorx="margin"/>
                    </v:rect>
                  </w:pict>
                </mc:Fallback>
              </mc:AlternateContent>
            </w:r>
          </w:p>
          <w:p w14:paraId="0A17A371" w14:textId="77777777" w:rsidR="00BB2369" w:rsidRPr="00B51D4C" w:rsidRDefault="00BB2369" w:rsidP="00332978">
            <w:pPr>
              <w:jc w:val="center"/>
              <w:rPr>
                <w:rFonts w:ascii="Arial" w:eastAsia="Wingdings" w:hAnsi="Arial" w:cs="Arial"/>
                <w:color w:val="000000"/>
              </w:rPr>
            </w:pPr>
          </w:p>
        </w:tc>
        <w:tc>
          <w:tcPr>
            <w:tcW w:w="1082" w:type="dxa"/>
            <w:tcBorders>
              <w:top w:val="single" w:sz="12" w:space="0" w:color="000000"/>
              <w:left w:val="single" w:sz="4" w:space="0" w:color="000000"/>
              <w:bottom w:val="single" w:sz="4" w:space="0" w:color="000000"/>
              <w:right w:val="single" w:sz="18" w:space="0" w:color="000000"/>
            </w:tcBorders>
            <w:shd w:val="clear" w:color="auto" w:fill="FF0000"/>
            <w:vAlign w:val="center"/>
          </w:tcPr>
          <w:p w14:paraId="47E5E7EA"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45312" behindDoc="0" locked="0" layoutInCell="1" allowOverlap="1" wp14:anchorId="0BD80A18" wp14:editId="7A0804D2">
                      <wp:simplePos x="0" y="0"/>
                      <wp:positionH relativeFrom="margin">
                        <wp:posOffset>180340</wp:posOffset>
                      </wp:positionH>
                      <wp:positionV relativeFrom="paragraph">
                        <wp:posOffset>98425</wp:posOffset>
                      </wp:positionV>
                      <wp:extent cx="142875" cy="142875"/>
                      <wp:effectExtent l="8890" t="12700" r="10160" b="635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14.2pt;margin-top:7.75pt;width:11.25pt;height:11.25pt;z-index:252045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nnuugIAAJQ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" strokeweight=".26mm">
                      <v:stroke endcap="square"/>
                      <w10:wrap anchorx="margin"/>
                    </v:rect>
                  </w:pict>
                </mc:Fallback>
              </mc:AlternateContent>
            </w:r>
          </w:p>
        </w:tc>
      </w:tr>
      <w:tr w:rsidR="00BB2369" w:rsidRPr="00B51D4C" w14:paraId="5C2D5FB7" w14:textId="77777777" w:rsidTr="00332978">
        <w:trPr>
          <w:trHeight w:val="338"/>
        </w:trPr>
        <w:tc>
          <w:tcPr>
            <w:tcW w:w="1560" w:type="dxa"/>
            <w:tcBorders>
              <w:top w:val="single" w:sz="12" w:space="0" w:color="000000"/>
              <w:left w:val="single" w:sz="18" w:space="0" w:color="000000"/>
              <w:bottom w:val="single" w:sz="4" w:space="0" w:color="000000"/>
            </w:tcBorders>
            <w:shd w:val="clear" w:color="auto" w:fill="auto"/>
          </w:tcPr>
          <w:p w14:paraId="1E6D6DE1" w14:textId="77777777" w:rsidR="00BB2369" w:rsidRPr="00B51D4C" w:rsidRDefault="00BB2369" w:rsidP="00332978">
            <w:pPr>
              <w:rPr>
                <w:rFonts w:ascii="Arial" w:eastAsia="Wingdings" w:hAnsi="Arial" w:cs="Arial"/>
                <w:b/>
                <w:color w:val="000000"/>
              </w:rPr>
            </w:pPr>
            <w:r w:rsidRPr="00B51D4C">
              <w:rPr>
                <w:rFonts w:ascii="Arial" w:eastAsia="Wingdings" w:hAnsi="Arial" w:cs="Arial"/>
                <w:b/>
                <w:noProof/>
                <w:color w:val="000000"/>
              </w:rPr>
              <mc:AlternateContent>
                <mc:Choice Requires="wps">
                  <w:drawing>
                    <wp:anchor distT="0" distB="0" distL="114300" distR="114300" simplePos="0" relativeHeight="252048384" behindDoc="0" locked="0" layoutInCell="1" allowOverlap="1" wp14:anchorId="20ADDEC8" wp14:editId="4948671D">
                      <wp:simplePos x="0" y="0"/>
                      <wp:positionH relativeFrom="margin">
                        <wp:posOffset>527050</wp:posOffset>
                      </wp:positionH>
                      <wp:positionV relativeFrom="paragraph">
                        <wp:posOffset>47625</wp:posOffset>
                      </wp:positionV>
                      <wp:extent cx="171450" cy="180975"/>
                      <wp:effectExtent l="12700" t="9525" r="6350" b="9525"/>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41.5pt;margin-top:3.75pt;width:13.5pt;height:14.25pt;z-index:2520483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qCnvA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" strokeweight=".26mm">
                      <v:stroke endcap="square"/>
                      <w10:wrap anchorx="margin"/>
                    </v:rect>
                  </w:pict>
                </mc:Fallback>
              </mc:AlternateContent>
            </w:r>
            <w:r w:rsidRPr="00B51D4C">
              <w:rPr>
                <w:rFonts w:ascii="Arial" w:eastAsia="Wingdings" w:hAnsi="Arial" w:cs="Arial"/>
                <w:b/>
                <w:color w:val="000000"/>
              </w:rPr>
              <w:t xml:space="preserve">Porcs </w:t>
            </w:r>
          </w:p>
          <w:p w14:paraId="671D1A2A" w14:textId="77777777" w:rsidR="00BB2369" w:rsidRPr="00B51D4C" w:rsidRDefault="00BB2369" w:rsidP="00332978">
            <w:pPr>
              <w:rPr>
                <w:rFonts w:ascii="Arial" w:eastAsia="Wingdings" w:hAnsi="Arial" w:cs="Arial"/>
                <w:color w:val="000000"/>
              </w:rPr>
            </w:pPr>
            <w:r w:rsidRPr="00B51D4C">
              <w:rPr>
                <w:rFonts w:ascii="Arial" w:eastAsia="Wingdings" w:hAnsi="Arial" w:cs="Arial"/>
                <w:b/>
                <w:color w:val="000000"/>
              </w:rPr>
              <w:t>en API</w:t>
            </w:r>
          </w:p>
        </w:tc>
        <w:tc>
          <w:tcPr>
            <w:tcW w:w="7229" w:type="dxa"/>
            <w:tcBorders>
              <w:top w:val="single" w:sz="12" w:space="0" w:color="000000"/>
              <w:left w:val="single" w:sz="4" w:space="0" w:color="000000"/>
              <w:bottom w:val="single" w:sz="4" w:space="0" w:color="000000"/>
            </w:tcBorders>
            <w:shd w:val="clear" w:color="auto" w:fill="auto"/>
          </w:tcPr>
          <w:p w14:paraId="6281BDC2" w14:textId="77777777" w:rsidR="00BB2369" w:rsidRPr="00B51D4C" w:rsidRDefault="00BB2369" w:rsidP="00332978">
            <w:pPr>
              <w:rPr>
                <w:rFonts w:ascii="Arial" w:hAnsi="Arial" w:cs="Arial"/>
              </w:rPr>
            </w:pPr>
            <w:r w:rsidRPr="00B51D4C">
              <w:rPr>
                <w:rFonts w:ascii="Arial" w:eastAsia="Wingdings" w:hAnsi="Arial" w:cs="Arial"/>
              </w:rPr>
              <w:t>Porcherie en aire paillée intégrale avec fumier compact  non susceptible d'écoulement &gt; à 2 mois</w:t>
            </w:r>
          </w:p>
        </w:tc>
        <w:tc>
          <w:tcPr>
            <w:tcW w:w="993" w:type="dxa"/>
            <w:tcBorders>
              <w:top w:val="single" w:sz="12" w:space="0" w:color="000000"/>
              <w:left w:val="single" w:sz="4" w:space="0" w:color="000000"/>
              <w:bottom w:val="single" w:sz="4" w:space="0" w:color="000000"/>
            </w:tcBorders>
            <w:shd w:val="clear" w:color="auto" w:fill="auto"/>
            <w:vAlign w:val="center"/>
          </w:tcPr>
          <w:p w14:paraId="2659A906"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46336" behindDoc="0" locked="0" layoutInCell="1" allowOverlap="1" wp14:anchorId="79A88FCF" wp14:editId="52A1F4F4">
                      <wp:simplePos x="0" y="0"/>
                      <wp:positionH relativeFrom="margin">
                        <wp:posOffset>236220</wp:posOffset>
                      </wp:positionH>
                      <wp:positionV relativeFrom="paragraph">
                        <wp:posOffset>36830</wp:posOffset>
                      </wp:positionV>
                      <wp:extent cx="142875" cy="142875"/>
                      <wp:effectExtent l="7620" t="8255" r="11430" b="10795"/>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18.6pt;margin-top:2.9pt;width:11.25pt;height:11.25pt;z-index:2520463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Jp6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DielSANn9BGqRlQlOYI5KFDX2hzyHtp74yXa9k7TrxYpvaohjS+N0V3NCQNaic+Pnv3gAwu/om33&#10;TjOAJzunQ60OpWk8IFQBHcKRPA5Hwg8OUZhM0vE8m2JEYek49juQ/PRza6x7w3WD/KDABrgHcLK/&#10;s65PPaUE8loKthFShsBU25U0aE/AHZvwBP6g8TxNKtQV+HIyAwNRAia138IWz5LsOVYcnj9hNcKB&#10;36VooOB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58B61415"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47360" behindDoc="0" locked="0" layoutInCell="1" allowOverlap="1" wp14:anchorId="2A3F1F1E" wp14:editId="529979A5">
                      <wp:simplePos x="0" y="0"/>
                      <wp:positionH relativeFrom="margin">
                        <wp:posOffset>180340</wp:posOffset>
                      </wp:positionH>
                      <wp:positionV relativeFrom="paragraph">
                        <wp:posOffset>46355</wp:posOffset>
                      </wp:positionV>
                      <wp:extent cx="142875" cy="142875"/>
                      <wp:effectExtent l="8890" t="8255" r="10160" b="1079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14.2pt;margin-top:3.65pt;width:11.25pt;height:11.25pt;z-index:252047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CZ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nmGkSANn9BGqRlQlOYI5KFDX2hzyHtp74yXa9k7TrxYpvaohjS+N0V3NCQNaic+Pnv3gAwu/om33&#10;TjOAJzunQ60OpWk8IFQBHcKRPA5Hwg8OUZhM0vE8m2JEYek49juQ/PRza6x7w3WD/KDABrgHcLK/&#10;s65PPaUE8loKthFShsBU25U0aE/AHZvwBP6g8TxNKtQV+HIyAwNRAia138IWz5LsOVYcnj9hNcKB&#10;36VooOB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" strokeweight=".26mm">
                      <v:stroke endcap="square"/>
                      <w10:wrap anchorx="margin"/>
                    </v:rect>
                  </w:pict>
                </mc:Fallback>
              </mc:AlternateContent>
            </w:r>
          </w:p>
        </w:tc>
      </w:tr>
      <w:tr w:rsidR="00BB2369" w:rsidRPr="00B51D4C" w14:paraId="62F812D3" w14:textId="77777777" w:rsidTr="00332978">
        <w:trPr>
          <w:cantSplit/>
          <w:trHeight w:val="338"/>
        </w:trPr>
        <w:tc>
          <w:tcPr>
            <w:tcW w:w="1560" w:type="dxa"/>
            <w:vMerge w:val="restart"/>
            <w:tcBorders>
              <w:top w:val="single" w:sz="12" w:space="0" w:color="000000"/>
              <w:left w:val="single" w:sz="18" w:space="0" w:color="000000"/>
              <w:bottom w:val="single" w:sz="4" w:space="0" w:color="000000"/>
            </w:tcBorders>
            <w:shd w:val="clear" w:color="auto" w:fill="auto"/>
          </w:tcPr>
          <w:p w14:paraId="53BDD382"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85920" behindDoc="0" locked="0" layoutInCell="1" allowOverlap="1" wp14:anchorId="64DC8E2C" wp14:editId="7C472903">
                      <wp:simplePos x="0" y="0"/>
                      <wp:positionH relativeFrom="margin">
                        <wp:posOffset>527050</wp:posOffset>
                      </wp:positionH>
                      <wp:positionV relativeFrom="paragraph">
                        <wp:posOffset>148590</wp:posOffset>
                      </wp:positionV>
                      <wp:extent cx="171450" cy="180975"/>
                      <wp:effectExtent l="12700" t="5715" r="6350" b="1333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41.5pt;margin-top:11.7pt;width:13.5pt;height:14.25pt;z-index:2519859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ipEvA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" strokeweight=".26mm">
                      <v:stroke endcap="square"/>
                      <w10:wrap anchorx="margin"/>
                    </v:rect>
                  </w:pict>
                </mc:Fallback>
              </mc:AlternateContent>
            </w:r>
            <w:r w:rsidRPr="00B51D4C">
              <w:rPr>
                <w:rFonts w:ascii="Arial" w:eastAsia="Wingdings" w:hAnsi="Arial" w:cs="Arial"/>
                <w:b/>
                <w:color w:val="000000"/>
              </w:rPr>
              <w:t>Porcs en plein air </w:t>
            </w:r>
          </w:p>
        </w:tc>
        <w:tc>
          <w:tcPr>
            <w:tcW w:w="7229" w:type="dxa"/>
            <w:tcBorders>
              <w:top w:val="single" w:sz="12" w:space="0" w:color="000000"/>
              <w:left w:val="single" w:sz="4" w:space="0" w:color="000000"/>
              <w:bottom w:val="single" w:sz="4" w:space="0" w:color="000000"/>
            </w:tcBorders>
            <w:shd w:val="clear" w:color="auto" w:fill="auto"/>
          </w:tcPr>
          <w:p w14:paraId="34680EE0" w14:textId="77777777" w:rsidR="00BB2369" w:rsidRPr="00B51D4C" w:rsidRDefault="00BB2369" w:rsidP="00332978">
            <w:pPr>
              <w:rPr>
                <w:rFonts w:ascii="Arial" w:hAnsi="Arial" w:cs="Arial"/>
              </w:rPr>
            </w:pPr>
            <w:r w:rsidRPr="00B51D4C">
              <w:rPr>
                <w:rFonts w:ascii="Arial" w:eastAsia="Wingdings" w:hAnsi="Arial" w:cs="Arial"/>
              </w:rPr>
              <w:t>Exclusivement fumier compact stocké au champ</w:t>
            </w:r>
          </w:p>
        </w:tc>
        <w:tc>
          <w:tcPr>
            <w:tcW w:w="993" w:type="dxa"/>
            <w:tcBorders>
              <w:top w:val="single" w:sz="12" w:space="0" w:color="000000"/>
              <w:left w:val="single" w:sz="4" w:space="0" w:color="000000"/>
              <w:bottom w:val="single" w:sz="4" w:space="0" w:color="000000"/>
            </w:tcBorders>
            <w:shd w:val="clear" w:color="auto" w:fill="auto"/>
            <w:vAlign w:val="center"/>
          </w:tcPr>
          <w:p w14:paraId="170F6964"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07424" behindDoc="0" locked="0" layoutInCell="1" allowOverlap="1" wp14:anchorId="50FD6208" wp14:editId="23A6B62F">
                      <wp:simplePos x="0" y="0"/>
                      <wp:positionH relativeFrom="margin">
                        <wp:posOffset>226695</wp:posOffset>
                      </wp:positionH>
                      <wp:positionV relativeFrom="paragraph">
                        <wp:posOffset>36195</wp:posOffset>
                      </wp:positionV>
                      <wp:extent cx="142875" cy="142875"/>
                      <wp:effectExtent l="7620" t="7620" r="11430" b="11430"/>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17.85pt;margin-top:2.85pt;width:11.25pt;height:11.25pt;z-index:25200742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wJ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454AD5C7"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34048" behindDoc="0" locked="0" layoutInCell="1" allowOverlap="1" wp14:anchorId="4DA7E46B" wp14:editId="3CF2B151">
                      <wp:simplePos x="0" y="0"/>
                      <wp:positionH relativeFrom="margin">
                        <wp:posOffset>178435</wp:posOffset>
                      </wp:positionH>
                      <wp:positionV relativeFrom="paragraph">
                        <wp:posOffset>26670</wp:posOffset>
                      </wp:positionV>
                      <wp:extent cx="142875" cy="142875"/>
                      <wp:effectExtent l="6985" t="7620" r="12065" b="11430"/>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14.05pt;margin-top:2.1pt;width:11.25pt;height:11.25pt;z-index:25203404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Ks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nmKkSANn9BGqRlQlOYI5KFDX2hzyHtp74yXa9k7TrxYpvaohjS+N0V3NCQNaic+Pnv3gAwu/om33&#10;TjOAJzunQ60OpWk8IFQBHcKRPA5Hwg8OUZhM0vE8m2JEYek49juQ/PRza6x7w3WD/KDABrgHcLK/&#10;s65PPaUE8loKthFShsBU25U0aE/AHZvwBP6g8TxNKtQV+HIyAwNRAia138IWz5LsOVYcnj9hNcKB&#10;36VooOB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" strokeweight=".26mm">
                      <v:stroke endcap="square"/>
                      <w10:wrap anchorx="margin"/>
                    </v:rect>
                  </w:pict>
                </mc:Fallback>
              </mc:AlternateContent>
            </w:r>
          </w:p>
        </w:tc>
      </w:tr>
      <w:tr w:rsidR="00BB2369" w:rsidRPr="00B51D4C" w14:paraId="341CF272" w14:textId="77777777" w:rsidTr="00332978">
        <w:trPr>
          <w:cantSplit/>
          <w:trHeight w:val="286"/>
        </w:trPr>
        <w:tc>
          <w:tcPr>
            <w:tcW w:w="1560" w:type="dxa"/>
            <w:vMerge/>
            <w:tcBorders>
              <w:top w:val="single" w:sz="4" w:space="0" w:color="000000"/>
              <w:left w:val="single" w:sz="18" w:space="0" w:color="000000"/>
              <w:bottom w:val="single" w:sz="12" w:space="0" w:color="000000"/>
            </w:tcBorders>
            <w:shd w:val="clear" w:color="auto" w:fill="auto"/>
          </w:tcPr>
          <w:p w14:paraId="61F71931" w14:textId="77777777" w:rsidR="00BB2369" w:rsidRPr="00B51D4C" w:rsidRDefault="00BB2369" w:rsidP="00332978">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5F8E6642" w14:textId="77777777" w:rsidR="00BB2369" w:rsidRPr="00B51D4C" w:rsidRDefault="00BB2369" w:rsidP="00332978">
            <w:pPr>
              <w:rPr>
                <w:rFonts w:ascii="Arial" w:hAnsi="Arial" w:cs="Arial"/>
              </w:rPr>
            </w:pPr>
            <w:r w:rsidRPr="00B51D4C">
              <w:rPr>
                <w:rFonts w:ascii="Arial" w:eastAsia="Wingdings" w:hAnsi="Arial" w:cs="Arial"/>
              </w:rPr>
              <w:t>Présence d’effluents à stocker dans un ouvrage</w:t>
            </w:r>
          </w:p>
        </w:tc>
        <w:tc>
          <w:tcPr>
            <w:tcW w:w="993" w:type="dxa"/>
            <w:tcBorders>
              <w:top w:val="single" w:sz="4" w:space="0" w:color="000000"/>
              <w:left w:val="single" w:sz="4" w:space="0" w:color="000000"/>
              <w:bottom w:val="single" w:sz="12" w:space="0" w:color="000000"/>
            </w:tcBorders>
            <w:shd w:val="clear" w:color="auto" w:fill="auto"/>
            <w:vAlign w:val="center"/>
          </w:tcPr>
          <w:p w14:paraId="74F5DCAC"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14592" behindDoc="0" locked="0" layoutInCell="1" allowOverlap="1" wp14:anchorId="45893F1A" wp14:editId="3D4697A5">
                      <wp:simplePos x="0" y="0"/>
                      <wp:positionH relativeFrom="margin">
                        <wp:posOffset>226695</wp:posOffset>
                      </wp:positionH>
                      <wp:positionV relativeFrom="paragraph">
                        <wp:posOffset>15240</wp:posOffset>
                      </wp:positionV>
                      <wp:extent cx="142875" cy="142875"/>
                      <wp:effectExtent l="7620" t="5715" r="11430" b="13335"/>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17.85pt;margin-top:1.2pt;width:11.25pt;height:11.25pt;z-index:25201459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zhi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171FA581"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33024" behindDoc="0" locked="0" layoutInCell="1" allowOverlap="1" wp14:anchorId="58346E8E" wp14:editId="6E8220B7">
                      <wp:simplePos x="0" y="0"/>
                      <wp:positionH relativeFrom="margin">
                        <wp:posOffset>180340</wp:posOffset>
                      </wp:positionH>
                      <wp:positionV relativeFrom="paragraph">
                        <wp:posOffset>15240</wp:posOffset>
                      </wp:positionV>
                      <wp:extent cx="142875" cy="142875"/>
                      <wp:effectExtent l="8890" t="5715" r="10160" b="13335"/>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14.2pt;margin-top:1.2pt;width:11.25pt;height:11.25pt;z-index:25203302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bH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" strokeweight=".26mm">
                      <v:stroke endcap="square"/>
                      <w10:wrap anchorx="margin"/>
                    </v:rect>
                  </w:pict>
                </mc:Fallback>
              </mc:AlternateContent>
            </w:r>
          </w:p>
        </w:tc>
      </w:tr>
      <w:tr w:rsidR="00BB2369" w:rsidRPr="00B51D4C" w14:paraId="6FFC03AE" w14:textId="77777777" w:rsidTr="00332978">
        <w:trPr>
          <w:cantSplit/>
          <w:trHeight w:val="262"/>
        </w:trPr>
        <w:tc>
          <w:tcPr>
            <w:tcW w:w="1560" w:type="dxa"/>
            <w:vMerge w:val="restart"/>
            <w:tcBorders>
              <w:top w:val="single" w:sz="12" w:space="0" w:color="000000"/>
              <w:left w:val="single" w:sz="18" w:space="0" w:color="000000"/>
              <w:bottom w:val="single" w:sz="4" w:space="0" w:color="000000"/>
            </w:tcBorders>
            <w:shd w:val="clear" w:color="auto" w:fill="auto"/>
          </w:tcPr>
          <w:p w14:paraId="558DDC2D" w14:textId="77777777" w:rsidR="00BB2369" w:rsidRPr="00B51D4C" w:rsidRDefault="00BB2369" w:rsidP="00332978">
            <w:pPr>
              <w:rPr>
                <w:rFonts w:ascii="Arial" w:eastAsia="Wingdings" w:hAnsi="Arial" w:cs="Arial"/>
                <w:b/>
                <w:color w:val="000000"/>
              </w:rPr>
            </w:pPr>
            <w:r w:rsidRPr="00B51D4C">
              <w:rPr>
                <w:rFonts w:ascii="Arial" w:eastAsia="Wingdings" w:hAnsi="Arial" w:cs="Arial"/>
                <w:b/>
                <w:color w:val="000000"/>
              </w:rPr>
              <w:t>Volailles</w:t>
            </w:r>
          </w:p>
          <w:p w14:paraId="3E447F3E"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92064" behindDoc="0" locked="0" layoutInCell="1" allowOverlap="1" wp14:anchorId="112DF23C" wp14:editId="2AB2B50D">
                      <wp:simplePos x="0" y="0"/>
                      <wp:positionH relativeFrom="margin">
                        <wp:posOffset>535305</wp:posOffset>
                      </wp:positionH>
                      <wp:positionV relativeFrom="paragraph">
                        <wp:posOffset>157480</wp:posOffset>
                      </wp:positionV>
                      <wp:extent cx="171450" cy="180975"/>
                      <wp:effectExtent l="0" t="0" r="19050" b="28575"/>
                      <wp:wrapNone/>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42.15pt;margin-top:12.4pt;width:13.5pt;height:14.25pt;z-index:2519920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oCKuw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" strokeweight=".26mm">
                      <v:stroke endcap="square"/>
                      <w10:wrap anchorx="margin"/>
                    </v:rect>
                  </w:pict>
                </mc:Fallback>
              </mc:AlternateContent>
            </w:r>
            <w:r w:rsidRPr="00B51D4C">
              <w:rPr>
                <w:rFonts w:ascii="Arial" w:eastAsia="Wingdings" w:hAnsi="Arial" w:cs="Arial"/>
                <w:b/>
                <w:color w:val="000000"/>
              </w:rPr>
              <w:t>Palmipèdes</w:t>
            </w:r>
          </w:p>
        </w:tc>
        <w:tc>
          <w:tcPr>
            <w:tcW w:w="7229" w:type="dxa"/>
            <w:tcBorders>
              <w:top w:val="single" w:sz="12" w:space="0" w:color="000000"/>
              <w:left w:val="single" w:sz="4" w:space="0" w:color="000000"/>
              <w:bottom w:val="single" w:sz="4" w:space="0" w:color="000000"/>
            </w:tcBorders>
            <w:shd w:val="clear" w:color="auto" w:fill="auto"/>
          </w:tcPr>
          <w:p w14:paraId="64D23FA5" w14:textId="77777777" w:rsidR="00BB2369" w:rsidRPr="00B51D4C" w:rsidRDefault="00BB2369" w:rsidP="00332978">
            <w:pPr>
              <w:rPr>
                <w:rFonts w:ascii="Arial" w:hAnsi="Arial" w:cs="Arial"/>
              </w:rPr>
            </w:pPr>
            <w:r w:rsidRPr="00B51D4C">
              <w:rPr>
                <w:rFonts w:ascii="Arial" w:eastAsia="Wingdings" w:hAnsi="Arial" w:cs="Arial"/>
              </w:rPr>
              <w:t xml:space="preserve">Exclusivement fientes sèches ou fumier compact  non susceptible </w:t>
            </w:r>
            <w:proofErr w:type="gramStart"/>
            <w:r w:rsidRPr="00B51D4C">
              <w:rPr>
                <w:rFonts w:ascii="Arial" w:eastAsia="Wingdings" w:hAnsi="Arial" w:cs="Arial"/>
              </w:rPr>
              <w:t>d'écoulement  stockés</w:t>
            </w:r>
            <w:proofErr w:type="gramEnd"/>
            <w:r w:rsidRPr="00B51D4C">
              <w:rPr>
                <w:rFonts w:ascii="Arial" w:eastAsia="Wingdings" w:hAnsi="Arial" w:cs="Arial"/>
              </w:rPr>
              <w:t xml:space="preserve"> au champ </w:t>
            </w:r>
            <w:r w:rsidRPr="00B51D4C">
              <w:rPr>
                <w:rFonts w:ascii="Arial" w:eastAsia="Wingdings" w:hAnsi="Arial" w:cs="Arial"/>
                <w:b/>
              </w:rPr>
              <w:t>(attention au respect des nouvelles règles de biosécurité)</w:t>
            </w:r>
          </w:p>
        </w:tc>
        <w:tc>
          <w:tcPr>
            <w:tcW w:w="993" w:type="dxa"/>
            <w:tcBorders>
              <w:top w:val="single" w:sz="12" w:space="0" w:color="000000"/>
              <w:left w:val="single" w:sz="4" w:space="0" w:color="000000"/>
              <w:bottom w:val="single" w:sz="4" w:space="0" w:color="000000"/>
            </w:tcBorders>
            <w:shd w:val="clear" w:color="auto" w:fill="auto"/>
            <w:vAlign w:val="center"/>
          </w:tcPr>
          <w:p w14:paraId="70E079C6"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13568" behindDoc="0" locked="0" layoutInCell="1" allowOverlap="1" wp14:anchorId="24D8719E" wp14:editId="1E8B6F3A">
                      <wp:simplePos x="0" y="0"/>
                      <wp:positionH relativeFrom="margin">
                        <wp:posOffset>226695</wp:posOffset>
                      </wp:positionH>
                      <wp:positionV relativeFrom="paragraph">
                        <wp:posOffset>24130</wp:posOffset>
                      </wp:positionV>
                      <wp:extent cx="142875" cy="142875"/>
                      <wp:effectExtent l="7620" t="5080" r="11430" b="1397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17.85pt;margin-top:1.9pt;width:11.25pt;height:11.25pt;z-index:2520135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HCS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" strokeweight=".26mm">
                      <v:stroke endcap="square"/>
                      <w10:wrap anchorx="margin"/>
                    </v:rect>
                  </w:pict>
                </mc:Fallback>
              </mc:AlternateContent>
            </w:r>
          </w:p>
        </w:tc>
        <w:tc>
          <w:tcPr>
            <w:tcW w:w="1082" w:type="dxa"/>
            <w:tcBorders>
              <w:top w:val="single" w:sz="12" w:space="0" w:color="000000"/>
              <w:left w:val="single" w:sz="4" w:space="0" w:color="000000"/>
              <w:bottom w:val="single" w:sz="4" w:space="0" w:color="000000"/>
              <w:right w:val="single" w:sz="18" w:space="0" w:color="000000"/>
            </w:tcBorders>
            <w:shd w:val="clear" w:color="auto" w:fill="92D050"/>
            <w:vAlign w:val="center"/>
          </w:tcPr>
          <w:p w14:paraId="6EACA327"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32000" behindDoc="0" locked="0" layoutInCell="1" allowOverlap="1" wp14:anchorId="6636B9B8" wp14:editId="5C7FA3C8">
                      <wp:simplePos x="0" y="0"/>
                      <wp:positionH relativeFrom="margin">
                        <wp:posOffset>180340</wp:posOffset>
                      </wp:positionH>
                      <wp:positionV relativeFrom="paragraph">
                        <wp:posOffset>14605</wp:posOffset>
                      </wp:positionV>
                      <wp:extent cx="142875" cy="142875"/>
                      <wp:effectExtent l="8890" t="5080" r="10160" b="13970"/>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14.2pt;margin-top:1.15pt;width:11.25pt;height:11.25pt;z-index:25203200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hnlug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" strokeweight=".26mm">
                      <v:stroke endcap="square"/>
                      <w10:wrap anchorx="margin"/>
                    </v:rect>
                  </w:pict>
                </mc:Fallback>
              </mc:AlternateContent>
            </w:r>
          </w:p>
        </w:tc>
      </w:tr>
      <w:tr w:rsidR="00BB2369" w:rsidRPr="00B51D4C" w14:paraId="223415F0" w14:textId="77777777" w:rsidTr="00332978">
        <w:trPr>
          <w:cantSplit/>
          <w:trHeight w:val="280"/>
        </w:trPr>
        <w:tc>
          <w:tcPr>
            <w:tcW w:w="1560" w:type="dxa"/>
            <w:vMerge/>
            <w:tcBorders>
              <w:top w:val="single" w:sz="4" w:space="0" w:color="000000"/>
              <w:left w:val="single" w:sz="18" w:space="0" w:color="000000"/>
              <w:bottom w:val="single" w:sz="12" w:space="0" w:color="000000"/>
            </w:tcBorders>
            <w:shd w:val="clear" w:color="auto" w:fill="auto"/>
          </w:tcPr>
          <w:p w14:paraId="3226156F" w14:textId="77777777" w:rsidR="00BB2369" w:rsidRPr="00B51D4C" w:rsidRDefault="00BB2369" w:rsidP="00332978">
            <w:pPr>
              <w:snapToGrid w:val="0"/>
              <w:rPr>
                <w:rFonts w:ascii="Arial" w:eastAsia="Wingdings" w:hAnsi="Arial" w:cs="Arial"/>
                <w:b/>
                <w:color w:val="000000"/>
              </w:rPr>
            </w:pPr>
          </w:p>
        </w:tc>
        <w:tc>
          <w:tcPr>
            <w:tcW w:w="7229" w:type="dxa"/>
            <w:tcBorders>
              <w:top w:val="single" w:sz="4" w:space="0" w:color="000000"/>
              <w:left w:val="single" w:sz="4" w:space="0" w:color="000000"/>
              <w:bottom w:val="single" w:sz="12" w:space="0" w:color="000000"/>
            </w:tcBorders>
            <w:shd w:val="clear" w:color="auto" w:fill="auto"/>
          </w:tcPr>
          <w:p w14:paraId="7A111A76" w14:textId="77777777" w:rsidR="00BB2369" w:rsidRPr="00B51D4C" w:rsidRDefault="00BB2369" w:rsidP="00332978">
            <w:pPr>
              <w:rPr>
                <w:rFonts w:ascii="Arial" w:hAnsi="Arial" w:cs="Arial"/>
              </w:rPr>
            </w:pPr>
            <w:r w:rsidRPr="00B51D4C">
              <w:rPr>
                <w:rFonts w:ascii="Arial" w:eastAsia="Wingdings" w:hAnsi="Arial" w:cs="Arial"/>
              </w:rPr>
              <w:t>Présence d’effluents à stocker dans un ouvrage</w:t>
            </w:r>
          </w:p>
        </w:tc>
        <w:tc>
          <w:tcPr>
            <w:tcW w:w="993" w:type="dxa"/>
            <w:tcBorders>
              <w:top w:val="single" w:sz="4" w:space="0" w:color="000000"/>
              <w:left w:val="single" w:sz="4" w:space="0" w:color="000000"/>
              <w:bottom w:val="single" w:sz="12" w:space="0" w:color="000000"/>
            </w:tcBorders>
            <w:shd w:val="clear" w:color="auto" w:fill="auto"/>
            <w:vAlign w:val="center"/>
          </w:tcPr>
          <w:p w14:paraId="7D312A95"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12544" behindDoc="0" locked="0" layoutInCell="1" allowOverlap="1" wp14:anchorId="27BB04A0" wp14:editId="4CAD4737">
                      <wp:simplePos x="0" y="0"/>
                      <wp:positionH relativeFrom="margin">
                        <wp:posOffset>226695</wp:posOffset>
                      </wp:positionH>
                      <wp:positionV relativeFrom="paragraph">
                        <wp:posOffset>22860</wp:posOffset>
                      </wp:positionV>
                      <wp:extent cx="142875" cy="142875"/>
                      <wp:effectExtent l="7620" t="13335" r="11430" b="571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17.85pt;margin-top:1.8pt;width:11.25pt;height:11.25pt;z-index:25201254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rMr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" strokeweight=".26mm">
                      <v:stroke endcap="square"/>
                      <w10:wrap anchorx="margin"/>
                    </v:rect>
                  </w:pict>
                </mc:Fallback>
              </mc:AlternateContent>
            </w:r>
          </w:p>
        </w:tc>
        <w:tc>
          <w:tcPr>
            <w:tcW w:w="1082" w:type="dxa"/>
            <w:tcBorders>
              <w:top w:val="single" w:sz="4" w:space="0" w:color="000000"/>
              <w:left w:val="single" w:sz="4" w:space="0" w:color="000000"/>
              <w:bottom w:val="single" w:sz="12" w:space="0" w:color="000000"/>
              <w:right w:val="single" w:sz="18" w:space="0" w:color="000000"/>
            </w:tcBorders>
            <w:shd w:val="clear" w:color="auto" w:fill="FF0000"/>
            <w:vAlign w:val="center"/>
          </w:tcPr>
          <w:p w14:paraId="623B90EF"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15616" behindDoc="0" locked="0" layoutInCell="1" allowOverlap="1" wp14:anchorId="2E91E1B2" wp14:editId="2D8C45E7">
                      <wp:simplePos x="0" y="0"/>
                      <wp:positionH relativeFrom="margin">
                        <wp:posOffset>178435</wp:posOffset>
                      </wp:positionH>
                      <wp:positionV relativeFrom="paragraph">
                        <wp:posOffset>22860</wp:posOffset>
                      </wp:positionV>
                      <wp:extent cx="142875" cy="142875"/>
                      <wp:effectExtent l="6985" t="13335" r="12065" b="571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6" style="position:absolute;margin-left:14.05pt;margin-top:1.8pt;width:11.25pt;height:11.25pt;z-index:2520156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" strokeweight=".26mm">
                      <v:stroke endcap="square"/>
                      <w10:wrap anchorx="margin"/>
                    </v:rect>
                  </w:pict>
                </mc:Fallback>
              </mc:AlternateContent>
            </w:r>
          </w:p>
        </w:tc>
      </w:tr>
      <w:tr w:rsidR="00BB2369" w:rsidRPr="00B51D4C" w14:paraId="2E82FE55" w14:textId="77777777" w:rsidTr="00332978">
        <w:trPr>
          <w:trHeight w:val="426"/>
        </w:trPr>
        <w:tc>
          <w:tcPr>
            <w:tcW w:w="1560" w:type="dxa"/>
            <w:tcBorders>
              <w:top w:val="single" w:sz="12" w:space="0" w:color="000000"/>
              <w:left w:val="single" w:sz="18" w:space="0" w:color="000000"/>
              <w:bottom w:val="single" w:sz="12" w:space="0" w:color="000000"/>
            </w:tcBorders>
            <w:shd w:val="clear" w:color="auto" w:fill="auto"/>
          </w:tcPr>
          <w:p w14:paraId="433A6E5B" w14:textId="77777777" w:rsidR="00BB2369" w:rsidRPr="00B51D4C" w:rsidRDefault="00BB2369" w:rsidP="00332978">
            <w:pPr>
              <w:rPr>
                <w:rFonts w:ascii="Arial" w:eastAsia="Wingdings" w:hAnsi="Arial" w:cs="Arial"/>
                <w:color w:val="000000"/>
              </w:rPr>
            </w:pPr>
            <w:r w:rsidRPr="00B51D4C">
              <w:rPr>
                <w:rFonts w:ascii="Arial" w:eastAsia="Wingdings" w:hAnsi="Arial" w:cs="Arial"/>
                <w:b/>
                <w:noProof/>
                <w:color w:val="000000"/>
              </w:rPr>
              <mc:AlternateContent>
                <mc:Choice Requires="wps">
                  <w:drawing>
                    <wp:anchor distT="0" distB="0" distL="114300" distR="114300" simplePos="0" relativeHeight="251991040" behindDoc="0" locked="0" layoutInCell="1" allowOverlap="1" wp14:anchorId="79627965" wp14:editId="51D806A9">
                      <wp:simplePos x="0" y="0"/>
                      <wp:positionH relativeFrom="margin">
                        <wp:posOffset>527050</wp:posOffset>
                      </wp:positionH>
                      <wp:positionV relativeFrom="paragraph">
                        <wp:posOffset>24130</wp:posOffset>
                      </wp:positionV>
                      <wp:extent cx="171450" cy="180975"/>
                      <wp:effectExtent l="12700" t="5080" r="6350" b="1397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41.5pt;margin-top:1.9pt;width:13.5pt;height:14.25pt;z-index:25199104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RcpvQ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" strokeweight=".26mm">
                      <v:stroke endcap="square"/>
                      <w10:wrap anchorx="margin"/>
                    </v:rect>
                  </w:pict>
                </mc:Fallback>
              </mc:AlternateContent>
            </w:r>
            <w:r w:rsidRPr="00B51D4C">
              <w:rPr>
                <w:rFonts w:ascii="Arial" w:eastAsia="Wingdings" w:hAnsi="Arial" w:cs="Arial"/>
                <w:b/>
                <w:color w:val="000000"/>
              </w:rPr>
              <w:t>Lapins</w:t>
            </w:r>
          </w:p>
        </w:tc>
        <w:tc>
          <w:tcPr>
            <w:tcW w:w="7229" w:type="dxa"/>
            <w:tcBorders>
              <w:top w:val="single" w:sz="12" w:space="0" w:color="000000"/>
              <w:left w:val="single" w:sz="4" w:space="0" w:color="000000"/>
              <w:bottom w:val="single" w:sz="12" w:space="0" w:color="000000"/>
            </w:tcBorders>
            <w:shd w:val="clear" w:color="auto" w:fill="auto"/>
          </w:tcPr>
          <w:p w14:paraId="33A86E8E" w14:textId="77777777" w:rsidR="00BB2369" w:rsidRPr="00B51D4C" w:rsidRDefault="00BB2369" w:rsidP="00332978">
            <w:pPr>
              <w:rPr>
                <w:rFonts w:ascii="Arial" w:hAnsi="Arial" w:cs="Arial"/>
              </w:rPr>
            </w:pPr>
            <w:r w:rsidRPr="00B51D4C">
              <w:rPr>
                <w:rFonts w:ascii="Arial" w:eastAsia="Wingdings" w:hAnsi="Arial" w:cs="Arial"/>
              </w:rPr>
              <w:t>Nécessite toujours un ouvrage de stockage d’effluents</w:t>
            </w:r>
          </w:p>
        </w:tc>
        <w:tc>
          <w:tcPr>
            <w:tcW w:w="993" w:type="dxa"/>
            <w:tcBorders>
              <w:top w:val="single" w:sz="12" w:space="0" w:color="000000"/>
              <w:left w:val="single" w:sz="4" w:space="0" w:color="000000"/>
              <w:bottom w:val="single" w:sz="12" w:space="0" w:color="000000"/>
            </w:tcBorders>
            <w:shd w:val="clear" w:color="auto" w:fill="auto"/>
            <w:vAlign w:val="center"/>
          </w:tcPr>
          <w:p w14:paraId="5FA5FABA"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11520" behindDoc="0" locked="0" layoutInCell="1" allowOverlap="1" wp14:anchorId="67845BAE" wp14:editId="5BBE1DB1">
                      <wp:simplePos x="0" y="0"/>
                      <wp:positionH relativeFrom="margin">
                        <wp:posOffset>226695</wp:posOffset>
                      </wp:positionH>
                      <wp:positionV relativeFrom="paragraph">
                        <wp:posOffset>83185</wp:posOffset>
                      </wp:positionV>
                      <wp:extent cx="142875" cy="142875"/>
                      <wp:effectExtent l="7620" t="6985" r="11430" b="1206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17.85pt;margin-top:6.55pt;width:11.25pt;height:11.25pt;z-index:2520115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Do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" strokeweight=".26mm">
                      <v:stroke endcap="square"/>
                      <w10:wrap anchorx="margin"/>
                    </v:rect>
                  </w:pict>
                </mc:Fallback>
              </mc:AlternateContent>
            </w:r>
          </w:p>
        </w:tc>
        <w:tc>
          <w:tcPr>
            <w:tcW w:w="1082" w:type="dxa"/>
            <w:tcBorders>
              <w:top w:val="single" w:sz="12" w:space="0" w:color="000000"/>
              <w:left w:val="single" w:sz="4" w:space="0" w:color="000000"/>
              <w:bottom w:val="single" w:sz="12" w:space="0" w:color="000000"/>
              <w:right w:val="single" w:sz="18" w:space="0" w:color="000000"/>
            </w:tcBorders>
            <w:shd w:val="clear" w:color="auto" w:fill="FF0000"/>
            <w:vAlign w:val="center"/>
          </w:tcPr>
          <w:p w14:paraId="7D9093CC"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16640" behindDoc="0" locked="0" layoutInCell="1" allowOverlap="1" wp14:anchorId="2785F654" wp14:editId="5947C4FD">
                      <wp:simplePos x="0" y="0"/>
                      <wp:positionH relativeFrom="margin">
                        <wp:posOffset>178435</wp:posOffset>
                      </wp:positionH>
                      <wp:positionV relativeFrom="paragraph">
                        <wp:posOffset>73660</wp:posOffset>
                      </wp:positionV>
                      <wp:extent cx="142875" cy="142875"/>
                      <wp:effectExtent l="6985" t="6985" r="12065" b="1206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14.05pt;margin-top:5.8pt;width:11.25pt;height:11.25pt;z-index:25201664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" strokeweight=".26mm">
                      <v:stroke endcap="square"/>
                      <w10:wrap anchorx="margin"/>
                    </v:rect>
                  </w:pict>
                </mc:Fallback>
              </mc:AlternateContent>
            </w:r>
          </w:p>
        </w:tc>
      </w:tr>
      <w:tr w:rsidR="00BB2369" w:rsidRPr="00B51D4C" w14:paraId="3CA86930" w14:textId="77777777" w:rsidTr="00332978">
        <w:tc>
          <w:tcPr>
            <w:tcW w:w="1560" w:type="dxa"/>
            <w:tcBorders>
              <w:top w:val="single" w:sz="12" w:space="0" w:color="000000"/>
              <w:left w:val="single" w:sz="18" w:space="0" w:color="000000"/>
              <w:bottom w:val="single" w:sz="18" w:space="0" w:color="000000"/>
            </w:tcBorders>
            <w:shd w:val="clear" w:color="auto" w:fill="auto"/>
          </w:tcPr>
          <w:p w14:paraId="7263DB37" w14:textId="77777777" w:rsidR="00BB2369" w:rsidRPr="00B51D4C" w:rsidRDefault="00BB2369" w:rsidP="00332978">
            <w:pPr>
              <w:rPr>
                <w:rFonts w:ascii="Arial" w:eastAsia="Wingdings" w:hAnsi="Arial" w:cs="Arial"/>
                <w:b/>
                <w:color w:val="000000"/>
              </w:rPr>
            </w:pPr>
            <w:r w:rsidRPr="00B51D4C">
              <w:rPr>
                <w:rFonts w:ascii="Arial" w:eastAsia="Wingdings" w:hAnsi="Arial" w:cs="Arial"/>
                <w:b/>
                <w:noProof/>
                <w:color w:val="000000"/>
              </w:rPr>
              <mc:AlternateContent>
                <mc:Choice Requires="wps">
                  <w:drawing>
                    <wp:anchor distT="0" distB="0" distL="114300" distR="114300" simplePos="0" relativeHeight="251990016" behindDoc="0" locked="0" layoutInCell="1" allowOverlap="1" wp14:anchorId="315CFAE6" wp14:editId="57120CFD">
                      <wp:simplePos x="0" y="0"/>
                      <wp:positionH relativeFrom="margin">
                        <wp:posOffset>527050</wp:posOffset>
                      </wp:positionH>
                      <wp:positionV relativeFrom="paragraph">
                        <wp:posOffset>10471</wp:posOffset>
                      </wp:positionV>
                      <wp:extent cx="171450" cy="180975"/>
                      <wp:effectExtent l="0" t="0" r="19050" b="2857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809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41.5pt;margin-top:.8pt;width:13.5pt;height:14.25pt;z-index:25199001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" strokeweight=".26mm">
                      <v:stroke endcap="square"/>
                      <w10:wrap anchorx="margin"/>
                    </v:rect>
                  </w:pict>
                </mc:Fallback>
              </mc:AlternateContent>
            </w:r>
            <w:r w:rsidRPr="00B51D4C">
              <w:rPr>
                <w:rFonts w:ascii="Arial" w:eastAsia="Wingdings" w:hAnsi="Arial" w:cs="Arial"/>
                <w:b/>
                <w:color w:val="000000"/>
              </w:rPr>
              <w:t>Autre : ………………</w:t>
            </w:r>
          </w:p>
        </w:tc>
        <w:tc>
          <w:tcPr>
            <w:tcW w:w="7229" w:type="dxa"/>
            <w:tcBorders>
              <w:top w:val="single" w:sz="12" w:space="0" w:color="000000"/>
              <w:left w:val="single" w:sz="4" w:space="0" w:color="000000"/>
              <w:bottom w:val="single" w:sz="18" w:space="0" w:color="000000"/>
            </w:tcBorders>
            <w:shd w:val="clear" w:color="auto" w:fill="auto"/>
          </w:tcPr>
          <w:p w14:paraId="7BDDD319" w14:textId="77777777" w:rsidR="00BB2369" w:rsidRPr="00B51D4C" w:rsidRDefault="00BB2369" w:rsidP="00332978">
            <w:pPr>
              <w:snapToGrid w:val="0"/>
              <w:rPr>
                <w:rFonts w:ascii="Arial" w:eastAsia="Wingdings" w:hAnsi="Arial" w:cs="Arial"/>
                <w:b/>
                <w:color w:val="000000"/>
              </w:rPr>
            </w:pPr>
          </w:p>
        </w:tc>
        <w:tc>
          <w:tcPr>
            <w:tcW w:w="993" w:type="dxa"/>
            <w:tcBorders>
              <w:top w:val="single" w:sz="12" w:space="0" w:color="000000"/>
              <w:left w:val="single" w:sz="4" w:space="0" w:color="000000"/>
              <w:bottom w:val="single" w:sz="18" w:space="0" w:color="000000"/>
            </w:tcBorders>
            <w:shd w:val="clear" w:color="auto" w:fill="auto"/>
            <w:vAlign w:val="center"/>
          </w:tcPr>
          <w:p w14:paraId="07F86BAF" w14:textId="77777777" w:rsidR="00BB2369" w:rsidRPr="00B51D4C" w:rsidRDefault="00BB2369" w:rsidP="00332978">
            <w:pPr>
              <w:snapToGrid w:val="0"/>
              <w:jc w:val="center"/>
              <w:rPr>
                <w:rFonts w:ascii="Arial" w:eastAsia="Wingdings" w:hAnsi="Arial" w:cs="Arial"/>
                <w:b/>
                <w:color w:val="000000"/>
              </w:rPr>
            </w:pPr>
            <w:r w:rsidRPr="00B51D4C">
              <w:rPr>
                <w:rFonts w:ascii="Arial" w:hAnsi="Arial" w:cs="Arial"/>
                <w:noProof/>
              </w:rPr>
              <mc:AlternateContent>
                <mc:Choice Requires="wps">
                  <w:drawing>
                    <wp:anchor distT="0" distB="0" distL="114300" distR="114300" simplePos="0" relativeHeight="252018688" behindDoc="0" locked="0" layoutInCell="1" allowOverlap="1" wp14:anchorId="6A893208" wp14:editId="2C513ADE">
                      <wp:simplePos x="0" y="0"/>
                      <wp:positionH relativeFrom="margin">
                        <wp:posOffset>226695</wp:posOffset>
                      </wp:positionH>
                      <wp:positionV relativeFrom="paragraph">
                        <wp:posOffset>111760</wp:posOffset>
                      </wp:positionV>
                      <wp:extent cx="142875" cy="142875"/>
                      <wp:effectExtent l="7620" t="6985" r="11430" b="1206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7.85pt;margin-top:8.8pt;width:11.25pt;height:11.25pt;z-index:2520186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" strokeweight=".26mm">
                      <v:stroke endcap="square"/>
                      <w10:wrap anchorx="margin"/>
                    </v:rect>
                  </w:pict>
                </mc:Fallback>
              </mc:AlternateContent>
            </w:r>
          </w:p>
        </w:tc>
        <w:tc>
          <w:tcPr>
            <w:tcW w:w="1082" w:type="dxa"/>
            <w:tcBorders>
              <w:top w:val="single" w:sz="12" w:space="0" w:color="000000"/>
              <w:left w:val="single" w:sz="4" w:space="0" w:color="000000"/>
              <w:bottom w:val="single" w:sz="18" w:space="0" w:color="000000"/>
              <w:right w:val="single" w:sz="18" w:space="0" w:color="000000"/>
            </w:tcBorders>
            <w:shd w:val="clear" w:color="auto" w:fill="auto"/>
            <w:vAlign w:val="center"/>
          </w:tcPr>
          <w:p w14:paraId="6047C6F4" w14:textId="77777777" w:rsidR="00BB2369" w:rsidRPr="00B51D4C" w:rsidRDefault="00BB2369" w:rsidP="00332978">
            <w:pPr>
              <w:snapToGrid w:val="0"/>
              <w:jc w:val="center"/>
              <w:rPr>
                <w:rFonts w:ascii="Arial" w:eastAsia="Wingdings" w:hAnsi="Arial" w:cs="Arial"/>
                <w:color w:val="000000"/>
              </w:rPr>
            </w:pPr>
            <w:r w:rsidRPr="00B51D4C">
              <w:rPr>
                <w:rFonts w:ascii="Arial" w:hAnsi="Arial" w:cs="Arial"/>
                <w:noProof/>
              </w:rPr>
              <mc:AlternateContent>
                <mc:Choice Requires="wps">
                  <w:drawing>
                    <wp:anchor distT="0" distB="0" distL="114300" distR="114300" simplePos="0" relativeHeight="252017664" behindDoc="0" locked="0" layoutInCell="1" allowOverlap="1" wp14:anchorId="434C27F2" wp14:editId="5BA54BD3">
                      <wp:simplePos x="0" y="0"/>
                      <wp:positionH relativeFrom="margin">
                        <wp:posOffset>178435</wp:posOffset>
                      </wp:positionH>
                      <wp:positionV relativeFrom="paragraph">
                        <wp:posOffset>98425</wp:posOffset>
                      </wp:positionV>
                      <wp:extent cx="142875" cy="142875"/>
                      <wp:effectExtent l="6985" t="12700" r="1206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05pt;margin-top:7.75pt;width:11.25pt;height:11.25pt;z-index:2520176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" strokeweight=".26mm">
                      <v:stroke endcap="square"/>
                      <w10:wrap anchorx="margin"/>
                    </v:rect>
                  </w:pict>
                </mc:Fallback>
              </mc:AlternateContent>
            </w:r>
          </w:p>
        </w:tc>
      </w:tr>
    </w:tbl>
    <w:p w14:paraId="23D83B85" w14:textId="77777777" w:rsidR="00BB2369" w:rsidRDefault="00BB2369" w:rsidP="00BB2369"/>
    <w:p w14:paraId="261FFFF5" w14:textId="2A5DA524" w:rsidR="00866ACA" w:rsidRDefault="00866ACA" w:rsidP="00A77E17">
      <w:pPr>
        <w:autoSpaceDE w:val="0"/>
        <w:autoSpaceDN w:val="0"/>
        <w:adjustRightInd w:val="0"/>
        <w:jc w:val="both"/>
        <w:rPr>
          <w:rFonts w:ascii="Calibri" w:hAnsi="Calibri" w:cs="Calibri"/>
          <w:b/>
          <w:bCs/>
          <w:color w:val="000000"/>
        </w:rPr>
      </w:pPr>
    </w:p>
    <w:sectPr w:rsidR="00866ACA" w:rsidSect="002601A0">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D19FC" w14:textId="77777777" w:rsidR="00EF0659" w:rsidRDefault="00EF0659" w:rsidP="008029AD">
      <w:r>
        <w:separator/>
      </w:r>
    </w:p>
  </w:endnote>
  <w:endnote w:type="continuationSeparator" w:id="0">
    <w:p w14:paraId="5C580F40" w14:textId="77777777" w:rsidR="00EF0659" w:rsidRDefault="00EF0659" w:rsidP="0080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FF0000"/>
      </w:rPr>
      <w:id w:val="1129668106"/>
      <w:docPartObj>
        <w:docPartGallery w:val="Page Numbers (Bottom of Page)"/>
        <w:docPartUnique/>
      </w:docPartObj>
    </w:sdtPr>
    <w:sdtEndPr>
      <w:rPr>
        <w:rFonts w:asciiTheme="minorHAnsi" w:hAnsiTheme="minorHAnsi"/>
      </w:rPr>
    </w:sdtEndPr>
    <w:sdtContent>
      <w:sdt>
        <w:sdtPr>
          <w:rPr>
            <w:rFonts w:asciiTheme="minorHAnsi" w:hAnsiTheme="minorHAnsi"/>
          </w:rPr>
          <w:id w:val="227730233"/>
          <w:docPartObj>
            <w:docPartGallery w:val="Page Numbers (Top of Page)"/>
            <w:docPartUnique/>
          </w:docPartObj>
        </w:sdtPr>
        <w:sdtEndPr>
          <w:rPr>
            <w:color w:val="FF0000"/>
          </w:rPr>
        </w:sdtEndPr>
        <w:sdtContent>
          <w:p w14:paraId="367D8015" w14:textId="681FA03E" w:rsidR="00D80AFD" w:rsidRPr="005B7EA1" w:rsidRDefault="00D80AFD">
            <w:pPr>
              <w:pStyle w:val="Pieddepage"/>
              <w:jc w:val="right"/>
              <w:rPr>
                <w:rFonts w:asciiTheme="minorHAnsi" w:hAnsiTheme="minorHAnsi"/>
                <w:color w:val="FF0000"/>
              </w:rPr>
            </w:pPr>
            <w:r w:rsidRPr="005B7EA1">
              <w:rPr>
                <w:rFonts w:asciiTheme="minorHAnsi" w:hAnsiTheme="minorHAnsi"/>
              </w:rPr>
              <w:t>Version 1.</w:t>
            </w:r>
            <w:r w:rsidR="00BB2369">
              <w:rPr>
                <w:rFonts w:asciiTheme="minorHAnsi" w:hAnsiTheme="minorHAnsi"/>
              </w:rPr>
              <w:t>1</w:t>
            </w:r>
            <w:r w:rsidR="007F45FE">
              <w:rPr>
                <w:rFonts w:asciiTheme="minorHAnsi" w:hAnsiTheme="minorHAnsi"/>
              </w:rPr>
              <w:t xml:space="preserve"> du 26</w:t>
            </w:r>
            <w:r>
              <w:rPr>
                <w:rFonts w:asciiTheme="minorHAnsi" w:hAnsiTheme="minorHAnsi"/>
              </w:rPr>
              <w:t xml:space="preserve"> mars 2018</w:t>
            </w:r>
            <w:r w:rsidRPr="005B7EA1">
              <w:rPr>
                <w:rFonts w:asciiTheme="minorHAnsi" w:hAnsiTheme="minorHAnsi"/>
              </w:rPr>
              <w:tab/>
            </w:r>
            <w:r w:rsidRPr="005B7EA1">
              <w:rPr>
                <w:rFonts w:asciiTheme="minorHAnsi" w:hAnsiTheme="minorHAnsi"/>
              </w:rPr>
              <w:tab/>
            </w:r>
            <w:r w:rsidRPr="005B7EA1">
              <w:rPr>
                <w:rFonts w:asciiTheme="minorHAnsi" w:hAnsiTheme="minorHAnsi"/>
              </w:rPr>
              <w:tab/>
              <w:t xml:space="preserve">Page </w:t>
            </w:r>
            <w:r w:rsidRPr="005B7EA1">
              <w:rPr>
                <w:rFonts w:asciiTheme="minorHAnsi" w:hAnsiTheme="minorHAnsi"/>
                <w:bCs/>
              </w:rPr>
              <w:fldChar w:fldCharType="begin"/>
            </w:r>
            <w:r w:rsidRPr="005B7EA1">
              <w:rPr>
                <w:rFonts w:asciiTheme="minorHAnsi" w:hAnsiTheme="minorHAnsi"/>
                <w:bCs/>
              </w:rPr>
              <w:instrText>PAGE</w:instrText>
            </w:r>
            <w:r w:rsidRPr="005B7EA1">
              <w:rPr>
                <w:rFonts w:asciiTheme="minorHAnsi" w:hAnsiTheme="minorHAnsi"/>
                <w:bCs/>
              </w:rPr>
              <w:fldChar w:fldCharType="separate"/>
            </w:r>
            <w:r w:rsidR="00AF330B">
              <w:rPr>
                <w:rFonts w:asciiTheme="minorHAnsi" w:hAnsiTheme="minorHAnsi"/>
                <w:bCs/>
                <w:noProof/>
              </w:rPr>
              <w:t>3</w:t>
            </w:r>
            <w:r w:rsidRPr="005B7EA1">
              <w:rPr>
                <w:rFonts w:asciiTheme="minorHAnsi" w:hAnsiTheme="minorHAnsi"/>
                <w:bCs/>
              </w:rPr>
              <w:fldChar w:fldCharType="end"/>
            </w:r>
            <w:r w:rsidRPr="005B7EA1">
              <w:rPr>
                <w:rFonts w:asciiTheme="minorHAnsi" w:hAnsiTheme="minorHAnsi"/>
              </w:rPr>
              <w:t xml:space="preserve"> sur </w:t>
            </w:r>
            <w:r w:rsidRPr="005B7EA1">
              <w:rPr>
                <w:rFonts w:asciiTheme="minorHAnsi" w:hAnsiTheme="minorHAnsi"/>
                <w:bCs/>
              </w:rPr>
              <w:fldChar w:fldCharType="begin"/>
            </w:r>
            <w:r w:rsidRPr="005B7EA1">
              <w:rPr>
                <w:rFonts w:asciiTheme="minorHAnsi" w:hAnsiTheme="minorHAnsi"/>
                <w:bCs/>
              </w:rPr>
              <w:instrText>NUMPAGES</w:instrText>
            </w:r>
            <w:r w:rsidRPr="005B7EA1">
              <w:rPr>
                <w:rFonts w:asciiTheme="minorHAnsi" w:hAnsiTheme="minorHAnsi"/>
                <w:bCs/>
              </w:rPr>
              <w:fldChar w:fldCharType="separate"/>
            </w:r>
            <w:r w:rsidR="00AF330B">
              <w:rPr>
                <w:rFonts w:asciiTheme="minorHAnsi" w:hAnsiTheme="minorHAnsi"/>
                <w:bCs/>
                <w:noProof/>
              </w:rPr>
              <w:t>22</w:t>
            </w:r>
            <w:r w:rsidRPr="005B7EA1">
              <w:rPr>
                <w:rFonts w:asciiTheme="minorHAnsi" w:hAnsiTheme="minorHAnsi"/>
                <w:bCs/>
              </w:rPr>
              <w:fldChar w:fldCharType="end"/>
            </w:r>
          </w:p>
        </w:sdtContent>
      </w:sdt>
    </w:sdtContent>
  </w:sdt>
  <w:p w14:paraId="07A76DCA" w14:textId="77777777" w:rsidR="00D80AFD" w:rsidRPr="005B7EA1" w:rsidRDefault="00D80AF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BDDDA" w14:textId="77F27B63" w:rsidR="00D80AFD" w:rsidRPr="00DA0152" w:rsidRDefault="00BB2369" w:rsidP="00FF66AE">
    <w:pPr>
      <w:pStyle w:val="Pieddepage"/>
      <w:tabs>
        <w:tab w:val="clear" w:pos="9072"/>
        <w:tab w:val="right" w:pos="9781"/>
      </w:tabs>
      <w:rPr>
        <w:rFonts w:ascii="Calibri" w:hAnsi="Calibri"/>
        <w:szCs w:val="16"/>
      </w:rPr>
    </w:pPr>
    <w:r>
      <w:rPr>
        <w:rFonts w:asciiTheme="minorHAnsi" w:hAnsiTheme="minorHAnsi"/>
      </w:rPr>
      <w:t>Version 1.1 du 26</w:t>
    </w:r>
    <w:r w:rsidR="00D80AFD">
      <w:rPr>
        <w:rFonts w:asciiTheme="minorHAnsi" w:hAnsiTheme="minorHAnsi"/>
      </w:rPr>
      <w:t xml:space="preserve"> mars 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710C8" w14:textId="614789EE" w:rsidR="00D80AFD" w:rsidRPr="00DA0152" w:rsidRDefault="00BB2369" w:rsidP="00FF66AE">
    <w:pPr>
      <w:pStyle w:val="Pieddepage"/>
      <w:tabs>
        <w:tab w:val="clear" w:pos="9072"/>
        <w:tab w:val="right" w:pos="9781"/>
      </w:tabs>
      <w:rPr>
        <w:rFonts w:ascii="Calibri" w:hAnsi="Calibri"/>
        <w:szCs w:val="16"/>
      </w:rPr>
    </w:pPr>
    <w:r>
      <w:rPr>
        <w:rFonts w:asciiTheme="minorHAnsi" w:hAnsiTheme="minorHAnsi"/>
      </w:rPr>
      <w:t>Version 1.1 du 26</w:t>
    </w:r>
    <w:r w:rsidR="00D80AFD">
      <w:rPr>
        <w:rFonts w:asciiTheme="minorHAnsi" w:hAnsiTheme="minorHAnsi"/>
      </w:rPr>
      <w:t xml:space="preserve"> mars 2018</w:t>
    </w:r>
    <w:r w:rsidR="00D80AFD" w:rsidRPr="00DA0152">
      <w:rPr>
        <w:rFonts w:ascii="Calibri" w:hAnsi="Calibri"/>
        <w:szCs w:val="16"/>
      </w:rPr>
      <w:tab/>
      <w:t xml:space="preserve">Page </w:t>
    </w:r>
    <w:r w:rsidR="00D80AFD" w:rsidRPr="00DA0152">
      <w:rPr>
        <w:rFonts w:ascii="Calibri" w:hAnsi="Calibri"/>
        <w:bCs/>
        <w:szCs w:val="16"/>
      </w:rPr>
      <w:fldChar w:fldCharType="begin"/>
    </w:r>
    <w:r w:rsidR="00D80AFD" w:rsidRPr="00DA0152">
      <w:rPr>
        <w:rFonts w:ascii="Calibri" w:hAnsi="Calibri"/>
        <w:bCs/>
        <w:szCs w:val="16"/>
      </w:rPr>
      <w:instrText>PAGE</w:instrText>
    </w:r>
    <w:r w:rsidR="00D80AFD" w:rsidRPr="00DA0152">
      <w:rPr>
        <w:rFonts w:ascii="Calibri" w:hAnsi="Calibri"/>
        <w:bCs/>
        <w:szCs w:val="16"/>
      </w:rPr>
      <w:fldChar w:fldCharType="separate"/>
    </w:r>
    <w:r w:rsidR="00AF330B">
      <w:rPr>
        <w:rFonts w:ascii="Calibri" w:hAnsi="Calibri"/>
        <w:bCs/>
        <w:noProof/>
        <w:szCs w:val="16"/>
      </w:rPr>
      <w:t>22</w:t>
    </w:r>
    <w:r w:rsidR="00D80AFD" w:rsidRPr="00DA0152">
      <w:rPr>
        <w:rFonts w:ascii="Calibri" w:hAnsi="Calibri"/>
        <w:bCs/>
        <w:szCs w:val="16"/>
      </w:rPr>
      <w:fldChar w:fldCharType="end"/>
    </w:r>
    <w:r w:rsidR="00D80AFD" w:rsidRPr="00DA0152">
      <w:rPr>
        <w:rFonts w:ascii="Calibri" w:hAnsi="Calibri"/>
        <w:szCs w:val="16"/>
      </w:rPr>
      <w:t xml:space="preserve"> sur </w:t>
    </w:r>
    <w:r w:rsidR="00D80AFD" w:rsidRPr="00DA0152">
      <w:rPr>
        <w:rFonts w:ascii="Calibri" w:hAnsi="Calibri"/>
        <w:bCs/>
        <w:szCs w:val="16"/>
      </w:rPr>
      <w:fldChar w:fldCharType="begin"/>
    </w:r>
    <w:r w:rsidR="00D80AFD" w:rsidRPr="00DA0152">
      <w:rPr>
        <w:rFonts w:ascii="Calibri" w:hAnsi="Calibri"/>
        <w:bCs/>
        <w:szCs w:val="16"/>
      </w:rPr>
      <w:instrText>NUMPAGES</w:instrText>
    </w:r>
    <w:r w:rsidR="00D80AFD" w:rsidRPr="00DA0152">
      <w:rPr>
        <w:rFonts w:ascii="Calibri" w:hAnsi="Calibri"/>
        <w:bCs/>
        <w:szCs w:val="16"/>
      </w:rPr>
      <w:fldChar w:fldCharType="separate"/>
    </w:r>
    <w:r w:rsidR="00AF330B">
      <w:rPr>
        <w:rFonts w:ascii="Calibri" w:hAnsi="Calibri"/>
        <w:bCs/>
        <w:noProof/>
        <w:szCs w:val="16"/>
      </w:rPr>
      <w:t>22</w:t>
    </w:r>
    <w:r w:rsidR="00D80AFD" w:rsidRPr="00DA0152">
      <w:rPr>
        <w:rFonts w:ascii="Calibri" w:hAnsi="Calibri"/>
        <w:bCs/>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D5B8FF" w14:textId="77777777" w:rsidR="00EF0659" w:rsidRDefault="00EF0659" w:rsidP="008029AD">
      <w:r>
        <w:separator/>
      </w:r>
    </w:p>
  </w:footnote>
  <w:footnote w:type="continuationSeparator" w:id="0">
    <w:p w14:paraId="77419E0E" w14:textId="77777777" w:rsidR="00EF0659" w:rsidRDefault="00EF0659" w:rsidP="008029AD">
      <w:r>
        <w:continuationSeparator/>
      </w:r>
    </w:p>
  </w:footnote>
  <w:footnote w:id="1">
    <w:p w14:paraId="74A52A00" w14:textId="26B4B655" w:rsidR="00D80AFD" w:rsidRDefault="00D80AFD" w:rsidP="00B92F01">
      <w:pPr>
        <w:pStyle w:val="Notedebasdepage"/>
      </w:pPr>
      <w:r>
        <w:rPr>
          <w:rStyle w:val="Appelnotedebasdep"/>
        </w:rPr>
        <w:footnoteRef/>
      </w:r>
      <w:r>
        <w:t xml:space="preserve"> L’</w:t>
      </w:r>
      <w:r w:rsidRPr="009907BE">
        <w:rPr>
          <w:rFonts w:ascii="Arial" w:eastAsia="Calibri" w:hAnsi="Arial" w:cs="Arial"/>
          <w:sz w:val="16"/>
          <w:szCs w:val="16"/>
        </w:rPr>
        <w:t>aide peut être accordée durant la période de réalisation des actions du plan d’entreprise (4 ans à partir de la date d’installation c’est-à-dire la date du CJA)</w:t>
      </w:r>
      <w:r>
        <w:rPr>
          <w:rFonts w:ascii="Arial" w:eastAsia="Calibri" w:hAnsi="Arial" w:cs="Arial"/>
          <w:sz w:val="16"/>
          <w:szCs w:val="16"/>
        </w:rPr>
        <w:t xml:space="preserve"> </w:t>
      </w:r>
      <w:r w:rsidRPr="00AA48E3">
        <w:rPr>
          <w:rFonts w:ascii="Arial" w:eastAsia="Calibri" w:hAnsi="Arial" w:cs="Arial"/>
          <w:sz w:val="16"/>
          <w:szCs w:val="16"/>
        </w:rPr>
        <w:t>sous réserve des conditions de réalisation inscrite dans la décision juridique.</w:t>
      </w:r>
    </w:p>
  </w:footnote>
  <w:footnote w:id="2">
    <w:p w14:paraId="0C5CA9A0" w14:textId="5726F1F5" w:rsidR="00D80AFD" w:rsidRDefault="00D80AFD" w:rsidP="00B92F01">
      <w:pPr>
        <w:pStyle w:val="Notedebasdepage"/>
      </w:pPr>
      <w:r>
        <w:rPr>
          <w:rStyle w:val="Appelnotedebasdep"/>
        </w:rPr>
        <w:footnoteRef/>
      </w:r>
      <w:r>
        <w:t xml:space="preserve"> L’</w:t>
      </w:r>
      <w:r w:rsidRPr="009907BE">
        <w:rPr>
          <w:rFonts w:ascii="Arial" w:eastAsia="Calibri" w:hAnsi="Arial" w:cs="Arial"/>
          <w:sz w:val="16"/>
          <w:szCs w:val="16"/>
        </w:rPr>
        <w:t>aide peut être accordée durant la période de réalisation des actions du plan d’entreprise (4 ans à partir de la date d’installation c’est-à-dire la date du CJA)</w:t>
      </w:r>
      <w:r>
        <w:rPr>
          <w:rFonts w:ascii="Arial" w:eastAsia="Calibri" w:hAnsi="Arial" w:cs="Arial"/>
          <w:sz w:val="16"/>
          <w:szCs w:val="16"/>
        </w:rPr>
        <w:t xml:space="preserve"> </w:t>
      </w:r>
      <w:r w:rsidRPr="00AA48E3">
        <w:rPr>
          <w:rFonts w:ascii="Arial" w:eastAsia="Calibri" w:hAnsi="Arial" w:cs="Arial"/>
          <w:sz w:val="16"/>
          <w:szCs w:val="16"/>
        </w:rPr>
        <w:t>sous réserve des conditions de réalisation inscrite dans la décision juridique.</w:t>
      </w:r>
    </w:p>
  </w:footnote>
  <w:footnote w:id="3">
    <w:p w14:paraId="0878D60A" w14:textId="6FEF3FA5" w:rsidR="00D80AFD" w:rsidRPr="00130F40" w:rsidRDefault="00D80AFD">
      <w:pPr>
        <w:pStyle w:val="Notedebasdepage"/>
        <w:rPr>
          <w:color w:val="FF0000"/>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CB168" w14:textId="01C4EDEF" w:rsidR="00D80AFD" w:rsidRDefault="00D80AFD" w:rsidP="00D82205">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9497D" w14:textId="26C1BE83" w:rsidR="00D80AFD" w:rsidRDefault="00D80AFD" w:rsidP="00D82205">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3"/>
      <w:numFmt w:val="bullet"/>
      <w:lvlText w:val="-"/>
      <w:lvlJc w:val="left"/>
      <w:pPr>
        <w:tabs>
          <w:tab w:val="num" w:pos="0"/>
        </w:tabs>
      </w:pPr>
      <w:rPr>
        <w:rFonts w:ascii="Times New Roman" w:hAnsi="Times New Roman"/>
      </w:rPr>
    </w:lvl>
  </w:abstractNum>
  <w:abstractNum w:abstractNumId="1">
    <w:nsid w:val="00000008"/>
    <w:multiLevelType w:val="singleLevel"/>
    <w:tmpl w:val="00000008"/>
    <w:name w:val="WW8Num8"/>
    <w:lvl w:ilvl="0">
      <w:start w:val="1"/>
      <w:numFmt w:val="bullet"/>
      <w:lvlText w:val=""/>
      <w:lvlJc w:val="left"/>
      <w:pPr>
        <w:tabs>
          <w:tab w:val="num" w:pos="0"/>
        </w:tabs>
      </w:pPr>
      <w:rPr>
        <w:rFonts w:ascii="Wingdings" w:hAnsi="Wingdings"/>
      </w:rPr>
    </w:lvl>
  </w:abstractNum>
  <w:abstractNum w:abstractNumId="2">
    <w:nsid w:val="11580B54"/>
    <w:multiLevelType w:val="hybridMultilevel"/>
    <w:tmpl w:val="B92C483C"/>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962DA7"/>
    <w:multiLevelType w:val="hybridMultilevel"/>
    <w:tmpl w:val="27265B28"/>
    <w:lvl w:ilvl="0" w:tplc="040C0001">
      <w:start w:val="1"/>
      <w:numFmt w:val="bullet"/>
      <w:lvlText w:val=""/>
      <w:lvlJc w:val="left"/>
      <w:pPr>
        <w:ind w:left="965" w:hanging="360"/>
      </w:pPr>
      <w:rPr>
        <w:rFonts w:ascii="Symbol" w:hAnsi="Symbol" w:hint="default"/>
      </w:rPr>
    </w:lvl>
    <w:lvl w:ilvl="1" w:tplc="040C0003" w:tentative="1">
      <w:start w:val="1"/>
      <w:numFmt w:val="bullet"/>
      <w:lvlText w:val="o"/>
      <w:lvlJc w:val="left"/>
      <w:pPr>
        <w:ind w:left="1685" w:hanging="360"/>
      </w:pPr>
      <w:rPr>
        <w:rFonts w:ascii="Courier New" w:hAnsi="Courier New" w:cs="Courier New" w:hint="default"/>
      </w:rPr>
    </w:lvl>
    <w:lvl w:ilvl="2" w:tplc="040C0005" w:tentative="1">
      <w:start w:val="1"/>
      <w:numFmt w:val="bullet"/>
      <w:lvlText w:val=""/>
      <w:lvlJc w:val="left"/>
      <w:pPr>
        <w:ind w:left="2405" w:hanging="360"/>
      </w:pPr>
      <w:rPr>
        <w:rFonts w:ascii="Wingdings" w:hAnsi="Wingdings" w:hint="default"/>
      </w:rPr>
    </w:lvl>
    <w:lvl w:ilvl="3" w:tplc="040C0001" w:tentative="1">
      <w:start w:val="1"/>
      <w:numFmt w:val="bullet"/>
      <w:lvlText w:val=""/>
      <w:lvlJc w:val="left"/>
      <w:pPr>
        <w:ind w:left="3125" w:hanging="360"/>
      </w:pPr>
      <w:rPr>
        <w:rFonts w:ascii="Symbol" w:hAnsi="Symbol" w:hint="default"/>
      </w:rPr>
    </w:lvl>
    <w:lvl w:ilvl="4" w:tplc="040C0003" w:tentative="1">
      <w:start w:val="1"/>
      <w:numFmt w:val="bullet"/>
      <w:lvlText w:val="o"/>
      <w:lvlJc w:val="left"/>
      <w:pPr>
        <w:ind w:left="3845" w:hanging="360"/>
      </w:pPr>
      <w:rPr>
        <w:rFonts w:ascii="Courier New" w:hAnsi="Courier New" w:cs="Courier New" w:hint="default"/>
      </w:rPr>
    </w:lvl>
    <w:lvl w:ilvl="5" w:tplc="040C0005" w:tentative="1">
      <w:start w:val="1"/>
      <w:numFmt w:val="bullet"/>
      <w:lvlText w:val=""/>
      <w:lvlJc w:val="left"/>
      <w:pPr>
        <w:ind w:left="4565" w:hanging="360"/>
      </w:pPr>
      <w:rPr>
        <w:rFonts w:ascii="Wingdings" w:hAnsi="Wingdings" w:hint="default"/>
      </w:rPr>
    </w:lvl>
    <w:lvl w:ilvl="6" w:tplc="040C0001" w:tentative="1">
      <w:start w:val="1"/>
      <w:numFmt w:val="bullet"/>
      <w:lvlText w:val=""/>
      <w:lvlJc w:val="left"/>
      <w:pPr>
        <w:ind w:left="5285" w:hanging="360"/>
      </w:pPr>
      <w:rPr>
        <w:rFonts w:ascii="Symbol" w:hAnsi="Symbol" w:hint="default"/>
      </w:rPr>
    </w:lvl>
    <w:lvl w:ilvl="7" w:tplc="040C0003" w:tentative="1">
      <w:start w:val="1"/>
      <w:numFmt w:val="bullet"/>
      <w:lvlText w:val="o"/>
      <w:lvlJc w:val="left"/>
      <w:pPr>
        <w:ind w:left="6005" w:hanging="360"/>
      </w:pPr>
      <w:rPr>
        <w:rFonts w:ascii="Courier New" w:hAnsi="Courier New" w:cs="Courier New" w:hint="default"/>
      </w:rPr>
    </w:lvl>
    <w:lvl w:ilvl="8" w:tplc="040C0005" w:tentative="1">
      <w:start w:val="1"/>
      <w:numFmt w:val="bullet"/>
      <w:lvlText w:val=""/>
      <w:lvlJc w:val="left"/>
      <w:pPr>
        <w:ind w:left="6725" w:hanging="360"/>
      </w:pPr>
      <w:rPr>
        <w:rFonts w:ascii="Wingdings" w:hAnsi="Wingdings" w:hint="default"/>
      </w:rPr>
    </w:lvl>
  </w:abstractNum>
  <w:abstractNum w:abstractNumId="4">
    <w:nsid w:val="1AB965BF"/>
    <w:multiLevelType w:val="hybridMultilevel"/>
    <w:tmpl w:val="25129892"/>
    <w:lvl w:ilvl="0" w:tplc="040C000B">
      <w:start w:val="1"/>
      <w:numFmt w:val="bullet"/>
      <w:lvlText w:val=""/>
      <w:lvlJc w:val="left"/>
      <w:pPr>
        <w:ind w:left="903" w:hanging="360"/>
      </w:pPr>
      <w:rPr>
        <w:rFonts w:ascii="Wingdings" w:hAnsi="Wingdings" w:hint="default"/>
      </w:rPr>
    </w:lvl>
    <w:lvl w:ilvl="1" w:tplc="040C0003" w:tentative="1">
      <w:start w:val="1"/>
      <w:numFmt w:val="bullet"/>
      <w:lvlText w:val="o"/>
      <w:lvlJc w:val="left"/>
      <w:pPr>
        <w:ind w:left="1623" w:hanging="360"/>
      </w:pPr>
      <w:rPr>
        <w:rFonts w:ascii="Courier New" w:hAnsi="Courier New" w:cs="Courier New" w:hint="default"/>
      </w:rPr>
    </w:lvl>
    <w:lvl w:ilvl="2" w:tplc="040C0005" w:tentative="1">
      <w:start w:val="1"/>
      <w:numFmt w:val="bullet"/>
      <w:lvlText w:val=""/>
      <w:lvlJc w:val="left"/>
      <w:pPr>
        <w:ind w:left="2343" w:hanging="360"/>
      </w:pPr>
      <w:rPr>
        <w:rFonts w:ascii="Wingdings" w:hAnsi="Wingdings" w:hint="default"/>
      </w:rPr>
    </w:lvl>
    <w:lvl w:ilvl="3" w:tplc="040C0001" w:tentative="1">
      <w:start w:val="1"/>
      <w:numFmt w:val="bullet"/>
      <w:lvlText w:val=""/>
      <w:lvlJc w:val="left"/>
      <w:pPr>
        <w:ind w:left="3063" w:hanging="360"/>
      </w:pPr>
      <w:rPr>
        <w:rFonts w:ascii="Symbol" w:hAnsi="Symbol" w:hint="default"/>
      </w:rPr>
    </w:lvl>
    <w:lvl w:ilvl="4" w:tplc="040C0003" w:tentative="1">
      <w:start w:val="1"/>
      <w:numFmt w:val="bullet"/>
      <w:lvlText w:val="o"/>
      <w:lvlJc w:val="left"/>
      <w:pPr>
        <w:ind w:left="3783" w:hanging="360"/>
      </w:pPr>
      <w:rPr>
        <w:rFonts w:ascii="Courier New" w:hAnsi="Courier New" w:cs="Courier New" w:hint="default"/>
      </w:rPr>
    </w:lvl>
    <w:lvl w:ilvl="5" w:tplc="040C0005" w:tentative="1">
      <w:start w:val="1"/>
      <w:numFmt w:val="bullet"/>
      <w:lvlText w:val=""/>
      <w:lvlJc w:val="left"/>
      <w:pPr>
        <w:ind w:left="4503" w:hanging="360"/>
      </w:pPr>
      <w:rPr>
        <w:rFonts w:ascii="Wingdings" w:hAnsi="Wingdings" w:hint="default"/>
      </w:rPr>
    </w:lvl>
    <w:lvl w:ilvl="6" w:tplc="040C0001" w:tentative="1">
      <w:start w:val="1"/>
      <w:numFmt w:val="bullet"/>
      <w:lvlText w:val=""/>
      <w:lvlJc w:val="left"/>
      <w:pPr>
        <w:ind w:left="5223" w:hanging="360"/>
      </w:pPr>
      <w:rPr>
        <w:rFonts w:ascii="Symbol" w:hAnsi="Symbol" w:hint="default"/>
      </w:rPr>
    </w:lvl>
    <w:lvl w:ilvl="7" w:tplc="040C0003" w:tentative="1">
      <w:start w:val="1"/>
      <w:numFmt w:val="bullet"/>
      <w:lvlText w:val="o"/>
      <w:lvlJc w:val="left"/>
      <w:pPr>
        <w:ind w:left="5943" w:hanging="360"/>
      </w:pPr>
      <w:rPr>
        <w:rFonts w:ascii="Courier New" w:hAnsi="Courier New" w:cs="Courier New" w:hint="default"/>
      </w:rPr>
    </w:lvl>
    <w:lvl w:ilvl="8" w:tplc="040C0005" w:tentative="1">
      <w:start w:val="1"/>
      <w:numFmt w:val="bullet"/>
      <w:lvlText w:val=""/>
      <w:lvlJc w:val="left"/>
      <w:pPr>
        <w:ind w:left="6663" w:hanging="360"/>
      </w:pPr>
      <w:rPr>
        <w:rFonts w:ascii="Wingdings" w:hAnsi="Wingdings" w:hint="default"/>
      </w:rPr>
    </w:lvl>
  </w:abstractNum>
  <w:abstractNum w:abstractNumId="5">
    <w:nsid w:val="1C0E6C38"/>
    <w:multiLevelType w:val="hybridMultilevel"/>
    <w:tmpl w:val="0DF84190"/>
    <w:lvl w:ilvl="0" w:tplc="AAF88BB4">
      <w:numFmt w:val="bullet"/>
      <w:lvlText w:val=""/>
      <w:lvlJc w:val="left"/>
      <w:pPr>
        <w:ind w:left="36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1FD316E5"/>
    <w:multiLevelType w:val="hybridMultilevel"/>
    <w:tmpl w:val="16EA7A6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70A5348"/>
    <w:multiLevelType w:val="hybridMultilevel"/>
    <w:tmpl w:val="8AB6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87D03C4"/>
    <w:multiLevelType w:val="hybridMultilevel"/>
    <w:tmpl w:val="DC8220C4"/>
    <w:lvl w:ilvl="0" w:tplc="62722E94">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nsid w:val="36C8546B"/>
    <w:multiLevelType w:val="hybridMultilevel"/>
    <w:tmpl w:val="3C52AA70"/>
    <w:lvl w:ilvl="0" w:tplc="1C427106">
      <w:start w:val="1"/>
      <w:numFmt w:val="bullet"/>
      <w:lvlText w:val=""/>
      <w:lvlJc w:val="left"/>
      <w:pPr>
        <w:ind w:left="644" w:hanging="360"/>
      </w:pPr>
      <w:rPr>
        <w:rFonts w:ascii="Wingdings" w:hAnsi="Wingdings" w:hint="default"/>
        <w:color w:val="auto"/>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0">
    <w:nsid w:val="3C13649A"/>
    <w:multiLevelType w:val="hybridMultilevel"/>
    <w:tmpl w:val="7F100F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2FA22FF"/>
    <w:multiLevelType w:val="hybridMultilevel"/>
    <w:tmpl w:val="254E8FB0"/>
    <w:lvl w:ilvl="0" w:tplc="EA346D4C">
      <w:start w:val="1"/>
      <w:numFmt w:val="decimal"/>
      <w:lvlText w:val="(%1)"/>
      <w:lvlJc w:val="left"/>
      <w:pPr>
        <w:tabs>
          <w:tab w:val="num" w:pos="1637"/>
        </w:tabs>
        <w:ind w:left="1637" w:hanging="360"/>
      </w:pPr>
      <w:rPr>
        <w:rFonts w:cs="Times New Roman" w:hint="default"/>
        <w:b w:val="0"/>
        <w:color w:val="auto"/>
        <w:sz w:val="20"/>
        <w:szCs w:val="20"/>
      </w:rPr>
    </w:lvl>
    <w:lvl w:ilvl="1" w:tplc="FFFFFFFF" w:tentative="1">
      <w:start w:val="1"/>
      <w:numFmt w:val="lowerLetter"/>
      <w:lvlText w:val="%2."/>
      <w:lvlJc w:val="left"/>
      <w:pPr>
        <w:tabs>
          <w:tab w:val="num" w:pos="2357"/>
        </w:tabs>
        <w:ind w:left="2357" w:hanging="360"/>
      </w:pPr>
      <w:rPr>
        <w:rFonts w:cs="Times New Roman"/>
      </w:rPr>
    </w:lvl>
    <w:lvl w:ilvl="2" w:tplc="FFFFFFFF" w:tentative="1">
      <w:start w:val="1"/>
      <w:numFmt w:val="lowerRoman"/>
      <w:lvlText w:val="%3."/>
      <w:lvlJc w:val="right"/>
      <w:pPr>
        <w:tabs>
          <w:tab w:val="num" w:pos="3077"/>
        </w:tabs>
        <w:ind w:left="3077" w:hanging="180"/>
      </w:pPr>
      <w:rPr>
        <w:rFonts w:cs="Times New Roman"/>
      </w:rPr>
    </w:lvl>
    <w:lvl w:ilvl="3" w:tplc="FFFFFFFF" w:tentative="1">
      <w:start w:val="1"/>
      <w:numFmt w:val="decimal"/>
      <w:lvlText w:val="%4."/>
      <w:lvlJc w:val="left"/>
      <w:pPr>
        <w:tabs>
          <w:tab w:val="num" w:pos="3797"/>
        </w:tabs>
        <w:ind w:left="3797" w:hanging="360"/>
      </w:pPr>
      <w:rPr>
        <w:rFonts w:cs="Times New Roman"/>
      </w:rPr>
    </w:lvl>
    <w:lvl w:ilvl="4" w:tplc="FFFFFFFF" w:tentative="1">
      <w:start w:val="1"/>
      <w:numFmt w:val="lowerLetter"/>
      <w:lvlText w:val="%5."/>
      <w:lvlJc w:val="left"/>
      <w:pPr>
        <w:tabs>
          <w:tab w:val="num" w:pos="4517"/>
        </w:tabs>
        <w:ind w:left="4517" w:hanging="360"/>
      </w:pPr>
      <w:rPr>
        <w:rFonts w:cs="Times New Roman"/>
      </w:rPr>
    </w:lvl>
    <w:lvl w:ilvl="5" w:tplc="FFFFFFFF" w:tentative="1">
      <w:start w:val="1"/>
      <w:numFmt w:val="lowerRoman"/>
      <w:lvlText w:val="%6."/>
      <w:lvlJc w:val="right"/>
      <w:pPr>
        <w:tabs>
          <w:tab w:val="num" w:pos="5237"/>
        </w:tabs>
        <w:ind w:left="5237" w:hanging="180"/>
      </w:pPr>
      <w:rPr>
        <w:rFonts w:cs="Times New Roman"/>
      </w:rPr>
    </w:lvl>
    <w:lvl w:ilvl="6" w:tplc="FFFFFFFF" w:tentative="1">
      <w:start w:val="1"/>
      <w:numFmt w:val="decimal"/>
      <w:lvlText w:val="%7."/>
      <w:lvlJc w:val="left"/>
      <w:pPr>
        <w:tabs>
          <w:tab w:val="num" w:pos="5957"/>
        </w:tabs>
        <w:ind w:left="5957" w:hanging="360"/>
      </w:pPr>
      <w:rPr>
        <w:rFonts w:cs="Times New Roman"/>
      </w:rPr>
    </w:lvl>
    <w:lvl w:ilvl="7" w:tplc="FFFFFFFF" w:tentative="1">
      <w:start w:val="1"/>
      <w:numFmt w:val="lowerLetter"/>
      <w:lvlText w:val="%8."/>
      <w:lvlJc w:val="left"/>
      <w:pPr>
        <w:tabs>
          <w:tab w:val="num" w:pos="6677"/>
        </w:tabs>
        <w:ind w:left="6677" w:hanging="360"/>
      </w:pPr>
      <w:rPr>
        <w:rFonts w:cs="Times New Roman"/>
      </w:rPr>
    </w:lvl>
    <w:lvl w:ilvl="8" w:tplc="FFFFFFFF" w:tentative="1">
      <w:start w:val="1"/>
      <w:numFmt w:val="lowerRoman"/>
      <w:lvlText w:val="%9."/>
      <w:lvlJc w:val="right"/>
      <w:pPr>
        <w:tabs>
          <w:tab w:val="num" w:pos="7397"/>
        </w:tabs>
        <w:ind w:left="7397" w:hanging="180"/>
      </w:pPr>
      <w:rPr>
        <w:rFonts w:cs="Times New Roman"/>
      </w:rPr>
    </w:lvl>
  </w:abstractNum>
  <w:abstractNum w:abstractNumId="12">
    <w:nsid w:val="4AD64344"/>
    <w:multiLevelType w:val="hybridMultilevel"/>
    <w:tmpl w:val="9CE44BF0"/>
    <w:lvl w:ilvl="0" w:tplc="CDCE024E">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3">
    <w:nsid w:val="59A42166"/>
    <w:multiLevelType w:val="hybridMultilevel"/>
    <w:tmpl w:val="874E44E0"/>
    <w:lvl w:ilvl="0" w:tplc="040C000F">
      <w:start w:val="1"/>
      <w:numFmt w:val="decimal"/>
      <w:lvlText w:val="%1."/>
      <w:lvlJc w:val="left"/>
      <w:pPr>
        <w:ind w:left="360" w:hanging="360"/>
      </w:p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nsid w:val="5AFC4EF6"/>
    <w:multiLevelType w:val="hybridMultilevel"/>
    <w:tmpl w:val="874E44E0"/>
    <w:lvl w:ilvl="0" w:tplc="040C000F">
      <w:start w:val="1"/>
      <w:numFmt w:val="decimal"/>
      <w:lvlText w:val="%1."/>
      <w:lvlJc w:val="left"/>
      <w:pPr>
        <w:ind w:left="360" w:hanging="360"/>
      </w:p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625658BA"/>
    <w:multiLevelType w:val="hybridMultilevel"/>
    <w:tmpl w:val="D3D2D9DA"/>
    <w:lvl w:ilvl="0" w:tplc="279AC69E">
      <w:numFmt w:val="bullet"/>
      <w:lvlText w:val=""/>
      <w:lvlJc w:val="left"/>
      <w:pPr>
        <w:ind w:left="722" w:hanging="360"/>
      </w:pPr>
      <w:rPr>
        <w:rFonts w:ascii="Wingdings" w:hAnsi="Wingdings" w:hint="default"/>
        <w:color w:val="C00000"/>
      </w:rPr>
    </w:lvl>
    <w:lvl w:ilvl="1" w:tplc="040C0001">
      <w:start w:val="1"/>
      <w:numFmt w:val="bullet"/>
      <w:lvlText w:val=""/>
      <w:lvlJc w:val="left"/>
      <w:pPr>
        <w:ind w:left="1442" w:hanging="360"/>
      </w:pPr>
      <w:rPr>
        <w:rFonts w:ascii="Symbol" w:hAnsi="Symbol" w:hint="default"/>
      </w:rPr>
    </w:lvl>
    <w:lvl w:ilvl="2" w:tplc="6B448612">
      <w:numFmt w:val="bullet"/>
      <w:lvlText w:val="-"/>
      <w:lvlJc w:val="left"/>
      <w:pPr>
        <w:ind w:left="2162" w:hanging="360"/>
      </w:pPr>
      <w:rPr>
        <w:rFonts w:ascii="Calibri" w:eastAsia="Times New Roman" w:hAnsi="Calibri" w:hint="default"/>
      </w:rPr>
    </w:lvl>
    <w:lvl w:ilvl="3" w:tplc="040C000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16">
    <w:nsid w:val="6BBE15B5"/>
    <w:multiLevelType w:val="hybridMultilevel"/>
    <w:tmpl w:val="1B8897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7">
    <w:nsid w:val="6DC56304"/>
    <w:multiLevelType w:val="hybridMultilevel"/>
    <w:tmpl w:val="974CD04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1D4218E"/>
    <w:multiLevelType w:val="hybridMultilevel"/>
    <w:tmpl w:val="C53C3D3E"/>
    <w:lvl w:ilvl="0" w:tplc="040C000B">
      <w:start w:val="1"/>
      <w:numFmt w:val="bullet"/>
      <w:lvlText w:val=""/>
      <w:lvlJc w:val="left"/>
      <w:pPr>
        <w:ind w:left="1032" w:hanging="360"/>
      </w:pPr>
      <w:rPr>
        <w:rFonts w:ascii="Wingdings" w:hAnsi="Wingdings" w:hint="default"/>
      </w:rPr>
    </w:lvl>
    <w:lvl w:ilvl="1" w:tplc="040C0003" w:tentative="1">
      <w:start w:val="1"/>
      <w:numFmt w:val="bullet"/>
      <w:lvlText w:val="o"/>
      <w:lvlJc w:val="left"/>
      <w:pPr>
        <w:ind w:left="1752" w:hanging="360"/>
      </w:pPr>
      <w:rPr>
        <w:rFonts w:ascii="Courier New" w:hAnsi="Courier New" w:cs="Courier New" w:hint="default"/>
      </w:rPr>
    </w:lvl>
    <w:lvl w:ilvl="2" w:tplc="040C0005" w:tentative="1">
      <w:start w:val="1"/>
      <w:numFmt w:val="bullet"/>
      <w:lvlText w:val=""/>
      <w:lvlJc w:val="left"/>
      <w:pPr>
        <w:ind w:left="2472" w:hanging="360"/>
      </w:pPr>
      <w:rPr>
        <w:rFonts w:ascii="Wingdings" w:hAnsi="Wingdings" w:hint="default"/>
      </w:rPr>
    </w:lvl>
    <w:lvl w:ilvl="3" w:tplc="040C0001" w:tentative="1">
      <w:start w:val="1"/>
      <w:numFmt w:val="bullet"/>
      <w:lvlText w:val=""/>
      <w:lvlJc w:val="left"/>
      <w:pPr>
        <w:ind w:left="3192" w:hanging="360"/>
      </w:pPr>
      <w:rPr>
        <w:rFonts w:ascii="Symbol" w:hAnsi="Symbol" w:hint="default"/>
      </w:rPr>
    </w:lvl>
    <w:lvl w:ilvl="4" w:tplc="040C0003" w:tentative="1">
      <w:start w:val="1"/>
      <w:numFmt w:val="bullet"/>
      <w:lvlText w:val="o"/>
      <w:lvlJc w:val="left"/>
      <w:pPr>
        <w:ind w:left="3912" w:hanging="360"/>
      </w:pPr>
      <w:rPr>
        <w:rFonts w:ascii="Courier New" w:hAnsi="Courier New" w:cs="Courier New" w:hint="default"/>
      </w:rPr>
    </w:lvl>
    <w:lvl w:ilvl="5" w:tplc="040C0005" w:tentative="1">
      <w:start w:val="1"/>
      <w:numFmt w:val="bullet"/>
      <w:lvlText w:val=""/>
      <w:lvlJc w:val="left"/>
      <w:pPr>
        <w:ind w:left="4632" w:hanging="360"/>
      </w:pPr>
      <w:rPr>
        <w:rFonts w:ascii="Wingdings" w:hAnsi="Wingdings" w:hint="default"/>
      </w:rPr>
    </w:lvl>
    <w:lvl w:ilvl="6" w:tplc="040C0001" w:tentative="1">
      <w:start w:val="1"/>
      <w:numFmt w:val="bullet"/>
      <w:lvlText w:val=""/>
      <w:lvlJc w:val="left"/>
      <w:pPr>
        <w:ind w:left="5352" w:hanging="360"/>
      </w:pPr>
      <w:rPr>
        <w:rFonts w:ascii="Symbol" w:hAnsi="Symbol" w:hint="default"/>
      </w:rPr>
    </w:lvl>
    <w:lvl w:ilvl="7" w:tplc="040C0003" w:tentative="1">
      <w:start w:val="1"/>
      <w:numFmt w:val="bullet"/>
      <w:lvlText w:val="o"/>
      <w:lvlJc w:val="left"/>
      <w:pPr>
        <w:ind w:left="6072" w:hanging="360"/>
      </w:pPr>
      <w:rPr>
        <w:rFonts w:ascii="Courier New" w:hAnsi="Courier New" w:cs="Courier New" w:hint="default"/>
      </w:rPr>
    </w:lvl>
    <w:lvl w:ilvl="8" w:tplc="040C0005" w:tentative="1">
      <w:start w:val="1"/>
      <w:numFmt w:val="bullet"/>
      <w:lvlText w:val=""/>
      <w:lvlJc w:val="left"/>
      <w:pPr>
        <w:ind w:left="6792" w:hanging="360"/>
      </w:pPr>
      <w:rPr>
        <w:rFonts w:ascii="Wingdings" w:hAnsi="Wingdings" w:hint="default"/>
      </w:rPr>
    </w:lvl>
  </w:abstractNum>
  <w:abstractNum w:abstractNumId="19">
    <w:nsid w:val="780A75C4"/>
    <w:multiLevelType w:val="hybridMultilevel"/>
    <w:tmpl w:val="6B5E7020"/>
    <w:lvl w:ilvl="0" w:tplc="FFFFFFFF">
      <w:start w:val="1"/>
      <w:numFmt w:val="decimal"/>
      <w:lvlText w:val="(%1)"/>
      <w:lvlJc w:val="left"/>
      <w:pPr>
        <w:tabs>
          <w:tab w:val="num" w:pos="1070"/>
        </w:tabs>
        <w:ind w:left="1070" w:hanging="360"/>
      </w:pPr>
      <w:rPr>
        <w:rFonts w:cs="Times New Roman" w:hint="default"/>
      </w:rPr>
    </w:lvl>
    <w:lvl w:ilvl="1" w:tplc="FFFFFFFF" w:tentative="1">
      <w:start w:val="1"/>
      <w:numFmt w:val="lowerLetter"/>
      <w:lvlText w:val="%2."/>
      <w:lvlJc w:val="left"/>
      <w:pPr>
        <w:tabs>
          <w:tab w:val="num" w:pos="1790"/>
        </w:tabs>
        <w:ind w:left="1790" w:hanging="360"/>
      </w:pPr>
      <w:rPr>
        <w:rFonts w:cs="Times New Roman"/>
      </w:rPr>
    </w:lvl>
    <w:lvl w:ilvl="2" w:tplc="FFFFFFFF" w:tentative="1">
      <w:start w:val="1"/>
      <w:numFmt w:val="lowerRoman"/>
      <w:lvlText w:val="%3."/>
      <w:lvlJc w:val="right"/>
      <w:pPr>
        <w:tabs>
          <w:tab w:val="num" w:pos="2510"/>
        </w:tabs>
        <w:ind w:left="2510" w:hanging="180"/>
      </w:pPr>
      <w:rPr>
        <w:rFonts w:cs="Times New Roman"/>
      </w:rPr>
    </w:lvl>
    <w:lvl w:ilvl="3" w:tplc="FFFFFFFF" w:tentative="1">
      <w:start w:val="1"/>
      <w:numFmt w:val="decimal"/>
      <w:lvlText w:val="%4."/>
      <w:lvlJc w:val="left"/>
      <w:pPr>
        <w:tabs>
          <w:tab w:val="num" w:pos="3230"/>
        </w:tabs>
        <w:ind w:left="3230" w:hanging="360"/>
      </w:pPr>
      <w:rPr>
        <w:rFonts w:cs="Times New Roman"/>
      </w:rPr>
    </w:lvl>
    <w:lvl w:ilvl="4" w:tplc="FFFFFFFF" w:tentative="1">
      <w:start w:val="1"/>
      <w:numFmt w:val="lowerLetter"/>
      <w:lvlText w:val="%5."/>
      <w:lvlJc w:val="left"/>
      <w:pPr>
        <w:tabs>
          <w:tab w:val="num" w:pos="3950"/>
        </w:tabs>
        <w:ind w:left="3950" w:hanging="360"/>
      </w:pPr>
      <w:rPr>
        <w:rFonts w:cs="Times New Roman"/>
      </w:rPr>
    </w:lvl>
    <w:lvl w:ilvl="5" w:tplc="FFFFFFFF" w:tentative="1">
      <w:start w:val="1"/>
      <w:numFmt w:val="lowerRoman"/>
      <w:lvlText w:val="%6."/>
      <w:lvlJc w:val="right"/>
      <w:pPr>
        <w:tabs>
          <w:tab w:val="num" w:pos="4670"/>
        </w:tabs>
        <w:ind w:left="4670" w:hanging="180"/>
      </w:pPr>
      <w:rPr>
        <w:rFonts w:cs="Times New Roman"/>
      </w:rPr>
    </w:lvl>
    <w:lvl w:ilvl="6" w:tplc="FFFFFFFF" w:tentative="1">
      <w:start w:val="1"/>
      <w:numFmt w:val="decimal"/>
      <w:lvlText w:val="%7."/>
      <w:lvlJc w:val="left"/>
      <w:pPr>
        <w:tabs>
          <w:tab w:val="num" w:pos="5390"/>
        </w:tabs>
        <w:ind w:left="5390" w:hanging="360"/>
      </w:pPr>
      <w:rPr>
        <w:rFonts w:cs="Times New Roman"/>
      </w:rPr>
    </w:lvl>
    <w:lvl w:ilvl="7" w:tplc="FFFFFFFF" w:tentative="1">
      <w:start w:val="1"/>
      <w:numFmt w:val="lowerLetter"/>
      <w:lvlText w:val="%8."/>
      <w:lvlJc w:val="left"/>
      <w:pPr>
        <w:tabs>
          <w:tab w:val="num" w:pos="6110"/>
        </w:tabs>
        <w:ind w:left="6110" w:hanging="360"/>
      </w:pPr>
      <w:rPr>
        <w:rFonts w:cs="Times New Roman"/>
      </w:rPr>
    </w:lvl>
    <w:lvl w:ilvl="8" w:tplc="FFFFFFFF" w:tentative="1">
      <w:start w:val="1"/>
      <w:numFmt w:val="lowerRoman"/>
      <w:lvlText w:val="%9."/>
      <w:lvlJc w:val="right"/>
      <w:pPr>
        <w:tabs>
          <w:tab w:val="num" w:pos="6830"/>
        </w:tabs>
        <w:ind w:left="6830" w:hanging="180"/>
      </w:pPr>
      <w:rPr>
        <w:rFonts w:cs="Times New Roman"/>
      </w:rPr>
    </w:lvl>
  </w:abstractNum>
  <w:abstractNum w:abstractNumId="20">
    <w:nsid w:val="7F03713C"/>
    <w:multiLevelType w:val="hybridMultilevel"/>
    <w:tmpl w:val="D1FC30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6"/>
  </w:num>
  <w:num w:numId="2">
    <w:abstractNumId w:val="15"/>
  </w:num>
  <w:num w:numId="3">
    <w:abstractNumId w:val="13"/>
  </w:num>
  <w:num w:numId="4">
    <w:abstractNumId w:val="11"/>
  </w:num>
  <w:num w:numId="5">
    <w:abstractNumId w:val="6"/>
  </w:num>
  <w:num w:numId="6">
    <w:abstractNumId w:val="2"/>
  </w:num>
  <w:num w:numId="7">
    <w:abstractNumId w:val="5"/>
  </w:num>
  <w:num w:numId="8">
    <w:abstractNumId w:val="8"/>
  </w:num>
  <w:num w:numId="9">
    <w:abstractNumId w:val="12"/>
  </w:num>
  <w:num w:numId="10">
    <w:abstractNumId w:val="10"/>
  </w:num>
  <w:num w:numId="11">
    <w:abstractNumId w:val="20"/>
  </w:num>
  <w:num w:numId="12">
    <w:abstractNumId w:val="17"/>
  </w:num>
  <w:num w:numId="13">
    <w:abstractNumId w:val="3"/>
  </w:num>
  <w:num w:numId="14">
    <w:abstractNumId w:val="18"/>
  </w:num>
  <w:num w:numId="15">
    <w:abstractNumId w:val="4"/>
  </w:num>
  <w:num w:numId="16">
    <w:abstractNumId w:val="9"/>
  </w:num>
  <w:num w:numId="17">
    <w:abstractNumId w:val="19"/>
  </w:num>
  <w:num w:numId="18">
    <w:abstractNumId w:val="14"/>
  </w:num>
  <w:num w:numId="1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57"/>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F8B"/>
    <w:rsid w:val="00002E2E"/>
    <w:rsid w:val="000035CC"/>
    <w:rsid w:val="000055C4"/>
    <w:rsid w:val="000070DC"/>
    <w:rsid w:val="0001016C"/>
    <w:rsid w:val="00010AF8"/>
    <w:rsid w:val="00011026"/>
    <w:rsid w:val="000115C1"/>
    <w:rsid w:val="00011BE6"/>
    <w:rsid w:val="0001368C"/>
    <w:rsid w:val="00014151"/>
    <w:rsid w:val="00015F61"/>
    <w:rsid w:val="000161F8"/>
    <w:rsid w:val="000165B6"/>
    <w:rsid w:val="00016C89"/>
    <w:rsid w:val="00020640"/>
    <w:rsid w:val="00020A4A"/>
    <w:rsid w:val="00021443"/>
    <w:rsid w:val="000221EA"/>
    <w:rsid w:val="00023C03"/>
    <w:rsid w:val="00023C4F"/>
    <w:rsid w:val="00023E04"/>
    <w:rsid w:val="00026340"/>
    <w:rsid w:val="000266F3"/>
    <w:rsid w:val="00030999"/>
    <w:rsid w:val="00030CD9"/>
    <w:rsid w:val="000316C7"/>
    <w:rsid w:val="000329C2"/>
    <w:rsid w:val="00032EDF"/>
    <w:rsid w:val="00033033"/>
    <w:rsid w:val="000352CF"/>
    <w:rsid w:val="0003626E"/>
    <w:rsid w:val="000378D6"/>
    <w:rsid w:val="00042E76"/>
    <w:rsid w:val="0004410B"/>
    <w:rsid w:val="00044D40"/>
    <w:rsid w:val="00044FE4"/>
    <w:rsid w:val="00045060"/>
    <w:rsid w:val="0004674C"/>
    <w:rsid w:val="00047CC8"/>
    <w:rsid w:val="00052A40"/>
    <w:rsid w:val="0005429D"/>
    <w:rsid w:val="0005439F"/>
    <w:rsid w:val="000544AF"/>
    <w:rsid w:val="00057184"/>
    <w:rsid w:val="00057F86"/>
    <w:rsid w:val="00061A7F"/>
    <w:rsid w:val="00062016"/>
    <w:rsid w:val="000622A8"/>
    <w:rsid w:val="000627F5"/>
    <w:rsid w:val="00062B51"/>
    <w:rsid w:val="0006519E"/>
    <w:rsid w:val="00065375"/>
    <w:rsid w:val="0006559F"/>
    <w:rsid w:val="0006685E"/>
    <w:rsid w:val="000668BB"/>
    <w:rsid w:val="000671AE"/>
    <w:rsid w:val="00067920"/>
    <w:rsid w:val="0007112F"/>
    <w:rsid w:val="0007118F"/>
    <w:rsid w:val="00072CC3"/>
    <w:rsid w:val="000733A1"/>
    <w:rsid w:val="00074FF5"/>
    <w:rsid w:val="0007783B"/>
    <w:rsid w:val="00077E9F"/>
    <w:rsid w:val="00077FF1"/>
    <w:rsid w:val="00077FF3"/>
    <w:rsid w:val="00081169"/>
    <w:rsid w:val="00082DAE"/>
    <w:rsid w:val="00086160"/>
    <w:rsid w:val="00086CB7"/>
    <w:rsid w:val="000901CD"/>
    <w:rsid w:val="00090397"/>
    <w:rsid w:val="00090D63"/>
    <w:rsid w:val="000937DC"/>
    <w:rsid w:val="000946DE"/>
    <w:rsid w:val="00094809"/>
    <w:rsid w:val="00096A25"/>
    <w:rsid w:val="000A1F50"/>
    <w:rsid w:val="000A56A2"/>
    <w:rsid w:val="000A5A54"/>
    <w:rsid w:val="000A676C"/>
    <w:rsid w:val="000A6A70"/>
    <w:rsid w:val="000B2EDA"/>
    <w:rsid w:val="000B3816"/>
    <w:rsid w:val="000B5F6A"/>
    <w:rsid w:val="000C030F"/>
    <w:rsid w:val="000C2763"/>
    <w:rsid w:val="000C3245"/>
    <w:rsid w:val="000C57A7"/>
    <w:rsid w:val="000C58D7"/>
    <w:rsid w:val="000C5C82"/>
    <w:rsid w:val="000D002A"/>
    <w:rsid w:val="000D0A9A"/>
    <w:rsid w:val="000D0FEF"/>
    <w:rsid w:val="000D2178"/>
    <w:rsid w:val="000D2AD1"/>
    <w:rsid w:val="000D2BB2"/>
    <w:rsid w:val="000D2EE8"/>
    <w:rsid w:val="000D38B4"/>
    <w:rsid w:val="000D67D9"/>
    <w:rsid w:val="000D79BA"/>
    <w:rsid w:val="000E036A"/>
    <w:rsid w:val="000E0692"/>
    <w:rsid w:val="000E0F94"/>
    <w:rsid w:val="000E241F"/>
    <w:rsid w:val="000E265D"/>
    <w:rsid w:val="000E472B"/>
    <w:rsid w:val="000E589F"/>
    <w:rsid w:val="000E5E25"/>
    <w:rsid w:val="000E6268"/>
    <w:rsid w:val="000E6975"/>
    <w:rsid w:val="000F1B7C"/>
    <w:rsid w:val="000F4A32"/>
    <w:rsid w:val="000F6E29"/>
    <w:rsid w:val="000F776F"/>
    <w:rsid w:val="001003AB"/>
    <w:rsid w:val="00101638"/>
    <w:rsid w:val="00104136"/>
    <w:rsid w:val="001054AE"/>
    <w:rsid w:val="00107FF2"/>
    <w:rsid w:val="00111E2D"/>
    <w:rsid w:val="00111F89"/>
    <w:rsid w:val="0011258E"/>
    <w:rsid w:val="001126D9"/>
    <w:rsid w:val="00113481"/>
    <w:rsid w:val="001136FA"/>
    <w:rsid w:val="00115493"/>
    <w:rsid w:val="001174CD"/>
    <w:rsid w:val="001176EA"/>
    <w:rsid w:val="00122C52"/>
    <w:rsid w:val="00123F22"/>
    <w:rsid w:val="001244B0"/>
    <w:rsid w:val="00124AA1"/>
    <w:rsid w:val="001261D5"/>
    <w:rsid w:val="00126AF5"/>
    <w:rsid w:val="00130743"/>
    <w:rsid w:val="00130F40"/>
    <w:rsid w:val="00130F99"/>
    <w:rsid w:val="00132042"/>
    <w:rsid w:val="00134C2C"/>
    <w:rsid w:val="00134EF3"/>
    <w:rsid w:val="0014066A"/>
    <w:rsid w:val="001421AC"/>
    <w:rsid w:val="00143D41"/>
    <w:rsid w:val="00144036"/>
    <w:rsid w:val="001452C8"/>
    <w:rsid w:val="0014590C"/>
    <w:rsid w:val="001470F8"/>
    <w:rsid w:val="001476B6"/>
    <w:rsid w:val="0014780D"/>
    <w:rsid w:val="00150A78"/>
    <w:rsid w:val="00151355"/>
    <w:rsid w:val="00151C6A"/>
    <w:rsid w:val="00151E3A"/>
    <w:rsid w:val="00154098"/>
    <w:rsid w:val="00154F5B"/>
    <w:rsid w:val="001555B8"/>
    <w:rsid w:val="00156BD3"/>
    <w:rsid w:val="0015747B"/>
    <w:rsid w:val="00157629"/>
    <w:rsid w:val="00160B56"/>
    <w:rsid w:val="00161914"/>
    <w:rsid w:val="00161F28"/>
    <w:rsid w:val="001647BE"/>
    <w:rsid w:val="00164C26"/>
    <w:rsid w:val="00166132"/>
    <w:rsid w:val="00166AB0"/>
    <w:rsid w:val="00166F1F"/>
    <w:rsid w:val="00167F20"/>
    <w:rsid w:val="00170F57"/>
    <w:rsid w:val="001710D3"/>
    <w:rsid w:val="00171410"/>
    <w:rsid w:val="00171A78"/>
    <w:rsid w:val="001722B9"/>
    <w:rsid w:val="00172597"/>
    <w:rsid w:val="001733E1"/>
    <w:rsid w:val="00173B9A"/>
    <w:rsid w:val="0017744B"/>
    <w:rsid w:val="00180CA3"/>
    <w:rsid w:val="00181688"/>
    <w:rsid w:val="001817DF"/>
    <w:rsid w:val="001819F7"/>
    <w:rsid w:val="001835C8"/>
    <w:rsid w:val="00184129"/>
    <w:rsid w:val="00184473"/>
    <w:rsid w:val="00185950"/>
    <w:rsid w:val="00185AEE"/>
    <w:rsid w:val="00186039"/>
    <w:rsid w:val="00186058"/>
    <w:rsid w:val="00186383"/>
    <w:rsid w:val="0018774F"/>
    <w:rsid w:val="001911E5"/>
    <w:rsid w:val="001913A4"/>
    <w:rsid w:val="00194C96"/>
    <w:rsid w:val="001956F9"/>
    <w:rsid w:val="00196450"/>
    <w:rsid w:val="00197BF8"/>
    <w:rsid w:val="00197C1F"/>
    <w:rsid w:val="001A2E8A"/>
    <w:rsid w:val="001A495F"/>
    <w:rsid w:val="001A68F0"/>
    <w:rsid w:val="001A6C27"/>
    <w:rsid w:val="001B0114"/>
    <w:rsid w:val="001B0412"/>
    <w:rsid w:val="001B17F9"/>
    <w:rsid w:val="001B1E24"/>
    <w:rsid w:val="001B3897"/>
    <w:rsid w:val="001B3BD8"/>
    <w:rsid w:val="001B6A2E"/>
    <w:rsid w:val="001B6BFB"/>
    <w:rsid w:val="001B6FB8"/>
    <w:rsid w:val="001C361B"/>
    <w:rsid w:val="001C4327"/>
    <w:rsid w:val="001C54AA"/>
    <w:rsid w:val="001C6213"/>
    <w:rsid w:val="001C69B3"/>
    <w:rsid w:val="001C6DA2"/>
    <w:rsid w:val="001C707F"/>
    <w:rsid w:val="001D0928"/>
    <w:rsid w:val="001D0A7A"/>
    <w:rsid w:val="001D1023"/>
    <w:rsid w:val="001D2871"/>
    <w:rsid w:val="001D32D3"/>
    <w:rsid w:val="001D5399"/>
    <w:rsid w:val="001D6E60"/>
    <w:rsid w:val="001D7B01"/>
    <w:rsid w:val="001D7E67"/>
    <w:rsid w:val="001E06B0"/>
    <w:rsid w:val="001E1EC3"/>
    <w:rsid w:val="001E2DB2"/>
    <w:rsid w:val="001E310C"/>
    <w:rsid w:val="001E3750"/>
    <w:rsid w:val="001E3823"/>
    <w:rsid w:val="001E3ACE"/>
    <w:rsid w:val="001E4EA5"/>
    <w:rsid w:val="001E57FA"/>
    <w:rsid w:val="001E5924"/>
    <w:rsid w:val="001E5E10"/>
    <w:rsid w:val="001E6D95"/>
    <w:rsid w:val="001E6E8F"/>
    <w:rsid w:val="001F0E56"/>
    <w:rsid w:val="001F0FC0"/>
    <w:rsid w:val="001F139D"/>
    <w:rsid w:val="001F31D7"/>
    <w:rsid w:val="001F3256"/>
    <w:rsid w:val="001F354E"/>
    <w:rsid w:val="001F4B51"/>
    <w:rsid w:val="001F5122"/>
    <w:rsid w:val="001F635B"/>
    <w:rsid w:val="001F6901"/>
    <w:rsid w:val="001F722E"/>
    <w:rsid w:val="002002BB"/>
    <w:rsid w:val="00202388"/>
    <w:rsid w:val="00202EE4"/>
    <w:rsid w:val="00206672"/>
    <w:rsid w:val="00206838"/>
    <w:rsid w:val="00207545"/>
    <w:rsid w:val="002075FF"/>
    <w:rsid w:val="00207B68"/>
    <w:rsid w:val="00211B24"/>
    <w:rsid w:val="002129C5"/>
    <w:rsid w:val="0021361B"/>
    <w:rsid w:val="00216146"/>
    <w:rsid w:val="00216583"/>
    <w:rsid w:val="002169F3"/>
    <w:rsid w:val="0021771F"/>
    <w:rsid w:val="002209FD"/>
    <w:rsid w:val="0022128B"/>
    <w:rsid w:val="00224C43"/>
    <w:rsid w:val="00226DBB"/>
    <w:rsid w:val="00226F8E"/>
    <w:rsid w:val="00227A0F"/>
    <w:rsid w:val="00227B90"/>
    <w:rsid w:val="002300D5"/>
    <w:rsid w:val="00230250"/>
    <w:rsid w:val="002303E4"/>
    <w:rsid w:val="00230955"/>
    <w:rsid w:val="00230A99"/>
    <w:rsid w:val="00230F0A"/>
    <w:rsid w:val="00234B34"/>
    <w:rsid w:val="00235613"/>
    <w:rsid w:val="00235B32"/>
    <w:rsid w:val="00235B79"/>
    <w:rsid w:val="00236C37"/>
    <w:rsid w:val="00236F08"/>
    <w:rsid w:val="002377BB"/>
    <w:rsid w:val="0024267A"/>
    <w:rsid w:val="00243735"/>
    <w:rsid w:val="002438BC"/>
    <w:rsid w:val="0024426D"/>
    <w:rsid w:val="002460F4"/>
    <w:rsid w:val="00246F6F"/>
    <w:rsid w:val="00246F82"/>
    <w:rsid w:val="002510CB"/>
    <w:rsid w:val="00251628"/>
    <w:rsid w:val="00254A62"/>
    <w:rsid w:val="00256200"/>
    <w:rsid w:val="002562D7"/>
    <w:rsid w:val="002601A0"/>
    <w:rsid w:val="002606F1"/>
    <w:rsid w:val="00260A5C"/>
    <w:rsid w:val="00261ED8"/>
    <w:rsid w:val="00262B74"/>
    <w:rsid w:val="00262F0B"/>
    <w:rsid w:val="0026513C"/>
    <w:rsid w:val="002661D3"/>
    <w:rsid w:val="002671EF"/>
    <w:rsid w:val="002678CC"/>
    <w:rsid w:val="00270179"/>
    <w:rsid w:val="00270C92"/>
    <w:rsid w:val="002717B6"/>
    <w:rsid w:val="00271B44"/>
    <w:rsid w:val="00271EE1"/>
    <w:rsid w:val="00273A9D"/>
    <w:rsid w:val="002764A4"/>
    <w:rsid w:val="00280FD5"/>
    <w:rsid w:val="00281114"/>
    <w:rsid w:val="002818DA"/>
    <w:rsid w:val="002834EC"/>
    <w:rsid w:val="00285B44"/>
    <w:rsid w:val="00285FA9"/>
    <w:rsid w:val="00286325"/>
    <w:rsid w:val="0029189D"/>
    <w:rsid w:val="00292D8A"/>
    <w:rsid w:val="00293064"/>
    <w:rsid w:val="002970DA"/>
    <w:rsid w:val="0029742F"/>
    <w:rsid w:val="002A07EF"/>
    <w:rsid w:val="002A0823"/>
    <w:rsid w:val="002A2717"/>
    <w:rsid w:val="002A34DB"/>
    <w:rsid w:val="002A409C"/>
    <w:rsid w:val="002A419F"/>
    <w:rsid w:val="002A4285"/>
    <w:rsid w:val="002A4568"/>
    <w:rsid w:val="002A50D0"/>
    <w:rsid w:val="002A5582"/>
    <w:rsid w:val="002A67D8"/>
    <w:rsid w:val="002A6BEA"/>
    <w:rsid w:val="002A6FF2"/>
    <w:rsid w:val="002A7713"/>
    <w:rsid w:val="002A7924"/>
    <w:rsid w:val="002A7ED2"/>
    <w:rsid w:val="002B1879"/>
    <w:rsid w:val="002B2F8F"/>
    <w:rsid w:val="002B33C6"/>
    <w:rsid w:val="002B4259"/>
    <w:rsid w:val="002B49D6"/>
    <w:rsid w:val="002B4B65"/>
    <w:rsid w:val="002B572A"/>
    <w:rsid w:val="002C2154"/>
    <w:rsid w:val="002C279E"/>
    <w:rsid w:val="002C4048"/>
    <w:rsid w:val="002C40C4"/>
    <w:rsid w:val="002C4E61"/>
    <w:rsid w:val="002C7395"/>
    <w:rsid w:val="002C7A24"/>
    <w:rsid w:val="002D062E"/>
    <w:rsid w:val="002D09DF"/>
    <w:rsid w:val="002D15A5"/>
    <w:rsid w:val="002D238B"/>
    <w:rsid w:val="002D26EB"/>
    <w:rsid w:val="002D3D38"/>
    <w:rsid w:val="002D4B1F"/>
    <w:rsid w:val="002D7554"/>
    <w:rsid w:val="002D7D70"/>
    <w:rsid w:val="002D7D86"/>
    <w:rsid w:val="002E00AA"/>
    <w:rsid w:val="002E1D07"/>
    <w:rsid w:val="002E3123"/>
    <w:rsid w:val="002E438E"/>
    <w:rsid w:val="002E4C68"/>
    <w:rsid w:val="002E536A"/>
    <w:rsid w:val="002E5D03"/>
    <w:rsid w:val="002F08AF"/>
    <w:rsid w:val="002F0BC5"/>
    <w:rsid w:val="002F7906"/>
    <w:rsid w:val="002F7E5E"/>
    <w:rsid w:val="00301E69"/>
    <w:rsid w:val="003025C5"/>
    <w:rsid w:val="00302816"/>
    <w:rsid w:val="0030508A"/>
    <w:rsid w:val="00305717"/>
    <w:rsid w:val="003101DA"/>
    <w:rsid w:val="003112DA"/>
    <w:rsid w:val="00311A9B"/>
    <w:rsid w:val="00315955"/>
    <w:rsid w:val="0031614A"/>
    <w:rsid w:val="00316742"/>
    <w:rsid w:val="003205BF"/>
    <w:rsid w:val="00321089"/>
    <w:rsid w:val="00322BB2"/>
    <w:rsid w:val="00323857"/>
    <w:rsid w:val="00324898"/>
    <w:rsid w:val="00324F00"/>
    <w:rsid w:val="00325A24"/>
    <w:rsid w:val="0032777A"/>
    <w:rsid w:val="00327E0A"/>
    <w:rsid w:val="00327EF9"/>
    <w:rsid w:val="00330A38"/>
    <w:rsid w:val="00331F09"/>
    <w:rsid w:val="00332F40"/>
    <w:rsid w:val="003333A9"/>
    <w:rsid w:val="003338A7"/>
    <w:rsid w:val="00333C7A"/>
    <w:rsid w:val="00336608"/>
    <w:rsid w:val="00336745"/>
    <w:rsid w:val="0033705B"/>
    <w:rsid w:val="00341FC0"/>
    <w:rsid w:val="0034373A"/>
    <w:rsid w:val="00344DBD"/>
    <w:rsid w:val="00344FE9"/>
    <w:rsid w:val="00345CD4"/>
    <w:rsid w:val="00346BAA"/>
    <w:rsid w:val="00347493"/>
    <w:rsid w:val="003502F0"/>
    <w:rsid w:val="00352CF3"/>
    <w:rsid w:val="0035345D"/>
    <w:rsid w:val="00355C6B"/>
    <w:rsid w:val="003560F0"/>
    <w:rsid w:val="003562EB"/>
    <w:rsid w:val="0035688A"/>
    <w:rsid w:val="00357CC5"/>
    <w:rsid w:val="003600CB"/>
    <w:rsid w:val="0036186A"/>
    <w:rsid w:val="003636CD"/>
    <w:rsid w:val="00363B8B"/>
    <w:rsid w:val="00363D7A"/>
    <w:rsid w:val="00365EE5"/>
    <w:rsid w:val="00367513"/>
    <w:rsid w:val="00371F33"/>
    <w:rsid w:val="003722BB"/>
    <w:rsid w:val="00372C11"/>
    <w:rsid w:val="00373016"/>
    <w:rsid w:val="00373515"/>
    <w:rsid w:val="00373948"/>
    <w:rsid w:val="00374096"/>
    <w:rsid w:val="00374541"/>
    <w:rsid w:val="00374D3F"/>
    <w:rsid w:val="00376B87"/>
    <w:rsid w:val="00376C29"/>
    <w:rsid w:val="003815D3"/>
    <w:rsid w:val="003820EE"/>
    <w:rsid w:val="003831C1"/>
    <w:rsid w:val="0038444A"/>
    <w:rsid w:val="00384919"/>
    <w:rsid w:val="00384B28"/>
    <w:rsid w:val="00384CF7"/>
    <w:rsid w:val="00390B12"/>
    <w:rsid w:val="003911BF"/>
    <w:rsid w:val="003915EF"/>
    <w:rsid w:val="00391A26"/>
    <w:rsid w:val="00393D08"/>
    <w:rsid w:val="00393E93"/>
    <w:rsid w:val="00394104"/>
    <w:rsid w:val="003953D2"/>
    <w:rsid w:val="003969B5"/>
    <w:rsid w:val="00397503"/>
    <w:rsid w:val="00397DE0"/>
    <w:rsid w:val="003A099D"/>
    <w:rsid w:val="003A1516"/>
    <w:rsid w:val="003A1CD4"/>
    <w:rsid w:val="003A263C"/>
    <w:rsid w:val="003A30A5"/>
    <w:rsid w:val="003A37EB"/>
    <w:rsid w:val="003A42CD"/>
    <w:rsid w:val="003A5186"/>
    <w:rsid w:val="003A633C"/>
    <w:rsid w:val="003A76AB"/>
    <w:rsid w:val="003B15D6"/>
    <w:rsid w:val="003B23CC"/>
    <w:rsid w:val="003B3282"/>
    <w:rsid w:val="003B35F7"/>
    <w:rsid w:val="003B367B"/>
    <w:rsid w:val="003B36E9"/>
    <w:rsid w:val="003B42AD"/>
    <w:rsid w:val="003B4845"/>
    <w:rsid w:val="003B5F31"/>
    <w:rsid w:val="003B7276"/>
    <w:rsid w:val="003C10CE"/>
    <w:rsid w:val="003C2624"/>
    <w:rsid w:val="003C2E34"/>
    <w:rsid w:val="003C394F"/>
    <w:rsid w:val="003C4844"/>
    <w:rsid w:val="003C4A32"/>
    <w:rsid w:val="003C5962"/>
    <w:rsid w:val="003C5A39"/>
    <w:rsid w:val="003C7DEC"/>
    <w:rsid w:val="003D00A8"/>
    <w:rsid w:val="003D1FA7"/>
    <w:rsid w:val="003D229C"/>
    <w:rsid w:val="003D2682"/>
    <w:rsid w:val="003D3684"/>
    <w:rsid w:val="003D3B35"/>
    <w:rsid w:val="003D3BD8"/>
    <w:rsid w:val="003D5948"/>
    <w:rsid w:val="003D60F1"/>
    <w:rsid w:val="003D676B"/>
    <w:rsid w:val="003D7ACC"/>
    <w:rsid w:val="003E25AE"/>
    <w:rsid w:val="003E29EE"/>
    <w:rsid w:val="003E3020"/>
    <w:rsid w:val="003E3A77"/>
    <w:rsid w:val="003E4988"/>
    <w:rsid w:val="003E5999"/>
    <w:rsid w:val="003E5C56"/>
    <w:rsid w:val="003E6958"/>
    <w:rsid w:val="003E7A91"/>
    <w:rsid w:val="003F0F3C"/>
    <w:rsid w:val="003F1C52"/>
    <w:rsid w:val="003F1D2B"/>
    <w:rsid w:val="003F2B51"/>
    <w:rsid w:val="003F32F3"/>
    <w:rsid w:val="003F3E33"/>
    <w:rsid w:val="003F4A23"/>
    <w:rsid w:val="003F6235"/>
    <w:rsid w:val="00400028"/>
    <w:rsid w:val="004017A2"/>
    <w:rsid w:val="00402457"/>
    <w:rsid w:val="00403276"/>
    <w:rsid w:val="00403423"/>
    <w:rsid w:val="004034A3"/>
    <w:rsid w:val="0040498D"/>
    <w:rsid w:val="00404DD9"/>
    <w:rsid w:val="00407635"/>
    <w:rsid w:val="00407CB8"/>
    <w:rsid w:val="00410E6D"/>
    <w:rsid w:val="00412A2C"/>
    <w:rsid w:val="00413E1A"/>
    <w:rsid w:val="004155DA"/>
    <w:rsid w:val="00415D06"/>
    <w:rsid w:val="0042069D"/>
    <w:rsid w:val="00424E89"/>
    <w:rsid w:val="00425020"/>
    <w:rsid w:val="00425CE1"/>
    <w:rsid w:val="004272DC"/>
    <w:rsid w:val="00430518"/>
    <w:rsid w:val="0043269A"/>
    <w:rsid w:val="00433684"/>
    <w:rsid w:val="00434743"/>
    <w:rsid w:val="0043566A"/>
    <w:rsid w:val="00442A0F"/>
    <w:rsid w:val="00442BFA"/>
    <w:rsid w:val="00443428"/>
    <w:rsid w:val="004441DF"/>
    <w:rsid w:val="00444377"/>
    <w:rsid w:val="0044459B"/>
    <w:rsid w:val="004446DC"/>
    <w:rsid w:val="004455EF"/>
    <w:rsid w:val="00446025"/>
    <w:rsid w:val="0044726A"/>
    <w:rsid w:val="00447F91"/>
    <w:rsid w:val="00450B69"/>
    <w:rsid w:val="00451033"/>
    <w:rsid w:val="00451FCE"/>
    <w:rsid w:val="00457FE7"/>
    <w:rsid w:val="00460F41"/>
    <w:rsid w:val="00461552"/>
    <w:rsid w:val="00461F87"/>
    <w:rsid w:val="00462579"/>
    <w:rsid w:val="00463AC4"/>
    <w:rsid w:val="00463D0D"/>
    <w:rsid w:val="00465FEB"/>
    <w:rsid w:val="00472879"/>
    <w:rsid w:val="004739E2"/>
    <w:rsid w:val="00475117"/>
    <w:rsid w:val="00475AF2"/>
    <w:rsid w:val="00480F42"/>
    <w:rsid w:val="00481B6C"/>
    <w:rsid w:val="00483005"/>
    <w:rsid w:val="004844A2"/>
    <w:rsid w:val="00485861"/>
    <w:rsid w:val="00485978"/>
    <w:rsid w:val="004900B4"/>
    <w:rsid w:val="004901AB"/>
    <w:rsid w:val="00490AC3"/>
    <w:rsid w:val="00490C11"/>
    <w:rsid w:val="00491DFA"/>
    <w:rsid w:val="0049292D"/>
    <w:rsid w:val="00492D1A"/>
    <w:rsid w:val="00493DE0"/>
    <w:rsid w:val="00494273"/>
    <w:rsid w:val="004943D9"/>
    <w:rsid w:val="00496833"/>
    <w:rsid w:val="00496FFB"/>
    <w:rsid w:val="004A1449"/>
    <w:rsid w:val="004A23F1"/>
    <w:rsid w:val="004A2C4F"/>
    <w:rsid w:val="004A3566"/>
    <w:rsid w:val="004A4C12"/>
    <w:rsid w:val="004A5092"/>
    <w:rsid w:val="004A60E1"/>
    <w:rsid w:val="004A67AB"/>
    <w:rsid w:val="004A6BB7"/>
    <w:rsid w:val="004B00D8"/>
    <w:rsid w:val="004B2A58"/>
    <w:rsid w:val="004B2AC3"/>
    <w:rsid w:val="004B31B5"/>
    <w:rsid w:val="004B3609"/>
    <w:rsid w:val="004B3D77"/>
    <w:rsid w:val="004B3DC5"/>
    <w:rsid w:val="004B40BA"/>
    <w:rsid w:val="004B6CAD"/>
    <w:rsid w:val="004B6D30"/>
    <w:rsid w:val="004B70A3"/>
    <w:rsid w:val="004B77EF"/>
    <w:rsid w:val="004C2451"/>
    <w:rsid w:val="004C3846"/>
    <w:rsid w:val="004C4034"/>
    <w:rsid w:val="004C51CF"/>
    <w:rsid w:val="004C560F"/>
    <w:rsid w:val="004C634E"/>
    <w:rsid w:val="004C74D4"/>
    <w:rsid w:val="004C7D83"/>
    <w:rsid w:val="004D0E9D"/>
    <w:rsid w:val="004D3B24"/>
    <w:rsid w:val="004D5130"/>
    <w:rsid w:val="004D5B20"/>
    <w:rsid w:val="004D6484"/>
    <w:rsid w:val="004D6BA0"/>
    <w:rsid w:val="004D7D9F"/>
    <w:rsid w:val="004E49E8"/>
    <w:rsid w:val="004E4DD9"/>
    <w:rsid w:val="004E5188"/>
    <w:rsid w:val="004E5521"/>
    <w:rsid w:val="004E5E37"/>
    <w:rsid w:val="004E7BDB"/>
    <w:rsid w:val="004F0B1E"/>
    <w:rsid w:val="004F20C4"/>
    <w:rsid w:val="004F30DB"/>
    <w:rsid w:val="004F439F"/>
    <w:rsid w:val="004F55E0"/>
    <w:rsid w:val="004F6718"/>
    <w:rsid w:val="004F7892"/>
    <w:rsid w:val="00500F41"/>
    <w:rsid w:val="00502990"/>
    <w:rsid w:val="00504ECE"/>
    <w:rsid w:val="00505A34"/>
    <w:rsid w:val="00506A80"/>
    <w:rsid w:val="00507776"/>
    <w:rsid w:val="005133E1"/>
    <w:rsid w:val="005136ED"/>
    <w:rsid w:val="00513F13"/>
    <w:rsid w:val="00515149"/>
    <w:rsid w:val="005167F2"/>
    <w:rsid w:val="00516BF8"/>
    <w:rsid w:val="0051707A"/>
    <w:rsid w:val="00517F85"/>
    <w:rsid w:val="00521568"/>
    <w:rsid w:val="00522E6D"/>
    <w:rsid w:val="00525FFD"/>
    <w:rsid w:val="00526012"/>
    <w:rsid w:val="00526277"/>
    <w:rsid w:val="00527239"/>
    <w:rsid w:val="0052774F"/>
    <w:rsid w:val="00527BCA"/>
    <w:rsid w:val="00527D74"/>
    <w:rsid w:val="0053065C"/>
    <w:rsid w:val="0053093A"/>
    <w:rsid w:val="00532D73"/>
    <w:rsid w:val="00533E6D"/>
    <w:rsid w:val="0053427D"/>
    <w:rsid w:val="005347B8"/>
    <w:rsid w:val="00541104"/>
    <w:rsid w:val="0054194A"/>
    <w:rsid w:val="00541FEF"/>
    <w:rsid w:val="00543669"/>
    <w:rsid w:val="005449FB"/>
    <w:rsid w:val="00551CD2"/>
    <w:rsid w:val="00552F36"/>
    <w:rsid w:val="00554684"/>
    <w:rsid w:val="00555821"/>
    <w:rsid w:val="00555C6A"/>
    <w:rsid w:val="0055699E"/>
    <w:rsid w:val="005571CF"/>
    <w:rsid w:val="00557350"/>
    <w:rsid w:val="005573CB"/>
    <w:rsid w:val="00557C64"/>
    <w:rsid w:val="00560F40"/>
    <w:rsid w:val="00563046"/>
    <w:rsid w:val="005639B2"/>
    <w:rsid w:val="00565174"/>
    <w:rsid w:val="005658C7"/>
    <w:rsid w:val="00565CF6"/>
    <w:rsid w:val="0056613E"/>
    <w:rsid w:val="005670F1"/>
    <w:rsid w:val="00567152"/>
    <w:rsid w:val="005673E8"/>
    <w:rsid w:val="005675FA"/>
    <w:rsid w:val="005703B5"/>
    <w:rsid w:val="005703C4"/>
    <w:rsid w:val="005705B3"/>
    <w:rsid w:val="00571E52"/>
    <w:rsid w:val="00573325"/>
    <w:rsid w:val="00574383"/>
    <w:rsid w:val="00575482"/>
    <w:rsid w:val="00575ECF"/>
    <w:rsid w:val="00576F32"/>
    <w:rsid w:val="00577935"/>
    <w:rsid w:val="00580081"/>
    <w:rsid w:val="00580766"/>
    <w:rsid w:val="00582605"/>
    <w:rsid w:val="00582689"/>
    <w:rsid w:val="00582898"/>
    <w:rsid w:val="00582D93"/>
    <w:rsid w:val="0058447F"/>
    <w:rsid w:val="005847A0"/>
    <w:rsid w:val="00584E4C"/>
    <w:rsid w:val="00590572"/>
    <w:rsid w:val="00590971"/>
    <w:rsid w:val="00594283"/>
    <w:rsid w:val="005954BD"/>
    <w:rsid w:val="00595A91"/>
    <w:rsid w:val="00596055"/>
    <w:rsid w:val="00596DE4"/>
    <w:rsid w:val="0059737A"/>
    <w:rsid w:val="00597516"/>
    <w:rsid w:val="00597FA7"/>
    <w:rsid w:val="005A0142"/>
    <w:rsid w:val="005A05C3"/>
    <w:rsid w:val="005A0CC2"/>
    <w:rsid w:val="005A1260"/>
    <w:rsid w:val="005A6D5A"/>
    <w:rsid w:val="005A6EE2"/>
    <w:rsid w:val="005A77EA"/>
    <w:rsid w:val="005B07AA"/>
    <w:rsid w:val="005B1ACD"/>
    <w:rsid w:val="005B3370"/>
    <w:rsid w:val="005B364B"/>
    <w:rsid w:val="005B6412"/>
    <w:rsid w:val="005B64C6"/>
    <w:rsid w:val="005B68F4"/>
    <w:rsid w:val="005B731C"/>
    <w:rsid w:val="005B7767"/>
    <w:rsid w:val="005B7EA1"/>
    <w:rsid w:val="005C1B9D"/>
    <w:rsid w:val="005C2681"/>
    <w:rsid w:val="005C2EFF"/>
    <w:rsid w:val="005C6598"/>
    <w:rsid w:val="005C729F"/>
    <w:rsid w:val="005C74D4"/>
    <w:rsid w:val="005D0007"/>
    <w:rsid w:val="005D0E19"/>
    <w:rsid w:val="005D115B"/>
    <w:rsid w:val="005D3A19"/>
    <w:rsid w:val="005D4D01"/>
    <w:rsid w:val="005D7F0D"/>
    <w:rsid w:val="005E0709"/>
    <w:rsid w:val="005E246C"/>
    <w:rsid w:val="005E293B"/>
    <w:rsid w:val="005E3985"/>
    <w:rsid w:val="005E41E1"/>
    <w:rsid w:val="005F0B18"/>
    <w:rsid w:val="005F1413"/>
    <w:rsid w:val="005F360A"/>
    <w:rsid w:val="005F3EBD"/>
    <w:rsid w:val="005F5EA1"/>
    <w:rsid w:val="005F7D0E"/>
    <w:rsid w:val="00600237"/>
    <w:rsid w:val="0060194D"/>
    <w:rsid w:val="00602685"/>
    <w:rsid w:val="00602B71"/>
    <w:rsid w:val="0060507B"/>
    <w:rsid w:val="00610678"/>
    <w:rsid w:val="00610E29"/>
    <w:rsid w:val="00612946"/>
    <w:rsid w:val="00614FA5"/>
    <w:rsid w:val="006152C7"/>
    <w:rsid w:val="00615C7D"/>
    <w:rsid w:val="006167E2"/>
    <w:rsid w:val="0061776C"/>
    <w:rsid w:val="00617B23"/>
    <w:rsid w:val="00620BE7"/>
    <w:rsid w:val="00621BE5"/>
    <w:rsid w:val="006244F6"/>
    <w:rsid w:val="006258BB"/>
    <w:rsid w:val="0062601A"/>
    <w:rsid w:val="006264DA"/>
    <w:rsid w:val="00630DF8"/>
    <w:rsid w:val="00632927"/>
    <w:rsid w:val="00632B54"/>
    <w:rsid w:val="006335F8"/>
    <w:rsid w:val="0063790C"/>
    <w:rsid w:val="00637DB7"/>
    <w:rsid w:val="00640E07"/>
    <w:rsid w:val="0064112D"/>
    <w:rsid w:val="00641483"/>
    <w:rsid w:val="0064236B"/>
    <w:rsid w:val="00643766"/>
    <w:rsid w:val="006441F4"/>
    <w:rsid w:val="00644225"/>
    <w:rsid w:val="00644CEE"/>
    <w:rsid w:val="00650A68"/>
    <w:rsid w:val="00651EF1"/>
    <w:rsid w:val="00652645"/>
    <w:rsid w:val="00656016"/>
    <w:rsid w:val="00656CE6"/>
    <w:rsid w:val="00656D7C"/>
    <w:rsid w:val="00657A05"/>
    <w:rsid w:val="0066069F"/>
    <w:rsid w:val="0066254B"/>
    <w:rsid w:val="006654C8"/>
    <w:rsid w:val="006654EC"/>
    <w:rsid w:val="00665556"/>
    <w:rsid w:val="0066586E"/>
    <w:rsid w:val="00667777"/>
    <w:rsid w:val="00667913"/>
    <w:rsid w:val="0067410D"/>
    <w:rsid w:val="0067462C"/>
    <w:rsid w:val="00674F10"/>
    <w:rsid w:val="0067529D"/>
    <w:rsid w:val="00676872"/>
    <w:rsid w:val="006777AC"/>
    <w:rsid w:val="006778C5"/>
    <w:rsid w:val="006802AA"/>
    <w:rsid w:val="0068093F"/>
    <w:rsid w:val="00680DCD"/>
    <w:rsid w:val="00681587"/>
    <w:rsid w:val="00682036"/>
    <w:rsid w:val="00682A6A"/>
    <w:rsid w:val="00686F55"/>
    <w:rsid w:val="00686FFA"/>
    <w:rsid w:val="006872F8"/>
    <w:rsid w:val="00690284"/>
    <w:rsid w:val="0069063B"/>
    <w:rsid w:val="006916F1"/>
    <w:rsid w:val="00692CF7"/>
    <w:rsid w:val="00694549"/>
    <w:rsid w:val="00694E26"/>
    <w:rsid w:val="00695960"/>
    <w:rsid w:val="00695EA0"/>
    <w:rsid w:val="006967A7"/>
    <w:rsid w:val="00696EA5"/>
    <w:rsid w:val="00697241"/>
    <w:rsid w:val="00697848"/>
    <w:rsid w:val="006A04DB"/>
    <w:rsid w:val="006A1142"/>
    <w:rsid w:val="006A2009"/>
    <w:rsid w:val="006A4752"/>
    <w:rsid w:val="006A4B4F"/>
    <w:rsid w:val="006A4F4E"/>
    <w:rsid w:val="006A52A3"/>
    <w:rsid w:val="006A6777"/>
    <w:rsid w:val="006B0483"/>
    <w:rsid w:val="006B169D"/>
    <w:rsid w:val="006B21F2"/>
    <w:rsid w:val="006B33ED"/>
    <w:rsid w:val="006B3AA4"/>
    <w:rsid w:val="006B5659"/>
    <w:rsid w:val="006B72BF"/>
    <w:rsid w:val="006B78E6"/>
    <w:rsid w:val="006C02C3"/>
    <w:rsid w:val="006C0348"/>
    <w:rsid w:val="006C06FA"/>
    <w:rsid w:val="006C1B2E"/>
    <w:rsid w:val="006C2342"/>
    <w:rsid w:val="006C4478"/>
    <w:rsid w:val="006C5279"/>
    <w:rsid w:val="006C57A1"/>
    <w:rsid w:val="006C5EA5"/>
    <w:rsid w:val="006C5FF2"/>
    <w:rsid w:val="006C6569"/>
    <w:rsid w:val="006C7701"/>
    <w:rsid w:val="006D0223"/>
    <w:rsid w:val="006D1255"/>
    <w:rsid w:val="006D1CBA"/>
    <w:rsid w:val="006D21E1"/>
    <w:rsid w:val="006D3640"/>
    <w:rsid w:val="006D598C"/>
    <w:rsid w:val="006D6DA5"/>
    <w:rsid w:val="006D703F"/>
    <w:rsid w:val="006E4171"/>
    <w:rsid w:val="006E4CA9"/>
    <w:rsid w:val="006E4D65"/>
    <w:rsid w:val="006E4EFA"/>
    <w:rsid w:val="006E53FC"/>
    <w:rsid w:val="006E5BDF"/>
    <w:rsid w:val="006F04D4"/>
    <w:rsid w:val="006F2112"/>
    <w:rsid w:val="006F3A87"/>
    <w:rsid w:val="006F400A"/>
    <w:rsid w:val="006F5A14"/>
    <w:rsid w:val="006F5C0E"/>
    <w:rsid w:val="006F67F4"/>
    <w:rsid w:val="006F7217"/>
    <w:rsid w:val="00700859"/>
    <w:rsid w:val="0070264B"/>
    <w:rsid w:val="00702F29"/>
    <w:rsid w:val="007031B8"/>
    <w:rsid w:val="00703A71"/>
    <w:rsid w:val="007049BE"/>
    <w:rsid w:val="00705F07"/>
    <w:rsid w:val="00706EBF"/>
    <w:rsid w:val="00706ED1"/>
    <w:rsid w:val="00712DF1"/>
    <w:rsid w:val="00713213"/>
    <w:rsid w:val="0071466D"/>
    <w:rsid w:val="0071485A"/>
    <w:rsid w:val="0071523C"/>
    <w:rsid w:val="0071552F"/>
    <w:rsid w:val="00716773"/>
    <w:rsid w:val="007172D8"/>
    <w:rsid w:val="007203E5"/>
    <w:rsid w:val="00720C0A"/>
    <w:rsid w:val="00720E3E"/>
    <w:rsid w:val="00724148"/>
    <w:rsid w:val="00724603"/>
    <w:rsid w:val="00725046"/>
    <w:rsid w:val="0072645D"/>
    <w:rsid w:val="0073020D"/>
    <w:rsid w:val="00730EC7"/>
    <w:rsid w:val="00731870"/>
    <w:rsid w:val="00731A3A"/>
    <w:rsid w:val="00731B53"/>
    <w:rsid w:val="00734209"/>
    <w:rsid w:val="00740023"/>
    <w:rsid w:val="007414AD"/>
    <w:rsid w:val="00743585"/>
    <w:rsid w:val="00744C8F"/>
    <w:rsid w:val="007465B0"/>
    <w:rsid w:val="007526BE"/>
    <w:rsid w:val="00752D80"/>
    <w:rsid w:val="00753331"/>
    <w:rsid w:val="007560BA"/>
    <w:rsid w:val="00756D29"/>
    <w:rsid w:val="007577F4"/>
    <w:rsid w:val="00761E1B"/>
    <w:rsid w:val="00762790"/>
    <w:rsid w:val="00765B87"/>
    <w:rsid w:val="00765FA8"/>
    <w:rsid w:val="007666CE"/>
    <w:rsid w:val="007677AB"/>
    <w:rsid w:val="00767A1E"/>
    <w:rsid w:val="00772EEB"/>
    <w:rsid w:val="0077476F"/>
    <w:rsid w:val="00775DAA"/>
    <w:rsid w:val="007810D3"/>
    <w:rsid w:val="007832C0"/>
    <w:rsid w:val="00784D25"/>
    <w:rsid w:val="00785C41"/>
    <w:rsid w:val="0078608C"/>
    <w:rsid w:val="007864EF"/>
    <w:rsid w:val="00786809"/>
    <w:rsid w:val="00786BA7"/>
    <w:rsid w:val="00787364"/>
    <w:rsid w:val="00790DE0"/>
    <w:rsid w:val="00791731"/>
    <w:rsid w:val="0079221A"/>
    <w:rsid w:val="00792D04"/>
    <w:rsid w:val="0079314B"/>
    <w:rsid w:val="00796673"/>
    <w:rsid w:val="00796DD1"/>
    <w:rsid w:val="00797309"/>
    <w:rsid w:val="007A06E7"/>
    <w:rsid w:val="007A11AB"/>
    <w:rsid w:val="007A1F00"/>
    <w:rsid w:val="007A217F"/>
    <w:rsid w:val="007A23AA"/>
    <w:rsid w:val="007A3278"/>
    <w:rsid w:val="007A35E6"/>
    <w:rsid w:val="007A4755"/>
    <w:rsid w:val="007A682F"/>
    <w:rsid w:val="007A6C4B"/>
    <w:rsid w:val="007A725A"/>
    <w:rsid w:val="007A78B6"/>
    <w:rsid w:val="007A7914"/>
    <w:rsid w:val="007A7FD5"/>
    <w:rsid w:val="007B1878"/>
    <w:rsid w:val="007B48B5"/>
    <w:rsid w:val="007B51E3"/>
    <w:rsid w:val="007B5C75"/>
    <w:rsid w:val="007B6219"/>
    <w:rsid w:val="007B6A69"/>
    <w:rsid w:val="007C01A9"/>
    <w:rsid w:val="007C193E"/>
    <w:rsid w:val="007C2E1B"/>
    <w:rsid w:val="007C3247"/>
    <w:rsid w:val="007C4C0E"/>
    <w:rsid w:val="007C4D2E"/>
    <w:rsid w:val="007C6549"/>
    <w:rsid w:val="007C6BEA"/>
    <w:rsid w:val="007C75BA"/>
    <w:rsid w:val="007D292A"/>
    <w:rsid w:val="007D37E6"/>
    <w:rsid w:val="007D51D5"/>
    <w:rsid w:val="007E39DC"/>
    <w:rsid w:val="007E48FF"/>
    <w:rsid w:val="007E4AB4"/>
    <w:rsid w:val="007E560D"/>
    <w:rsid w:val="007E5F34"/>
    <w:rsid w:val="007E6291"/>
    <w:rsid w:val="007E6822"/>
    <w:rsid w:val="007E6C5D"/>
    <w:rsid w:val="007E6E8E"/>
    <w:rsid w:val="007E7A03"/>
    <w:rsid w:val="007E7A77"/>
    <w:rsid w:val="007F0B75"/>
    <w:rsid w:val="007F0C46"/>
    <w:rsid w:val="007F1D88"/>
    <w:rsid w:val="007F2316"/>
    <w:rsid w:val="007F2536"/>
    <w:rsid w:val="007F2941"/>
    <w:rsid w:val="007F45FE"/>
    <w:rsid w:val="007F5399"/>
    <w:rsid w:val="007F5DF0"/>
    <w:rsid w:val="007F5F3B"/>
    <w:rsid w:val="007F634C"/>
    <w:rsid w:val="007F7107"/>
    <w:rsid w:val="007F7AC3"/>
    <w:rsid w:val="007F7FF1"/>
    <w:rsid w:val="008016B2"/>
    <w:rsid w:val="008029AD"/>
    <w:rsid w:val="00803F9E"/>
    <w:rsid w:val="00805305"/>
    <w:rsid w:val="008079D0"/>
    <w:rsid w:val="0081423E"/>
    <w:rsid w:val="0081501A"/>
    <w:rsid w:val="0081545E"/>
    <w:rsid w:val="00817394"/>
    <w:rsid w:val="0081778A"/>
    <w:rsid w:val="008225B8"/>
    <w:rsid w:val="0082448E"/>
    <w:rsid w:val="008250EE"/>
    <w:rsid w:val="00831BF7"/>
    <w:rsid w:val="00833363"/>
    <w:rsid w:val="008333EA"/>
    <w:rsid w:val="0083397D"/>
    <w:rsid w:val="00834DD1"/>
    <w:rsid w:val="008431B7"/>
    <w:rsid w:val="00843DD1"/>
    <w:rsid w:val="00843F30"/>
    <w:rsid w:val="008443EF"/>
    <w:rsid w:val="00846DFC"/>
    <w:rsid w:val="00847D35"/>
    <w:rsid w:val="00851CFA"/>
    <w:rsid w:val="00851F55"/>
    <w:rsid w:val="008522C4"/>
    <w:rsid w:val="008534D5"/>
    <w:rsid w:val="00855AD9"/>
    <w:rsid w:val="0086106B"/>
    <w:rsid w:val="00861E8C"/>
    <w:rsid w:val="0086329A"/>
    <w:rsid w:val="008640C6"/>
    <w:rsid w:val="008653BC"/>
    <w:rsid w:val="008666C5"/>
    <w:rsid w:val="00866ACA"/>
    <w:rsid w:val="0087092D"/>
    <w:rsid w:val="00871329"/>
    <w:rsid w:val="00871F8B"/>
    <w:rsid w:val="008723E0"/>
    <w:rsid w:val="00872BD0"/>
    <w:rsid w:val="0087335D"/>
    <w:rsid w:val="00873CEE"/>
    <w:rsid w:val="00875EFA"/>
    <w:rsid w:val="00877B5B"/>
    <w:rsid w:val="00877FE5"/>
    <w:rsid w:val="00881BB6"/>
    <w:rsid w:val="008829E1"/>
    <w:rsid w:val="00882F36"/>
    <w:rsid w:val="008835F9"/>
    <w:rsid w:val="008855C2"/>
    <w:rsid w:val="00885D58"/>
    <w:rsid w:val="008907EF"/>
    <w:rsid w:val="008910DC"/>
    <w:rsid w:val="00891824"/>
    <w:rsid w:val="00891961"/>
    <w:rsid w:val="00891E7A"/>
    <w:rsid w:val="00892F75"/>
    <w:rsid w:val="00893771"/>
    <w:rsid w:val="0089480A"/>
    <w:rsid w:val="00894B9A"/>
    <w:rsid w:val="00894F74"/>
    <w:rsid w:val="00895218"/>
    <w:rsid w:val="00896E71"/>
    <w:rsid w:val="008A0021"/>
    <w:rsid w:val="008A038C"/>
    <w:rsid w:val="008A0765"/>
    <w:rsid w:val="008A11BA"/>
    <w:rsid w:val="008A27CA"/>
    <w:rsid w:val="008A3963"/>
    <w:rsid w:val="008A40C0"/>
    <w:rsid w:val="008A5888"/>
    <w:rsid w:val="008A5B9F"/>
    <w:rsid w:val="008B0816"/>
    <w:rsid w:val="008B35EF"/>
    <w:rsid w:val="008B5712"/>
    <w:rsid w:val="008B5EAB"/>
    <w:rsid w:val="008C0452"/>
    <w:rsid w:val="008C0EF7"/>
    <w:rsid w:val="008C1EED"/>
    <w:rsid w:val="008C37A7"/>
    <w:rsid w:val="008C70E3"/>
    <w:rsid w:val="008C71A1"/>
    <w:rsid w:val="008C7D30"/>
    <w:rsid w:val="008D404E"/>
    <w:rsid w:val="008D4256"/>
    <w:rsid w:val="008D63AC"/>
    <w:rsid w:val="008D674C"/>
    <w:rsid w:val="008D6C22"/>
    <w:rsid w:val="008D6CDA"/>
    <w:rsid w:val="008E19A9"/>
    <w:rsid w:val="008E244B"/>
    <w:rsid w:val="008E3638"/>
    <w:rsid w:val="008E47A0"/>
    <w:rsid w:val="008F0ECC"/>
    <w:rsid w:val="008F1150"/>
    <w:rsid w:val="008F1B29"/>
    <w:rsid w:val="008F3191"/>
    <w:rsid w:val="008F3C9F"/>
    <w:rsid w:val="008F3FB7"/>
    <w:rsid w:val="008F3FE5"/>
    <w:rsid w:val="008F59EB"/>
    <w:rsid w:val="008F5B72"/>
    <w:rsid w:val="008F5ED3"/>
    <w:rsid w:val="008F5FF0"/>
    <w:rsid w:val="008F6263"/>
    <w:rsid w:val="008F6DFD"/>
    <w:rsid w:val="008F758F"/>
    <w:rsid w:val="009009C3"/>
    <w:rsid w:val="00900E9E"/>
    <w:rsid w:val="009030D2"/>
    <w:rsid w:val="009031C6"/>
    <w:rsid w:val="00904DCC"/>
    <w:rsid w:val="00906946"/>
    <w:rsid w:val="00906D29"/>
    <w:rsid w:val="00906FF1"/>
    <w:rsid w:val="00912701"/>
    <w:rsid w:val="00913FEC"/>
    <w:rsid w:val="00914FEF"/>
    <w:rsid w:val="0091586E"/>
    <w:rsid w:val="00915879"/>
    <w:rsid w:val="00916A52"/>
    <w:rsid w:val="00917D57"/>
    <w:rsid w:val="009221AB"/>
    <w:rsid w:val="00922541"/>
    <w:rsid w:val="009236F2"/>
    <w:rsid w:val="00923BA7"/>
    <w:rsid w:val="00925DC3"/>
    <w:rsid w:val="00926B66"/>
    <w:rsid w:val="00927574"/>
    <w:rsid w:val="00927A8D"/>
    <w:rsid w:val="00930EF9"/>
    <w:rsid w:val="0093169B"/>
    <w:rsid w:val="009341BD"/>
    <w:rsid w:val="00934AC0"/>
    <w:rsid w:val="00935A39"/>
    <w:rsid w:val="00936F0D"/>
    <w:rsid w:val="00937D56"/>
    <w:rsid w:val="00937D74"/>
    <w:rsid w:val="00941FEE"/>
    <w:rsid w:val="00943548"/>
    <w:rsid w:val="00943DAF"/>
    <w:rsid w:val="00944313"/>
    <w:rsid w:val="0094511D"/>
    <w:rsid w:val="0094644E"/>
    <w:rsid w:val="00946533"/>
    <w:rsid w:val="00947BBE"/>
    <w:rsid w:val="00950778"/>
    <w:rsid w:val="00952054"/>
    <w:rsid w:val="009538D9"/>
    <w:rsid w:val="00955585"/>
    <w:rsid w:val="00960004"/>
    <w:rsid w:val="00960655"/>
    <w:rsid w:val="00960D9B"/>
    <w:rsid w:val="00961680"/>
    <w:rsid w:val="00961897"/>
    <w:rsid w:val="009629B5"/>
    <w:rsid w:val="00963B90"/>
    <w:rsid w:val="00964A9D"/>
    <w:rsid w:val="009652DE"/>
    <w:rsid w:val="00971030"/>
    <w:rsid w:val="009710D3"/>
    <w:rsid w:val="00971EBD"/>
    <w:rsid w:val="00971EDF"/>
    <w:rsid w:val="0097269A"/>
    <w:rsid w:val="00972F72"/>
    <w:rsid w:val="0097352A"/>
    <w:rsid w:val="00973E14"/>
    <w:rsid w:val="00974399"/>
    <w:rsid w:val="0097557B"/>
    <w:rsid w:val="009761DD"/>
    <w:rsid w:val="00976279"/>
    <w:rsid w:val="00976EA2"/>
    <w:rsid w:val="00977195"/>
    <w:rsid w:val="00982ACF"/>
    <w:rsid w:val="00983D43"/>
    <w:rsid w:val="00983D99"/>
    <w:rsid w:val="00984C7D"/>
    <w:rsid w:val="00984E31"/>
    <w:rsid w:val="0098518C"/>
    <w:rsid w:val="00986DAC"/>
    <w:rsid w:val="0098781E"/>
    <w:rsid w:val="00987FEB"/>
    <w:rsid w:val="00991253"/>
    <w:rsid w:val="00993732"/>
    <w:rsid w:val="00993DCB"/>
    <w:rsid w:val="00994FD3"/>
    <w:rsid w:val="0099512C"/>
    <w:rsid w:val="009973CC"/>
    <w:rsid w:val="009A1EA0"/>
    <w:rsid w:val="009A25D6"/>
    <w:rsid w:val="009A4123"/>
    <w:rsid w:val="009A4AF4"/>
    <w:rsid w:val="009A5103"/>
    <w:rsid w:val="009B061E"/>
    <w:rsid w:val="009B37A8"/>
    <w:rsid w:val="009B4218"/>
    <w:rsid w:val="009B499A"/>
    <w:rsid w:val="009B6CB7"/>
    <w:rsid w:val="009C1231"/>
    <w:rsid w:val="009C2C70"/>
    <w:rsid w:val="009C2E3E"/>
    <w:rsid w:val="009C4E82"/>
    <w:rsid w:val="009C663B"/>
    <w:rsid w:val="009C742D"/>
    <w:rsid w:val="009D516E"/>
    <w:rsid w:val="009D5525"/>
    <w:rsid w:val="009D5F01"/>
    <w:rsid w:val="009D6365"/>
    <w:rsid w:val="009D74BF"/>
    <w:rsid w:val="009D7F32"/>
    <w:rsid w:val="009E12B1"/>
    <w:rsid w:val="009E1539"/>
    <w:rsid w:val="009E2735"/>
    <w:rsid w:val="009E33C1"/>
    <w:rsid w:val="009E6068"/>
    <w:rsid w:val="009E64C3"/>
    <w:rsid w:val="009E7963"/>
    <w:rsid w:val="009F2EB7"/>
    <w:rsid w:val="009F40CA"/>
    <w:rsid w:val="009F5077"/>
    <w:rsid w:val="00A0065A"/>
    <w:rsid w:val="00A01734"/>
    <w:rsid w:val="00A01B3B"/>
    <w:rsid w:val="00A02F56"/>
    <w:rsid w:val="00A049A5"/>
    <w:rsid w:val="00A1032B"/>
    <w:rsid w:val="00A133F4"/>
    <w:rsid w:val="00A136D2"/>
    <w:rsid w:val="00A1443C"/>
    <w:rsid w:val="00A14729"/>
    <w:rsid w:val="00A14BD8"/>
    <w:rsid w:val="00A15946"/>
    <w:rsid w:val="00A15F93"/>
    <w:rsid w:val="00A17CC2"/>
    <w:rsid w:val="00A225D3"/>
    <w:rsid w:val="00A22F48"/>
    <w:rsid w:val="00A23956"/>
    <w:rsid w:val="00A2624D"/>
    <w:rsid w:val="00A26435"/>
    <w:rsid w:val="00A26E2C"/>
    <w:rsid w:val="00A27F74"/>
    <w:rsid w:val="00A307A8"/>
    <w:rsid w:val="00A324A8"/>
    <w:rsid w:val="00A33CB0"/>
    <w:rsid w:val="00A3419A"/>
    <w:rsid w:val="00A36A98"/>
    <w:rsid w:val="00A36CEE"/>
    <w:rsid w:val="00A36E22"/>
    <w:rsid w:val="00A370F8"/>
    <w:rsid w:val="00A40134"/>
    <w:rsid w:val="00A401D0"/>
    <w:rsid w:val="00A422C5"/>
    <w:rsid w:val="00A4357E"/>
    <w:rsid w:val="00A45265"/>
    <w:rsid w:val="00A45343"/>
    <w:rsid w:val="00A456E5"/>
    <w:rsid w:val="00A46AA3"/>
    <w:rsid w:val="00A4733C"/>
    <w:rsid w:val="00A50348"/>
    <w:rsid w:val="00A5060A"/>
    <w:rsid w:val="00A509BF"/>
    <w:rsid w:val="00A51664"/>
    <w:rsid w:val="00A51DEE"/>
    <w:rsid w:val="00A56B28"/>
    <w:rsid w:val="00A573B7"/>
    <w:rsid w:val="00A57411"/>
    <w:rsid w:val="00A60111"/>
    <w:rsid w:val="00A60813"/>
    <w:rsid w:val="00A60A64"/>
    <w:rsid w:val="00A614F7"/>
    <w:rsid w:val="00A63CA5"/>
    <w:rsid w:val="00A65F36"/>
    <w:rsid w:val="00A6607D"/>
    <w:rsid w:val="00A675BC"/>
    <w:rsid w:val="00A70B10"/>
    <w:rsid w:val="00A72221"/>
    <w:rsid w:val="00A72BAC"/>
    <w:rsid w:val="00A73A70"/>
    <w:rsid w:val="00A7440D"/>
    <w:rsid w:val="00A74AF6"/>
    <w:rsid w:val="00A76298"/>
    <w:rsid w:val="00A77620"/>
    <w:rsid w:val="00A77E17"/>
    <w:rsid w:val="00A82775"/>
    <w:rsid w:val="00A82851"/>
    <w:rsid w:val="00A82AF8"/>
    <w:rsid w:val="00A838B7"/>
    <w:rsid w:val="00A83C9A"/>
    <w:rsid w:val="00A84C7F"/>
    <w:rsid w:val="00A84F2B"/>
    <w:rsid w:val="00A853F2"/>
    <w:rsid w:val="00A85C3F"/>
    <w:rsid w:val="00A87086"/>
    <w:rsid w:val="00A87BB6"/>
    <w:rsid w:val="00A93433"/>
    <w:rsid w:val="00A934A0"/>
    <w:rsid w:val="00A93D8C"/>
    <w:rsid w:val="00A9468C"/>
    <w:rsid w:val="00A95A18"/>
    <w:rsid w:val="00A95E35"/>
    <w:rsid w:val="00A96059"/>
    <w:rsid w:val="00A96DFA"/>
    <w:rsid w:val="00AA0AA0"/>
    <w:rsid w:val="00AA0E86"/>
    <w:rsid w:val="00AA124F"/>
    <w:rsid w:val="00AA20C0"/>
    <w:rsid w:val="00AA373C"/>
    <w:rsid w:val="00AA4D83"/>
    <w:rsid w:val="00AA4D91"/>
    <w:rsid w:val="00AA4ECA"/>
    <w:rsid w:val="00AA6F3D"/>
    <w:rsid w:val="00AA7BB1"/>
    <w:rsid w:val="00AB23B4"/>
    <w:rsid w:val="00AB2D20"/>
    <w:rsid w:val="00AB3D3E"/>
    <w:rsid w:val="00AB42B3"/>
    <w:rsid w:val="00AB4FA5"/>
    <w:rsid w:val="00AB5889"/>
    <w:rsid w:val="00AB6618"/>
    <w:rsid w:val="00AB7561"/>
    <w:rsid w:val="00AB77A3"/>
    <w:rsid w:val="00AB787F"/>
    <w:rsid w:val="00AB7A81"/>
    <w:rsid w:val="00AB7C8C"/>
    <w:rsid w:val="00AC07BD"/>
    <w:rsid w:val="00AC106A"/>
    <w:rsid w:val="00AC20D6"/>
    <w:rsid w:val="00AC2806"/>
    <w:rsid w:val="00AC2C3D"/>
    <w:rsid w:val="00AC3E8A"/>
    <w:rsid w:val="00AC46FD"/>
    <w:rsid w:val="00AC5A68"/>
    <w:rsid w:val="00AC5F9E"/>
    <w:rsid w:val="00AC7FC3"/>
    <w:rsid w:val="00AD20D0"/>
    <w:rsid w:val="00AD503D"/>
    <w:rsid w:val="00AD73F2"/>
    <w:rsid w:val="00AE034B"/>
    <w:rsid w:val="00AE1F99"/>
    <w:rsid w:val="00AE2F4D"/>
    <w:rsid w:val="00AE314A"/>
    <w:rsid w:val="00AE3CD2"/>
    <w:rsid w:val="00AE3ECE"/>
    <w:rsid w:val="00AE4FCF"/>
    <w:rsid w:val="00AE6348"/>
    <w:rsid w:val="00AE7CE8"/>
    <w:rsid w:val="00AF068D"/>
    <w:rsid w:val="00AF318C"/>
    <w:rsid w:val="00AF330B"/>
    <w:rsid w:val="00AF370B"/>
    <w:rsid w:val="00AF3EE4"/>
    <w:rsid w:val="00AF5428"/>
    <w:rsid w:val="00AF5B4B"/>
    <w:rsid w:val="00B00092"/>
    <w:rsid w:val="00B01FD3"/>
    <w:rsid w:val="00B01FFD"/>
    <w:rsid w:val="00B0224D"/>
    <w:rsid w:val="00B04366"/>
    <w:rsid w:val="00B048CF"/>
    <w:rsid w:val="00B06180"/>
    <w:rsid w:val="00B0657E"/>
    <w:rsid w:val="00B07F57"/>
    <w:rsid w:val="00B10278"/>
    <w:rsid w:val="00B10570"/>
    <w:rsid w:val="00B12E29"/>
    <w:rsid w:val="00B12F3A"/>
    <w:rsid w:val="00B144B3"/>
    <w:rsid w:val="00B14E2F"/>
    <w:rsid w:val="00B15611"/>
    <w:rsid w:val="00B159EB"/>
    <w:rsid w:val="00B161F8"/>
    <w:rsid w:val="00B21C16"/>
    <w:rsid w:val="00B21DAD"/>
    <w:rsid w:val="00B22276"/>
    <w:rsid w:val="00B2232D"/>
    <w:rsid w:val="00B22B48"/>
    <w:rsid w:val="00B22F6C"/>
    <w:rsid w:val="00B234C3"/>
    <w:rsid w:val="00B23BD7"/>
    <w:rsid w:val="00B25EE6"/>
    <w:rsid w:val="00B26456"/>
    <w:rsid w:val="00B2671D"/>
    <w:rsid w:val="00B27B25"/>
    <w:rsid w:val="00B27F75"/>
    <w:rsid w:val="00B30170"/>
    <w:rsid w:val="00B30952"/>
    <w:rsid w:val="00B31CD5"/>
    <w:rsid w:val="00B322B7"/>
    <w:rsid w:val="00B32350"/>
    <w:rsid w:val="00B33E91"/>
    <w:rsid w:val="00B34BBE"/>
    <w:rsid w:val="00B36367"/>
    <w:rsid w:val="00B379EE"/>
    <w:rsid w:val="00B4176A"/>
    <w:rsid w:val="00B42609"/>
    <w:rsid w:val="00B42942"/>
    <w:rsid w:val="00B4449B"/>
    <w:rsid w:val="00B44610"/>
    <w:rsid w:val="00B450C1"/>
    <w:rsid w:val="00B47E83"/>
    <w:rsid w:val="00B50AAC"/>
    <w:rsid w:val="00B51D4C"/>
    <w:rsid w:val="00B5377B"/>
    <w:rsid w:val="00B53F6C"/>
    <w:rsid w:val="00B544A3"/>
    <w:rsid w:val="00B552F1"/>
    <w:rsid w:val="00B57ABF"/>
    <w:rsid w:val="00B62C28"/>
    <w:rsid w:val="00B63471"/>
    <w:rsid w:val="00B659F1"/>
    <w:rsid w:val="00B65B93"/>
    <w:rsid w:val="00B65E12"/>
    <w:rsid w:val="00B664A8"/>
    <w:rsid w:val="00B70024"/>
    <w:rsid w:val="00B73939"/>
    <w:rsid w:val="00B7394F"/>
    <w:rsid w:val="00B73EB5"/>
    <w:rsid w:val="00B74BF7"/>
    <w:rsid w:val="00B7592D"/>
    <w:rsid w:val="00B810E2"/>
    <w:rsid w:val="00B8159E"/>
    <w:rsid w:val="00B834FB"/>
    <w:rsid w:val="00B86FF2"/>
    <w:rsid w:val="00B910B4"/>
    <w:rsid w:val="00B92F01"/>
    <w:rsid w:val="00B931B9"/>
    <w:rsid w:val="00B954E2"/>
    <w:rsid w:val="00B95A2E"/>
    <w:rsid w:val="00B9610C"/>
    <w:rsid w:val="00B96241"/>
    <w:rsid w:val="00B964A9"/>
    <w:rsid w:val="00B969DC"/>
    <w:rsid w:val="00B96F8F"/>
    <w:rsid w:val="00B97E42"/>
    <w:rsid w:val="00BA03A4"/>
    <w:rsid w:val="00BA03A8"/>
    <w:rsid w:val="00BA2A13"/>
    <w:rsid w:val="00BA4427"/>
    <w:rsid w:val="00BA459A"/>
    <w:rsid w:val="00BA5F78"/>
    <w:rsid w:val="00BA6171"/>
    <w:rsid w:val="00BB0757"/>
    <w:rsid w:val="00BB0F36"/>
    <w:rsid w:val="00BB2369"/>
    <w:rsid w:val="00BB315D"/>
    <w:rsid w:val="00BB4A0A"/>
    <w:rsid w:val="00BB4BFA"/>
    <w:rsid w:val="00BB5384"/>
    <w:rsid w:val="00BB569F"/>
    <w:rsid w:val="00BB5B5B"/>
    <w:rsid w:val="00BC052F"/>
    <w:rsid w:val="00BC0968"/>
    <w:rsid w:val="00BC1ACE"/>
    <w:rsid w:val="00BC55CE"/>
    <w:rsid w:val="00BC56BC"/>
    <w:rsid w:val="00BC57FD"/>
    <w:rsid w:val="00BC68B2"/>
    <w:rsid w:val="00BC6CE4"/>
    <w:rsid w:val="00BD0BA1"/>
    <w:rsid w:val="00BD2832"/>
    <w:rsid w:val="00BD2BC9"/>
    <w:rsid w:val="00BD5215"/>
    <w:rsid w:val="00BD542D"/>
    <w:rsid w:val="00BD5913"/>
    <w:rsid w:val="00BD5A7F"/>
    <w:rsid w:val="00BD714E"/>
    <w:rsid w:val="00BD799E"/>
    <w:rsid w:val="00BE055E"/>
    <w:rsid w:val="00BE0631"/>
    <w:rsid w:val="00BE0AE9"/>
    <w:rsid w:val="00BE1507"/>
    <w:rsid w:val="00BE182E"/>
    <w:rsid w:val="00BE3A54"/>
    <w:rsid w:val="00BE4292"/>
    <w:rsid w:val="00BE6F6C"/>
    <w:rsid w:val="00BE76A6"/>
    <w:rsid w:val="00BE7C4C"/>
    <w:rsid w:val="00BF0660"/>
    <w:rsid w:val="00BF0F49"/>
    <w:rsid w:val="00BF3CDA"/>
    <w:rsid w:val="00BF4309"/>
    <w:rsid w:val="00BF44F4"/>
    <w:rsid w:val="00BF5CD1"/>
    <w:rsid w:val="00BF77A4"/>
    <w:rsid w:val="00BF7E45"/>
    <w:rsid w:val="00C01421"/>
    <w:rsid w:val="00C01F61"/>
    <w:rsid w:val="00C0305F"/>
    <w:rsid w:val="00C06C7E"/>
    <w:rsid w:val="00C071DA"/>
    <w:rsid w:val="00C07A16"/>
    <w:rsid w:val="00C103E2"/>
    <w:rsid w:val="00C10609"/>
    <w:rsid w:val="00C1204F"/>
    <w:rsid w:val="00C12467"/>
    <w:rsid w:val="00C1294A"/>
    <w:rsid w:val="00C1298E"/>
    <w:rsid w:val="00C14D52"/>
    <w:rsid w:val="00C1608C"/>
    <w:rsid w:val="00C16EA8"/>
    <w:rsid w:val="00C1784B"/>
    <w:rsid w:val="00C21D9E"/>
    <w:rsid w:val="00C22506"/>
    <w:rsid w:val="00C227F9"/>
    <w:rsid w:val="00C22F0D"/>
    <w:rsid w:val="00C2591B"/>
    <w:rsid w:val="00C306E0"/>
    <w:rsid w:val="00C3075F"/>
    <w:rsid w:val="00C31164"/>
    <w:rsid w:val="00C330B2"/>
    <w:rsid w:val="00C33A07"/>
    <w:rsid w:val="00C33AC2"/>
    <w:rsid w:val="00C349C8"/>
    <w:rsid w:val="00C35289"/>
    <w:rsid w:val="00C356C4"/>
    <w:rsid w:val="00C35DF0"/>
    <w:rsid w:val="00C3605D"/>
    <w:rsid w:val="00C37084"/>
    <w:rsid w:val="00C414C1"/>
    <w:rsid w:val="00C4159D"/>
    <w:rsid w:val="00C428D0"/>
    <w:rsid w:val="00C42DEC"/>
    <w:rsid w:val="00C43801"/>
    <w:rsid w:val="00C44097"/>
    <w:rsid w:val="00C44203"/>
    <w:rsid w:val="00C464AB"/>
    <w:rsid w:val="00C46677"/>
    <w:rsid w:val="00C47E22"/>
    <w:rsid w:val="00C510B7"/>
    <w:rsid w:val="00C53E61"/>
    <w:rsid w:val="00C56568"/>
    <w:rsid w:val="00C579FA"/>
    <w:rsid w:val="00C601F3"/>
    <w:rsid w:val="00C619C9"/>
    <w:rsid w:val="00C65034"/>
    <w:rsid w:val="00C65586"/>
    <w:rsid w:val="00C65CAD"/>
    <w:rsid w:val="00C67171"/>
    <w:rsid w:val="00C67EC4"/>
    <w:rsid w:val="00C70856"/>
    <w:rsid w:val="00C70C44"/>
    <w:rsid w:val="00C70E08"/>
    <w:rsid w:val="00C71DE9"/>
    <w:rsid w:val="00C72371"/>
    <w:rsid w:val="00C72D6C"/>
    <w:rsid w:val="00C732A6"/>
    <w:rsid w:val="00C734ED"/>
    <w:rsid w:val="00C73A91"/>
    <w:rsid w:val="00C75B48"/>
    <w:rsid w:val="00C763F7"/>
    <w:rsid w:val="00C76C2E"/>
    <w:rsid w:val="00C814DF"/>
    <w:rsid w:val="00C830C4"/>
    <w:rsid w:val="00C834CF"/>
    <w:rsid w:val="00C84A88"/>
    <w:rsid w:val="00C85122"/>
    <w:rsid w:val="00C85273"/>
    <w:rsid w:val="00C85686"/>
    <w:rsid w:val="00C85AE5"/>
    <w:rsid w:val="00C87427"/>
    <w:rsid w:val="00C87479"/>
    <w:rsid w:val="00C87FD2"/>
    <w:rsid w:val="00C9121C"/>
    <w:rsid w:val="00C91287"/>
    <w:rsid w:val="00C94708"/>
    <w:rsid w:val="00C9540C"/>
    <w:rsid w:val="00C97453"/>
    <w:rsid w:val="00C975E2"/>
    <w:rsid w:val="00CA26E6"/>
    <w:rsid w:val="00CA43EB"/>
    <w:rsid w:val="00CA465B"/>
    <w:rsid w:val="00CA4981"/>
    <w:rsid w:val="00CA5800"/>
    <w:rsid w:val="00CB2F2F"/>
    <w:rsid w:val="00CB419B"/>
    <w:rsid w:val="00CB4385"/>
    <w:rsid w:val="00CB6D40"/>
    <w:rsid w:val="00CB7D48"/>
    <w:rsid w:val="00CC0860"/>
    <w:rsid w:val="00CC1289"/>
    <w:rsid w:val="00CC1EA6"/>
    <w:rsid w:val="00CC1F75"/>
    <w:rsid w:val="00CC3468"/>
    <w:rsid w:val="00CC49E3"/>
    <w:rsid w:val="00CC4A80"/>
    <w:rsid w:val="00CC4A9B"/>
    <w:rsid w:val="00CC639C"/>
    <w:rsid w:val="00CC7FB4"/>
    <w:rsid w:val="00CD0C32"/>
    <w:rsid w:val="00CD0D91"/>
    <w:rsid w:val="00CD1938"/>
    <w:rsid w:val="00CD1B08"/>
    <w:rsid w:val="00CD2323"/>
    <w:rsid w:val="00CD412C"/>
    <w:rsid w:val="00CD5288"/>
    <w:rsid w:val="00CD73F4"/>
    <w:rsid w:val="00CD7818"/>
    <w:rsid w:val="00CE2516"/>
    <w:rsid w:val="00CE728B"/>
    <w:rsid w:val="00CE7623"/>
    <w:rsid w:val="00CF006F"/>
    <w:rsid w:val="00CF1511"/>
    <w:rsid w:val="00CF18F4"/>
    <w:rsid w:val="00CF1BEE"/>
    <w:rsid w:val="00CF1FF5"/>
    <w:rsid w:val="00CF2416"/>
    <w:rsid w:val="00CF2DE1"/>
    <w:rsid w:val="00CF30C0"/>
    <w:rsid w:val="00CF4120"/>
    <w:rsid w:val="00CF46AB"/>
    <w:rsid w:val="00CF46DD"/>
    <w:rsid w:val="00CF7ECA"/>
    <w:rsid w:val="00D02324"/>
    <w:rsid w:val="00D0255D"/>
    <w:rsid w:val="00D02796"/>
    <w:rsid w:val="00D035FE"/>
    <w:rsid w:val="00D101CA"/>
    <w:rsid w:val="00D10E36"/>
    <w:rsid w:val="00D1173C"/>
    <w:rsid w:val="00D11E92"/>
    <w:rsid w:val="00D12DC4"/>
    <w:rsid w:val="00D15C7B"/>
    <w:rsid w:val="00D17A04"/>
    <w:rsid w:val="00D237FC"/>
    <w:rsid w:val="00D240BE"/>
    <w:rsid w:val="00D251CD"/>
    <w:rsid w:val="00D274B6"/>
    <w:rsid w:val="00D30BDC"/>
    <w:rsid w:val="00D34253"/>
    <w:rsid w:val="00D34865"/>
    <w:rsid w:val="00D35FC4"/>
    <w:rsid w:val="00D361F0"/>
    <w:rsid w:val="00D379B2"/>
    <w:rsid w:val="00D40635"/>
    <w:rsid w:val="00D40959"/>
    <w:rsid w:val="00D4177D"/>
    <w:rsid w:val="00D4478C"/>
    <w:rsid w:val="00D47C7D"/>
    <w:rsid w:val="00D47E15"/>
    <w:rsid w:val="00D50338"/>
    <w:rsid w:val="00D52018"/>
    <w:rsid w:val="00D54195"/>
    <w:rsid w:val="00D54ECF"/>
    <w:rsid w:val="00D55A9A"/>
    <w:rsid w:val="00D57C9C"/>
    <w:rsid w:val="00D57DD0"/>
    <w:rsid w:val="00D6116B"/>
    <w:rsid w:val="00D63777"/>
    <w:rsid w:val="00D70EE9"/>
    <w:rsid w:val="00D713F3"/>
    <w:rsid w:val="00D717A4"/>
    <w:rsid w:val="00D71C58"/>
    <w:rsid w:val="00D730BE"/>
    <w:rsid w:val="00D74DEE"/>
    <w:rsid w:val="00D76774"/>
    <w:rsid w:val="00D778F7"/>
    <w:rsid w:val="00D77B27"/>
    <w:rsid w:val="00D804FD"/>
    <w:rsid w:val="00D80AFD"/>
    <w:rsid w:val="00D82168"/>
    <w:rsid w:val="00D82205"/>
    <w:rsid w:val="00D841F2"/>
    <w:rsid w:val="00D84462"/>
    <w:rsid w:val="00D86277"/>
    <w:rsid w:val="00D866BF"/>
    <w:rsid w:val="00D91AD9"/>
    <w:rsid w:val="00D922BB"/>
    <w:rsid w:val="00D92829"/>
    <w:rsid w:val="00D92CE9"/>
    <w:rsid w:val="00D93B84"/>
    <w:rsid w:val="00D95938"/>
    <w:rsid w:val="00DA0152"/>
    <w:rsid w:val="00DA1B1C"/>
    <w:rsid w:val="00DA1E11"/>
    <w:rsid w:val="00DA39C8"/>
    <w:rsid w:val="00DA3B7A"/>
    <w:rsid w:val="00DA4D79"/>
    <w:rsid w:val="00DA58BA"/>
    <w:rsid w:val="00DA6BA8"/>
    <w:rsid w:val="00DA6CF5"/>
    <w:rsid w:val="00DA77E9"/>
    <w:rsid w:val="00DA7C75"/>
    <w:rsid w:val="00DB05D5"/>
    <w:rsid w:val="00DB21B0"/>
    <w:rsid w:val="00DB35D1"/>
    <w:rsid w:val="00DB4136"/>
    <w:rsid w:val="00DB41C5"/>
    <w:rsid w:val="00DB5286"/>
    <w:rsid w:val="00DB592B"/>
    <w:rsid w:val="00DB69AA"/>
    <w:rsid w:val="00DB6FF0"/>
    <w:rsid w:val="00DC0676"/>
    <w:rsid w:val="00DC1D95"/>
    <w:rsid w:val="00DC1E6A"/>
    <w:rsid w:val="00DC2647"/>
    <w:rsid w:val="00DC2A4A"/>
    <w:rsid w:val="00DC2F17"/>
    <w:rsid w:val="00DC2F29"/>
    <w:rsid w:val="00DC36CD"/>
    <w:rsid w:val="00DD0074"/>
    <w:rsid w:val="00DD035A"/>
    <w:rsid w:val="00DD0683"/>
    <w:rsid w:val="00DD1F26"/>
    <w:rsid w:val="00DD2CAD"/>
    <w:rsid w:val="00DD4A24"/>
    <w:rsid w:val="00DD61DF"/>
    <w:rsid w:val="00DD6566"/>
    <w:rsid w:val="00DD7C23"/>
    <w:rsid w:val="00DE021A"/>
    <w:rsid w:val="00DE0C08"/>
    <w:rsid w:val="00DE27CD"/>
    <w:rsid w:val="00DE30EC"/>
    <w:rsid w:val="00DE5CB0"/>
    <w:rsid w:val="00DE5E86"/>
    <w:rsid w:val="00DE65E9"/>
    <w:rsid w:val="00DE7348"/>
    <w:rsid w:val="00DF21D6"/>
    <w:rsid w:val="00DF3121"/>
    <w:rsid w:val="00DF34CA"/>
    <w:rsid w:val="00DF3796"/>
    <w:rsid w:val="00DF5947"/>
    <w:rsid w:val="00DF720A"/>
    <w:rsid w:val="00DF7C34"/>
    <w:rsid w:val="00DF7E2F"/>
    <w:rsid w:val="00E00ACA"/>
    <w:rsid w:val="00E01703"/>
    <w:rsid w:val="00E023B5"/>
    <w:rsid w:val="00E02755"/>
    <w:rsid w:val="00E02A24"/>
    <w:rsid w:val="00E02B7B"/>
    <w:rsid w:val="00E03328"/>
    <w:rsid w:val="00E05592"/>
    <w:rsid w:val="00E07145"/>
    <w:rsid w:val="00E07F39"/>
    <w:rsid w:val="00E10968"/>
    <w:rsid w:val="00E10F96"/>
    <w:rsid w:val="00E1245C"/>
    <w:rsid w:val="00E13E2D"/>
    <w:rsid w:val="00E14CB8"/>
    <w:rsid w:val="00E15678"/>
    <w:rsid w:val="00E17315"/>
    <w:rsid w:val="00E17CB5"/>
    <w:rsid w:val="00E22F26"/>
    <w:rsid w:val="00E272F5"/>
    <w:rsid w:val="00E3075A"/>
    <w:rsid w:val="00E3128A"/>
    <w:rsid w:val="00E32051"/>
    <w:rsid w:val="00E323C0"/>
    <w:rsid w:val="00E35209"/>
    <w:rsid w:val="00E36BC3"/>
    <w:rsid w:val="00E370AC"/>
    <w:rsid w:val="00E37AEC"/>
    <w:rsid w:val="00E410B0"/>
    <w:rsid w:val="00E41111"/>
    <w:rsid w:val="00E413E8"/>
    <w:rsid w:val="00E418C1"/>
    <w:rsid w:val="00E41E50"/>
    <w:rsid w:val="00E422FF"/>
    <w:rsid w:val="00E42FA0"/>
    <w:rsid w:val="00E4382B"/>
    <w:rsid w:val="00E43CAF"/>
    <w:rsid w:val="00E46A73"/>
    <w:rsid w:val="00E519DB"/>
    <w:rsid w:val="00E52298"/>
    <w:rsid w:val="00E5332E"/>
    <w:rsid w:val="00E53E2D"/>
    <w:rsid w:val="00E5689B"/>
    <w:rsid w:val="00E568A0"/>
    <w:rsid w:val="00E57599"/>
    <w:rsid w:val="00E57D38"/>
    <w:rsid w:val="00E60AD5"/>
    <w:rsid w:val="00E61C5E"/>
    <w:rsid w:val="00E6247F"/>
    <w:rsid w:val="00E62B21"/>
    <w:rsid w:val="00E62F3D"/>
    <w:rsid w:val="00E64BF2"/>
    <w:rsid w:val="00E65668"/>
    <w:rsid w:val="00E65B7A"/>
    <w:rsid w:val="00E70F2E"/>
    <w:rsid w:val="00E70F87"/>
    <w:rsid w:val="00E71A91"/>
    <w:rsid w:val="00E71CC2"/>
    <w:rsid w:val="00E72C07"/>
    <w:rsid w:val="00E744BB"/>
    <w:rsid w:val="00E76958"/>
    <w:rsid w:val="00E77469"/>
    <w:rsid w:val="00E83D1B"/>
    <w:rsid w:val="00E84873"/>
    <w:rsid w:val="00E85430"/>
    <w:rsid w:val="00E86E00"/>
    <w:rsid w:val="00E86FAA"/>
    <w:rsid w:val="00E902DB"/>
    <w:rsid w:val="00E91D1B"/>
    <w:rsid w:val="00E924E2"/>
    <w:rsid w:val="00E9405B"/>
    <w:rsid w:val="00E94663"/>
    <w:rsid w:val="00E949C9"/>
    <w:rsid w:val="00E955A1"/>
    <w:rsid w:val="00E968DD"/>
    <w:rsid w:val="00E9709E"/>
    <w:rsid w:val="00E97763"/>
    <w:rsid w:val="00E97CEE"/>
    <w:rsid w:val="00E97D9F"/>
    <w:rsid w:val="00EA0F0E"/>
    <w:rsid w:val="00EA2159"/>
    <w:rsid w:val="00EA35D9"/>
    <w:rsid w:val="00EA489B"/>
    <w:rsid w:val="00EA4C53"/>
    <w:rsid w:val="00EA5458"/>
    <w:rsid w:val="00EB073D"/>
    <w:rsid w:val="00EB09CE"/>
    <w:rsid w:val="00EB32A9"/>
    <w:rsid w:val="00EB3D9C"/>
    <w:rsid w:val="00EB3ED9"/>
    <w:rsid w:val="00EC08B7"/>
    <w:rsid w:val="00EC1752"/>
    <w:rsid w:val="00EC2FA9"/>
    <w:rsid w:val="00EC366D"/>
    <w:rsid w:val="00EC38B2"/>
    <w:rsid w:val="00EC3C85"/>
    <w:rsid w:val="00EC559C"/>
    <w:rsid w:val="00EC7162"/>
    <w:rsid w:val="00ED0ED7"/>
    <w:rsid w:val="00ED1D76"/>
    <w:rsid w:val="00ED35BF"/>
    <w:rsid w:val="00ED4130"/>
    <w:rsid w:val="00ED450A"/>
    <w:rsid w:val="00ED554F"/>
    <w:rsid w:val="00ED6AF9"/>
    <w:rsid w:val="00ED748D"/>
    <w:rsid w:val="00EE06AC"/>
    <w:rsid w:val="00EE0F9F"/>
    <w:rsid w:val="00EE0FE7"/>
    <w:rsid w:val="00EE1038"/>
    <w:rsid w:val="00EE1500"/>
    <w:rsid w:val="00EE1B25"/>
    <w:rsid w:val="00EE59D4"/>
    <w:rsid w:val="00EE6CB1"/>
    <w:rsid w:val="00EE78BB"/>
    <w:rsid w:val="00EF031B"/>
    <w:rsid w:val="00EF0659"/>
    <w:rsid w:val="00EF09DA"/>
    <w:rsid w:val="00EF1378"/>
    <w:rsid w:val="00EF14A0"/>
    <w:rsid w:val="00EF54C4"/>
    <w:rsid w:val="00EF5B74"/>
    <w:rsid w:val="00EF6FD1"/>
    <w:rsid w:val="00EF73D0"/>
    <w:rsid w:val="00EF7E2B"/>
    <w:rsid w:val="00F01144"/>
    <w:rsid w:val="00F0168C"/>
    <w:rsid w:val="00F02231"/>
    <w:rsid w:val="00F02FAE"/>
    <w:rsid w:val="00F0341B"/>
    <w:rsid w:val="00F03D5A"/>
    <w:rsid w:val="00F06DD8"/>
    <w:rsid w:val="00F0710E"/>
    <w:rsid w:val="00F074A3"/>
    <w:rsid w:val="00F07671"/>
    <w:rsid w:val="00F07C0C"/>
    <w:rsid w:val="00F116CC"/>
    <w:rsid w:val="00F11B35"/>
    <w:rsid w:val="00F1262B"/>
    <w:rsid w:val="00F1272B"/>
    <w:rsid w:val="00F1293F"/>
    <w:rsid w:val="00F13DDF"/>
    <w:rsid w:val="00F15A42"/>
    <w:rsid w:val="00F15F5A"/>
    <w:rsid w:val="00F2033C"/>
    <w:rsid w:val="00F20A9D"/>
    <w:rsid w:val="00F2260E"/>
    <w:rsid w:val="00F2296B"/>
    <w:rsid w:val="00F23CD5"/>
    <w:rsid w:val="00F27944"/>
    <w:rsid w:val="00F31555"/>
    <w:rsid w:val="00F31C28"/>
    <w:rsid w:val="00F31F06"/>
    <w:rsid w:val="00F32DFB"/>
    <w:rsid w:val="00F334FF"/>
    <w:rsid w:val="00F34684"/>
    <w:rsid w:val="00F377AE"/>
    <w:rsid w:val="00F378BF"/>
    <w:rsid w:val="00F412D3"/>
    <w:rsid w:val="00F43162"/>
    <w:rsid w:val="00F45010"/>
    <w:rsid w:val="00F462BB"/>
    <w:rsid w:val="00F475C9"/>
    <w:rsid w:val="00F4777A"/>
    <w:rsid w:val="00F4795F"/>
    <w:rsid w:val="00F508C7"/>
    <w:rsid w:val="00F50A88"/>
    <w:rsid w:val="00F50D3A"/>
    <w:rsid w:val="00F50E8D"/>
    <w:rsid w:val="00F523EE"/>
    <w:rsid w:val="00F565FA"/>
    <w:rsid w:val="00F57B72"/>
    <w:rsid w:val="00F60FA2"/>
    <w:rsid w:val="00F6180B"/>
    <w:rsid w:val="00F62FA5"/>
    <w:rsid w:val="00F6510A"/>
    <w:rsid w:val="00F65792"/>
    <w:rsid w:val="00F6579B"/>
    <w:rsid w:val="00F65DCF"/>
    <w:rsid w:val="00F660E5"/>
    <w:rsid w:val="00F678FB"/>
    <w:rsid w:val="00F708D4"/>
    <w:rsid w:val="00F73D40"/>
    <w:rsid w:val="00F7492E"/>
    <w:rsid w:val="00F74FC2"/>
    <w:rsid w:val="00F764BB"/>
    <w:rsid w:val="00F770B3"/>
    <w:rsid w:val="00F77F07"/>
    <w:rsid w:val="00F80D83"/>
    <w:rsid w:val="00F80E35"/>
    <w:rsid w:val="00F81172"/>
    <w:rsid w:val="00F81289"/>
    <w:rsid w:val="00F81AF2"/>
    <w:rsid w:val="00F81AFA"/>
    <w:rsid w:val="00F82DAA"/>
    <w:rsid w:val="00F83DEF"/>
    <w:rsid w:val="00F850CB"/>
    <w:rsid w:val="00F8648C"/>
    <w:rsid w:val="00F868B4"/>
    <w:rsid w:val="00F86EBA"/>
    <w:rsid w:val="00F91365"/>
    <w:rsid w:val="00F9152F"/>
    <w:rsid w:val="00F91CC6"/>
    <w:rsid w:val="00F925CC"/>
    <w:rsid w:val="00F965D2"/>
    <w:rsid w:val="00F9721A"/>
    <w:rsid w:val="00FA1162"/>
    <w:rsid w:val="00FA187F"/>
    <w:rsid w:val="00FA1CD3"/>
    <w:rsid w:val="00FA25C2"/>
    <w:rsid w:val="00FA36E9"/>
    <w:rsid w:val="00FA63B9"/>
    <w:rsid w:val="00FA7031"/>
    <w:rsid w:val="00FA7611"/>
    <w:rsid w:val="00FB1037"/>
    <w:rsid w:val="00FB2D9D"/>
    <w:rsid w:val="00FB5298"/>
    <w:rsid w:val="00FC0053"/>
    <w:rsid w:val="00FC010C"/>
    <w:rsid w:val="00FC0AC7"/>
    <w:rsid w:val="00FC15EC"/>
    <w:rsid w:val="00FC19DD"/>
    <w:rsid w:val="00FC2971"/>
    <w:rsid w:val="00FC3C48"/>
    <w:rsid w:val="00FC4389"/>
    <w:rsid w:val="00FC459B"/>
    <w:rsid w:val="00FC4F63"/>
    <w:rsid w:val="00FC7320"/>
    <w:rsid w:val="00FC74AB"/>
    <w:rsid w:val="00FD0C84"/>
    <w:rsid w:val="00FD0DF6"/>
    <w:rsid w:val="00FD330A"/>
    <w:rsid w:val="00FD3AF4"/>
    <w:rsid w:val="00FD5423"/>
    <w:rsid w:val="00FD597C"/>
    <w:rsid w:val="00FD5A5B"/>
    <w:rsid w:val="00FD77CA"/>
    <w:rsid w:val="00FD795C"/>
    <w:rsid w:val="00FE06F9"/>
    <w:rsid w:val="00FE0D1C"/>
    <w:rsid w:val="00FE2093"/>
    <w:rsid w:val="00FE320F"/>
    <w:rsid w:val="00FE418C"/>
    <w:rsid w:val="00FE45C2"/>
    <w:rsid w:val="00FE4B05"/>
    <w:rsid w:val="00FE5071"/>
    <w:rsid w:val="00FE5EC0"/>
    <w:rsid w:val="00FE648B"/>
    <w:rsid w:val="00FE66BF"/>
    <w:rsid w:val="00FE670B"/>
    <w:rsid w:val="00FF2BCF"/>
    <w:rsid w:val="00FF4DE6"/>
    <w:rsid w:val="00FF5CFB"/>
    <w:rsid w:val="00FF5DAE"/>
    <w:rsid w:val="00FF6451"/>
    <w:rsid w:val="00FF66AE"/>
    <w:rsid w:val="00FF6B13"/>
    <w:rsid w:val="00FF6C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87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9B2"/>
    <w:rPr>
      <w:rFonts w:ascii="Times New Roman" w:hAnsi="Times New Roman"/>
    </w:rPr>
  </w:style>
  <w:style w:type="paragraph" w:styleId="Titre1">
    <w:name w:val="heading 1"/>
    <w:basedOn w:val="Normal"/>
    <w:next w:val="Normal"/>
    <w:link w:val="Titre1Car"/>
    <w:uiPriority w:val="99"/>
    <w:qFormat/>
    <w:rsid w:val="008029AD"/>
    <w:pPr>
      <w:keepNext/>
      <w:outlineLvl w:val="0"/>
    </w:pPr>
    <w:rPr>
      <w:b/>
    </w:rPr>
  </w:style>
  <w:style w:type="paragraph" w:styleId="Titre2">
    <w:name w:val="heading 2"/>
    <w:basedOn w:val="Normal"/>
    <w:next w:val="Normal"/>
    <w:link w:val="Titre2Car"/>
    <w:uiPriority w:val="99"/>
    <w:qFormat/>
    <w:rsid w:val="008029AD"/>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rPr>
  </w:style>
  <w:style w:type="paragraph" w:styleId="Titre3">
    <w:name w:val="heading 3"/>
    <w:basedOn w:val="Normal"/>
    <w:next w:val="Normal"/>
    <w:link w:val="Titre3Car"/>
    <w:uiPriority w:val="99"/>
    <w:qFormat/>
    <w:rsid w:val="008029AD"/>
    <w:pPr>
      <w:keepNext/>
      <w:jc w:val="center"/>
      <w:outlineLvl w:val="2"/>
    </w:pPr>
    <w:rPr>
      <w:b/>
    </w:rPr>
  </w:style>
  <w:style w:type="paragraph" w:styleId="Titre4">
    <w:name w:val="heading 4"/>
    <w:basedOn w:val="Normal"/>
    <w:next w:val="Normal"/>
    <w:link w:val="Titre4Car"/>
    <w:uiPriority w:val="99"/>
    <w:qFormat/>
    <w:rsid w:val="008029AD"/>
    <w:pPr>
      <w:keepNext/>
      <w:jc w:val="center"/>
      <w:outlineLvl w:val="3"/>
    </w:pPr>
    <w:rPr>
      <w:rFonts w:ascii="Arial" w:hAnsi="Arial"/>
      <w:b/>
    </w:rPr>
  </w:style>
  <w:style w:type="paragraph" w:styleId="Titre5">
    <w:name w:val="heading 5"/>
    <w:basedOn w:val="Normal"/>
    <w:next w:val="Normal"/>
    <w:link w:val="Titre5Car"/>
    <w:uiPriority w:val="99"/>
    <w:qFormat/>
    <w:rsid w:val="008029AD"/>
    <w:pPr>
      <w:keepNext/>
      <w:numPr>
        <w:ilvl w:val="12"/>
      </w:numPr>
      <w:overflowPunct w:val="0"/>
      <w:autoSpaceDE w:val="0"/>
      <w:autoSpaceDN w:val="0"/>
      <w:adjustRightInd w:val="0"/>
      <w:jc w:val="center"/>
      <w:textAlignment w:val="baseline"/>
      <w:outlineLvl w:val="4"/>
    </w:pPr>
    <w:rPr>
      <w:rFonts w:ascii="Arial" w:hAnsi="Arial"/>
      <w:b/>
    </w:rPr>
  </w:style>
  <w:style w:type="paragraph" w:styleId="Titre6">
    <w:name w:val="heading 6"/>
    <w:basedOn w:val="Normal"/>
    <w:next w:val="Normal"/>
    <w:link w:val="Titre6Car"/>
    <w:uiPriority w:val="99"/>
    <w:qFormat/>
    <w:rsid w:val="008029AD"/>
    <w:pPr>
      <w:keepNext/>
      <w:overflowPunct w:val="0"/>
      <w:autoSpaceDE w:val="0"/>
      <w:autoSpaceDN w:val="0"/>
      <w:adjustRightInd w:val="0"/>
      <w:textAlignment w:val="baseline"/>
      <w:outlineLvl w:val="5"/>
    </w:pPr>
    <w:rPr>
      <w:rFonts w:ascii="Arial" w:hAnsi="Arial"/>
      <w:b/>
      <w:i/>
    </w:rPr>
  </w:style>
  <w:style w:type="paragraph" w:styleId="Titre7">
    <w:name w:val="heading 7"/>
    <w:basedOn w:val="Normal"/>
    <w:next w:val="Normal"/>
    <w:link w:val="Titre7Car"/>
    <w:uiPriority w:val="99"/>
    <w:qFormat/>
    <w:rsid w:val="008029AD"/>
    <w:pPr>
      <w:spacing w:before="240" w:after="60"/>
      <w:outlineLvl w:val="6"/>
    </w:pPr>
    <w:rPr>
      <w:sz w:val="24"/>
    </w:rPr>
  </w:style>
  <w:style w:type="paragraph" w:styleId="Titre8">
    <w:name w:val="heading 8"/>
    <w:basedOn w:val="Normal"/>
    <w:next w:val="Normal"/>
    <w:link w:val="Titre8Car"/>
    <w:uiPriority w:val="99"/>
    <w:qFormat/>
    <w:rsid w:val="008029AD"/>
    <w:pPr>
      <w:keepNext/>
      <w:numPr>
        <w:ilvl w:val="12"/>
      </w:numPr>
      <w:jc w:val="center"/>
      <w:outlineLvl w:val="7"/>
    </w:pPr>
    <w:rPr>
      <w:b/>
      <w:sz w:val="18"/>
    </w:rPr>
  </w:style>
  <w:style w:type="paragraph" w:styleId="Titre9">
    <w:name w:val="heading 9"/>
    <w:basedOn w:val="Normal"/>
    <w:next w:val="Normal"/>
    <w:link w:val="Titre9Car"/>
    <w:uiPriority w:val="99"/>
    <w:qFormat/>
    <w:rsid w:val="008029AD"/>
    <w:pPr>
      <w:keepNext/>
      <w:tabs>
        <w:tab w:val="left" w:leader="dot" w:pos="8931"/>
      </w:tabs>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8029AD"/>
    <w:rPr>
      <w:rFonts w:ascii="Times New Roman" w:hAnsi="Times New Roman" w:cs="Times New Roman"/>
      <w:b/>
      <w:sz w:val="20"/>
      <w:lang w:eastAsia="fr-FR"/>
    </w:rPr>
  </w:style>
  <w:style w:type="character" w:customStyle="1" w:styleId="Titre2Car">
    <w:name w:val="Titre 2 Car"/>
    <w:link w:val="Titre2"/>
    <w:uiPriority w:val="99"/>
    <w:locked/>
    <w:rsid w:val="008029AD"/>
    <w:rPr>
      <w:rFonts w:ascii="Times New Roman" w:hAnsi="Times New Roman" w:cs="Times New Roman"/>
      <w:b/>
      <w:sz w:val="20"/>
      <w:shd w:val="pct25" w:color="auto" w:fill="auto"/>
      <w:lang w:eastAsia="fr-FR"/>
    </w:rPr>
  </w:style>
  <w:style w:type="character" w:customStyle="1" w:styleId="Titre3Car">
    <w:name w:val="Titre 3 Car"/>
    <w:link w:val="Titre3"/>
    <w:uiPriority w:val="99"/>
    <w:locked/>
    <w:rsid w:val="008029AD"/>
    <w:rPr>
      <w:rFonts w:ascii="Times New Roman" w:hAnsi="Times New Roman" w:cs="Times New Roman"/>
      <w:b/>
      <w:sz w:val="20"/>
      <w:lang w:eastAsia="fr-FR"/>
    </w:rPr>
  </w:style>
  <w:style w:type="character" w:customStyle="1" w:styleId="Titre4Car">
    <w:name w:val="Titre 4 Car"/>
    <w:link w:val="Titre4"/>
    <w:uiPriority w:val="99"/>
    <w:locked/>
    <w:rsid w:val="008029AD"/>
    <w:rPr>
      <w:rFonts w:ascii="Arial" w:hAnsi="Arial" w:cs="Times New Roman"/>
      <w:b/>
      <w:sz w:val="20"/>
      <w:lang w:eastAsia="fr-FR"/>
    </w:rPr>
  </w:style>
  <w:style w:type="character" w:customStyle="1" w:styleId="Titre5Car">
    <w:name w:val="Titre 5 Car"/>
    <w:link w:val="Titre5"/>
    <w:uiPriority w:val="99"/>
    <w:locked/>
    <w:rsid w:val="008029AD"/>
    <w:rPr>
      <w:rFonts w:ascii="Arial" w:hAnsi="Arial" w:cs="Times New Roman"/>
      <w:b/>
      <w:lang w:eastAsia="fr-FR"/>
    </w:rPr>
  </w:style>
  <w:style w:type="character" w:customStyle="1" w:styleId="Titre6Car">
    <w:name w:val="Titre 6 Car"/>
    <w:link w:val="Titre6"/>
    <w:uiPriority w:val="99"/>
    <w:locked/>
    <w:rsid w:val="008029AD"/>
    <w:rPr>
      <w:rFonts w:ascii="Arial" w:hAnsi="Arial" w:cs="Times New Roman"/>
      <w:b/>
      <w:i/>
      <w:lang w:eastAsia="fr-FR"/>
    </w:rPr>
  </w:style>
  <w:style w:type="character" w:customStyle="1" w:styleId="Titre7Car">
    <w:name w:val="Titre 7 Car"/>
    <w:link w:val="Titre7"/>
    <w:uiPriority w:val="99"/>
    <w:locked/>
    <w:rsid w:val="008029AD"/>
    <w:rPr>
      <w:rFonts w:ascii="Times New Roman" w:hAnsi="Times New Roman" w:cs="Times New Roman"/>
      <w:sz w:val="24"/>
      <w:lang w:eastAsia="fr-FR"/>
    </w:rPr>
  </w:style>
  <w:style w:type="character" w:customStyle="1" w:styleId="Titre8Car">
    <w:name w:val="Titre 8 Car"/>
    <w:link w:val="Titre8"/>
    <w:uiPriority w:val="99"/>
    <w:locked/>
    <w:rsid w:val="008029AD"/>
    <w:rPr>
      <w:rFonts w:ascii="Times New Roman" w:hAnsi="Times New Roman" w:cs="Times New Roman"/>
      <w:b/>
      <w:sz w:val="18"/>
      <w:lang w:eastAsia="fr-FR"/>
    </w:rPr>
  </w:style>
  <w:style w:type="character" w:customStyle="1" w:styleId="Titre9Car">
    <w:name w:val="Titre 9 Car"/>
    <w:link w:val="Titre9"/>
    <w:uiPriority w:val="99"/>
    <w:locked/>
    <w:rsid w:val="008029AD"/>
    <w:rPr>
      <w:rFonts w:ascii="Arial" w:hAnsi="Arial" w:cs="Times New Roman"/>
      <w:b/>
      <w:sz w:val="20"/>
      <w:lang w:eastAsia="fr-FR"/>
    </w:rPr>
  </w:style>
  <w:style w:type="paragraph" w:styleId="En-tte">
    <w:name w:val="header"/>
    <w:basedOn w:val="Normal"/>
    <w:link w:val="En-tteCar"/>
    <w:uiPriority w:val="99"/>
    <w:rsid w:val="008029AD"/>
    <w:pPr>
      <w:tabs>
        <w:tab w:val="center" w:pos="4536"/>
        <w:tab w:val="right" w:pos="9072"/>
      </w:tabs>
    </w:pPr>
    <w:rPr>
      <w:rFonts w:ascii="Arial" w:hAnsi="Arial"/>
    </w:rPr>
  </w:style>
  <w:style w:type="character" w:customStyle="1" w:styleId="En-tteCar">
    <w:name w:val="En-tête Car"/>
    <w:link w:val="En-tte"/>
    <w:uiPriority w:val="99"/>
    <w:locked/>
    <w:rsid w:val="008029AD"/>
    <w:rPr>
      <w:rFonts w:ascii="Arial" w:hAnsi="Arial" w:cs="Times New Roman"/>
      <w:sz w:val="20"/>
      <w:lang w:eastAsia="fr-FR"/>
    </w:rPr>
  </w:style>
  <w:style w:type="character" w:styleId="Numrodepage">
    <w:name w:val="page number"/>
    <w:uiPriority w:val="99"/>
    <w:rsid w:val="008029AD"/>
    <w:rPr>
      <w:rFonts w:cs="Times New Roman"/>
    </w:rPr>
  </w:style>
  <w:style w:type="paragraph" w:styleId="Pieddepage">
    <w:name w:val="footer"/>
    <w:basedOn w:val="Normal"/>
    <w:link w:val="PieddepageCar"/>
    <w:uiPriority w:val="99"/>
    <w:rsid w:val="008029AD"/>
    <w:pPr>
      <w:tabs>
        <w:tab w:val="center" w:pos="4536"/>
        <w:tab w:val="right" w:pos="9072"/>
      </w:tabs>
    </w:pPr>
    <w:rPr>
      <w:rFonts w:ascii="Arial" w:hAnsi="Arial"/>
    </w:rPr>
  </w:style>
  <w:style w:type="character" w:customStyle="1" w:styleId="PieddepageCar">
    <w:name w:val="Pied de page Car"/>
    <w:link w:val="Pieddepage"/>
    <w:uiPriority w:val="99"/>
    <w:locked/>
    <w:rsid w:val="008029AD"/>
    <w:rPr>
      <w:rFonts w:ascii="Arial" w:hAnsi="Arial" w:cs="Times New Roman"/>
      <w:sz w:val="20"/>
      <w:lang w:eastAsia="fr-FR"/>
    </w:rPr>
  </w:style>
  <w:style w:type="paragraph" w:styleId="Corpsdetexte3">
    <w:name w:val="Body Text 3"/>
    <w:basedOn w:val="Normal"/>
    <w:link w:val="Corpsdetexte3Car"/>
    <w:uiPriority w:val="99"/>
    <w:rsid w:val="008029AD"/>
    <w:pPr>
      <w:tabs>
        <w:tab w:val="left" w:pos="426"/>
      </w:tabs>
      <w:jc w:val="both"/>
    </w:pPr>
    <w:rPr>
      <w:rFonts w:ascii="Arial" w:hAnsi="Arial"/>
    </w:rPr>
  </w:style>
  <w:style w:type="character" w:customStyle="1" w:styleId="Corpsdetexte3Car">
    <w:name w:val="Corps de texte 3 Car"/>
    <w:link w:val="Corpsdetexte3"/>
    <w:uiPriority w:val="99"/>
    <w:locked/>
    <w:rsid w:val="008029AD"/>
    <w:rPr>
      <w:rFonts w:ascii="Arial" w:hAnsi="Arial" w:cs="Times New Roman"/>
      <w:sz w:val="20"/>
      <w:lang w:eastAsia="fr-FR"/>
    </w:rPr>
  </w:style>
  <w:style w:type="table" w:styleId="Grilledutableau">
    <w:name w:val="Table Grid"/>
    <w:basedOn w:val="TableauNormal"/>
    <w:uiPriority w:val="59"/>
    <w:rsid w:val="008029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8029AD"/>
    <w:rPr>
      <w:rFonts w:ascii="Tahoma" w:hAnsi="Tahoma"/>
      <w:sz w:val="16"/>
    </w:rPr>
  </w:style>
  <w:style w:type="character" w:customStyle="1" w:styleId="TextedebullesCar">
    <w:name w:val="Texte de bulles Car"/>
    <w:link w:val="Textedebulles"/>
    <w:uiPriority w:val="99"/>
    <w:semiHidden/>
    <w:locked/>
    <w:rsid w:val="008029AD"/>
    <w:rPr>
      <w:rFonts w:ascii="Tahoma" w:hAnsi="Tahoma" w:cs="Times New Roman"/>
      <w:sz w:val="16"/>
      <w:lang w:eastAsia="fr-FR"/>
    </w:rPr>
  </w:style>
  <w:style w:type="paragraph" w:styleId="Corpsdetexte">
    <w:name w:val="Body Text"/>
    <w:basedOn w:val="Normal"/>
    <w:link w:val="CorpsdetexteCar"/>
    <w:uiPriority w:val="99"/>
    <w:rsid w:val="008029AD"/>
    <w:pPr>
      <w:widowControl w:val="0"/>
      <w:autoSpaceDE w:val="0"/>
      <w:autoSpaceDN w:val="0"/>
      <w:adjustRightInd w:val="0"/>
    </w:pPr>
    <w:rPr>
      <w:rFonts w:ascii="TimesNewRomanPSMT" w:hAnsi="TimesNewRomanPSMT"/>
      <w:color w:val="000000"/>
      <w:sz w:val="24"/>
    </w:rPr>
  </w:style>
  <w:style w:type="character" w:customStyle="1" w:styleId="CorpsdetexteCar">
    <w:name w:val="Corps de texte Car"/>
    <w:link w:val="Corpsdetexte"/>
    <w:uiPriority w:val="99"/>
    <w:locked/>
    <w:rsid w:val="008029AD"/>
    <w:rPr>
      <w:rFonts w:ascii="TimesNewRomanPSMT" w:hAnsi="TimesNewRomanPSMT" w:cs="Times New Roman"/>
      <w:color w:val="000000"/>
      <w:sz w:val="24"/>
      <w:lang w:eastAsia="fr-FR"/>
    </w:rPr>
  </w:style>
  <w:style w:type="paragraph" w:styleId="Titre">
    <w:name w:val="Title"/>
    <w:basedOn w:val="Normal"/>
    <w:link w:val="TitreCar"/>
    <w:uiPriority w:val="99"/>
    <w:qFormat/>
    <w:rsid w:val="008029AD"/>
    <w:pPr>
      <w:jc w:val="center"/>
    </w:pPr>
    <w:rPr>
      <w:b/>
      <w:sz w:val="28"/>
    </w:rPr>
  </w:style>
  <w:style w:type="character" w:customStyle="1" w:styleId="TitreCar">
    <w:name w:val="Titre Car"/>
    <w:link w:val="Titre"/>
    <w:uiPriority w:val="99"/>
    <w:locked/>
    <w:rsid w:val="008029AD"/>
    <w:rPr>
      <w:rFonts w:ascii="Times New Roman" w:hAnsi="Times New Roman" w:cs="Times New Roman"/>
      <w:b/>
      <w:sz w:val="28"/>
      <w:lang w:eastAsia="fr-FR"/>
    </w:rPr>
  </w:style>
  <w:style w:type="paragraph" w:styleId="Corpsdetexte2">
    <w:name w:val="Body Text 2"/>
    <w:basedOn w:val="Normal"/>
    <w:link w:val="Corpsdetexte2Car"/>
    <w:uiPriority w:val="99"/>
    <w:rsid w:val="008029AD"/>
    <w:pPr>
      <w:widowControl w:val="0"/>
      <w:autoSpaceDE w:val="0"/>
      <w:autoSpaceDN w:val="0"/>
      <w:adjustRightInd w:val="0"/>
      <w:jc w:val="both"/>
    </w:pPr>
    <w:rPr>
      <w:color w:val="000000"/>
      <w:sz w:val="24"/>
    </w:rPr>
  </w:style>
  <w:style w:type="character" w:customStyle="1" w:styleId="Corpsdetexte2Car">
    <w:name w:val="Corps de texte 2 Car"/>
    <w:link w:val="Corpsdetexte2"/>
    <w:uiPriority w:val="99"/>
    <w:locked/>
    <w:rsid w:val="008029AD"/>
    <w:rPr>
      <w:rFonts w:ascii="Times New Roman" w:hAnsi="Times New Roman" w:cs="Times New Roman"/>
      <w:color w:val="000000"/>
      <w:sz w:val="24"/>
      <w:lang w:eastAsia="fr-FR"/>
    </w:rPr>
  </w:style>
  <w:style w:type="paragraph" w:customStyle="1" w:styleId="corpsol">
    <w:name w:val="corpsol"/>
    <w:basedOn w:val="Corpsdetexte"/>
    <w:uiPriority w:val="99"/>
    <w:rsid w:val="008029AD"/>
    <w:pPr>
      <w:keepNext/>
      <w:widowControl/>
      <w:autoSpaceDE/>
      <w:autoSpaceDN/>
      <w:adjustRightInd/>
      <w:spacing w:after="120"/>
      <w:jc w:val="both"/>
    </w:pPr>
    <w:rPr>
      <w:rFonts w:ascii="Arial" w:hAnsi="Arial" w:cs="Arial"/>
      <w:color w:val="auto"/>
    </w:rPr>
  </w:style>
  <w:style w:type="paragraph" w:styleId="Sous-titre">
    <w:name w:val="Subtitle"/>
    <w:basedOn w:val="Normal"/>
    <w:link w:val="Sous-titreCar"/>
    <w:uiPriority w:val="99"/>
    <w:qFormat/>
    <w:rsid w:val="008029AD"/>
    <w:pPr>
      <w:pBdr>
        <w:top w:val="single" w:sz="4" w:space="1" w:color="auto"/>
        <w:left w:val="single" w:sz="4" w:space="4" w:color="auto"/>
        <w:bottom w:val="single" w:sz="4" w:space="1" w:color="auto"/>
        <w:right w:val="single" w:sz="4" w:space="4" w:color="auto"/>
      </w:pBdr>
      <w:jc w:val="center"/>
    </w:pPr>
    <w:rPr>
      <w:b/>
      <w:sz w:val="24"/>
    </w:rPr>
  </w:style>
  <w:style w:type="character" w:customStyle="1" w:styleId="Sous-titreCar">
    <w:name w:val="Sous-titre Car"/>
    <w:link w:val="Sous-titre"/>
    <w:uiPriority w:val="99"/>
    <w:locked/>
    <w:rsid w:val="008029AD"/>
    <w:rPr>
      <w:rFonts w:ascii="Times New Roman" w:hAnsi="Times New Roman" w:cs="Times New Roman"/>
      <w:b/>
      <w:sz w:val="24"/>
      <w:lang w:eastAsia="fr-FR"/>
    </w:rPr>
  </w:style>
  <w:style w:type="paragraph" w:customStyle="1" w:styleId="listepuce2">
    <w:name w:val="liste à puce 2"/>
    <w:basedOn w:val="Normal"/>
    <w:uiPriority w:val="99"/>
    <w:rsid w:val="008029AD"/>
    <w:pPr>
      <w:tabs>
        <w:tab w:val="num" w:pos="720"/>
      </w:tabs>
      <w:ind w:left="720" w:hanging="360"/>
    </w:pPr>
    <w:rPr>
      <w:sz w:val="24"/>
      <w:szCs w:val="24"/>
    </w:rPr>
  </w:style>
  <w:style w:type="paragraph" w:customStyle="1" w:styleId="Normalsoulign">
    <w:name w:val="Normal souligné"/>
    <w:basedOn w:val="Normal"/>
    <w:uiPriority w:val="99"/>
    <w:rsid w:val="008029AD"/>
    <w:pPr>
      <w:keepNext/>
      <w:keepLines/>
      <w:snapToGrid w:val="0"/>
    </w:pPr>
    <w:rPr>
      <w:rFonts w:ascii="Arial" w:hAnsi="Arial" w:cs="Arial"/>
      <w:u w:val="single"/>
    </w:rPr>
  </w:style>
  <w:style w:type="paragraph" w:styleId="Notedebasdepage">
    <w:name w:val="footnote text"/>
    <w:basedOn w:val="Normal"/>
    <w:link w:val="NotedebasdepageCar"/>
    <w:uiPriority w:val="99"/>
    <w:semiHidden/>
    <w:rsid w:val="008029AD"/>
    <w:pPr>
      <w:ind w:left="142" w:hanging="142"/>
      <w:jc w:val="both"/>
    </w:pPr>
    <w:rPr>
      <w:rFonts w:ascii="Tahoma" w:hAnsi="Tahoma"/>
      <w:sz w:val="18"/>
    </w:rPr>
  </w:style>
  <w:style w:type="character" w:customStyle="1" w:styleId="NotedebasdepageCar">
    <w:name w:val="Note de bas de page Car"/>
    <w:link w:val="Notedebasdepage"/>
    <w:uiPriority w:val="99"/>
    <w:semiHidden/>
    <w:locked/>
    <w:rsid w:val="008029AD"/>
    <w:rPr>
      <w:rFonts w:ascii="Tahoma" w:hAnsi="Tahoma" w:cs="Times New Roman"/>
      <w:sz w:val="18"/>
      <w:lang w:eastAsia="fr-FR"/>
    </w:rPr>
  </w:style>
  <w:style w:type="character" w:styleId="Lienhypertexte">
    <w:name w:val="Hyperlink"/>
    <w:uiPriority w:val="99"/>
    <w:rsid w:val="008029AD"/>
    <w:rPr>
      <w:rFonts w:cs="Times New Roman"/>
      <w:color w:val="0000FF"/>
      <w:u w:val="single"/>
    </w:rPr>
  </w:style>
  <w:style w:type="paragraph" w:styleId="Normalcentr">
    <w:name w:val="Block Text"/>
    <w:basedOn w:val="Normal"/>
    <w:uiPriority w:val="99"/>
    <w:rsid w:val="008029AD"/>
    <w:pPr>
      <w:shd w:val="clear" w:color="auto" w:fill="FFFFFF"/>
      <w:spacing w:line="254" w:lineRule="exact"/>
      <w:ind w:left="82" w:right="845"/>
      <w:jc w:val="both"/>
    </w:pPr>
  </w:style>
  <w:style w:type="character" w:styleId="Marquedecommentaire">
    <w:name w:val="annotation reference"/>
    <w:uiPriority w:val="99"/>
    <w:semiHidden/>
    <w:rsid w:val="008029AD"/>
    <w:rPr>
      <w:rFonts w:cs="Times New Roman"/>
      <w:sz w:val="16"/>
    </w:rPr>
  </w:style>
  <w:style w:type="paragraph" w:styleId="Commentaire">
    <w:name w:val="annotation text"/>
    <w:basedOn w:val="Normal"/>
    <w:link w:val="CommentaireCar"/>
    <w:uiPriority w:val="99"/>
    <w:semiHidden/>
    <w:rsid w:val="008029AD"/>
  </w:style>
  <w:style w:type="character" w:customStyle="1" w:styleId="CommentaireCar">
    <w:name w:val="Commentaire Car"/>
    <w:link w:val="Commentaire"/>
    <w:uiPriority w:val="99"/>
    <w:semiHidden/>
    <w:locked/>
    <w:rsid w:val="008029AD"/>
    <w:rPr>
      <w:rFonts w:ascii="Times New Roman" w:hAnsi="Times New Roman" w:cs="Times New Roman"/>
      <w:sz w:val="20"/>
      <w:lang w:eastAsia="fr-FR"/>
    </w:rPr>
  </w:style>
  <w:style w:type="paragraph" w:styleId="Objetducommentaire">
    <w:name w:val="annotation subject"/>
    <w:basedOn w:val="Commentaire"/>
    <w:next w:val="Commentaire"/>
    <w:link w:val="ObjetducommentaireCar"/>
    <w:uiPriority w:val="99"/>
    <w:semiHidden/>
    <w:rsid w:val="008029AD"/>
    <w:rPr>
      <w:b/>
    </w:rPr>
  </w:style>
  <w:style w:type="character" w:customStyle="1" w:styleId="ObjetducommentaireCar">
    <w:name w:val="Objet du commentaire Car"/>
    <w:link w:val="Objetducommentaire"/>
    <w:uiPriority w:val="99"/>
    <w:semiHidden/>
    <w:locked/>
    <w:rsid w:val="008029AD"/>
    <w:rPr>
      <w:rFonts w:ascii="Times New Roman" w:hAnsi="Times New Roman" w:cs="Times New Roman"/>
      <w:b/>
      <w:sz w:val="20"/>
      <w:lang w:eastAsia="fr-FR"/>
    </w:rPr>
  </w:style>
  <w:style w:type="paragraph" w:styleId="Retraitcorpsdetexte">
    <w:name w:val="Body Text Indent"/>
    <w:basedOn w:val="Normal"/>
    <w:link w:val="RetraitcorpsdetexteCar"/>
    <w:uiPriority w:val="99"/>
    <w:rsid w:val="008029AD"/>
    <w:pPr>
      <w:spacing w:after="120"/>
      <w:ind w:left="283"/>
    </w:pPr>
  </w:style>
  <w:style w:type="character" w:customStyle="1" w:styleId="RetraitcorpsdetexteCar">
    <w:name w:val="Retrait corps de texte Car"/>
    <w:link w:val="Retraitcorpsdetexte"/>
    <w:uiPriority w:val="99"/>
    <w:locked/>
    <w:rsid w:val="008029AD"/>
    <w:rPr>
      <w:rFonts w:ascii="Times New Roman" w:hAnsi="Times New Roman" w:cs="Times New Roman"/>
      <w:sz w:val="20"/>
      <w:lang w:eastAsia="fr-FR"/>
    </w:rPr>
  </w:style>
  <w:style w:type="paragraph" w:styleId="Retraitcorpsdetexte3">
    <w:name w:val="Body Text Indent 3"/>
    <w:basedOn w:val="Normal"/>
    <w:link w:val="Retraitcorpsdetexte3Car"/>
    <w:uiPriority w:val="99"/>
    <w:rsid w:val="008029AD"/>
    <w:pPr>
      <w:spacing w:after="120"/>
      <w:ind w:left="283"/>
    </w:pPr>
    <w:rPr>
      <w:sz w:val="16"/>
    </w:rPr>
  </w:style>
  <w:style w:type="character" w:customStyle="1" w:styleId="Retraitcorpsdetexte3Car">
    <w:name w:val="Retrait corps de texte 3 Car"/>
    <w:link w:val="Retraitcorpsdetexte3"/>
    <w:uiPriority w:val="99"/>
    <w:locked/>
    <w:rsid w:val="008029AD"/>
    <w:rPr>
      <w:rFonts w:ascii="Times New Roman" w:hAnsi="Times New Roman" w:cs="Times New Roman"/>
      <w:sz w:val="16"/>
      <w:lang w:eastAsia="fr-FR"/>
    </w:rPr>
  </w:style>
  <w:style w:type="paragraph" w:customStyle="1" w:styleId="normalformulaire">
    <w:name w:val="normal formulaire"/>
    <w:basedOn w:val="Normal"/>
    <w:rsid w:val="008029AD"/>
    <w:pPr>
      <w:jc w:val="both"/>
    </w:pPr>
    <w:rPr>
      <w:rFonts w:ascii="Tahoma" w:hAnsi="Tahoma" w:cs="Tahoma"/>
      <w:sz w:val="16"/>
      <w:szCs w:val="16"/>
    </w:rPr>
  </w:style>
  <w:style w:type="paragraph" w:customStyle="1" w:styleId="italiqueformulaire">
    <w:name w:val="italique formulaire"/>
    <w:basedOn w:val="normalformulaire"/>
    <w:uiPriority w:val="99"/>
    <w:rsid w:val="008029AD"/>
    <w:rPr>
      <w:i/>
      <w:iCs/>
      <w:sz w:val="14"/>
      <w:szCs w:val="14"/>
    </w:rPr>
  </w:style>
  <w:style w:type="paragraph" w:customStyle="1" w:styleId="Standard">
    <w:name w:val="Standard"/>
    <w:uiPriority w:val="99"/>
    <w:rsid w:val="008029AD"/>
    <w:pPr>
      <w:widowControl w:val="0"/>
      <w:suppressAutoHyphens/>
      <w:autoSpaceDN w:val="0"/>
      <w:textAlignment w:val="baseline"/>
    </w:pPr>
    <w:rPr>
      <w:rFonts w:ascii="Liberation Sans" w:hAnsi="Liberation Sans" w:cs="Tahoma"/>
      <w:kern w:val="3"/>
      <w:sz w:val="24"/>
      <w:szCs w:val="24"/>
    </w:rPr>
  </w:style>
  <w:style w:type="paragraph" w:customStyle="1" w:styleId="Paragraphedeliste1">
    <w:name w:val="Paragraphe de liste1"/>
    <w:basedOn w:val="Normal"/>
    <w:uiPriority w:val="99"/>
    <w:rsid w:val="008029AD"/>
    <w:pPr>
      <w:ind w:left="720"/>
    </w:pPr>
  </w:style>
  <w:style w:type="paragraph" w:styleId="Listepuces">
    <w:name w:val="List Bullet"/>
    <w:basedOn w:val="Normal"/>
    <w:autoRedefine/>
    <w:uiPriority w:val="99"/>
    <w:rsid w:val="008029AD"/>
    <w:pPr>
      <w:ind w:left="360" w:hanging="360"/>
    </w:pPr>
  </w:style>
  <w:style w:type="paragraph" w:customStyle="1" w:styleId="titreformulaire">
    <w:name w:val="titre formulaire"/>
    <w:basedOn w:val="Titre7"/>
    <w:rsid w:val="008029AD"/>
    <w:pPr>
      <w:keepNext/>
      <w:spacing w:before="0" w:after="0"/>
      <w:jc w:val="both"/>
    </w:pPr>
    <w:rPr>
      <w:rFonts w:ascii="Tahoma" w:hAnsi="Tahoma"/>
      <w:b/>
      <w:color w:val="FFFFFF"/>
      <w:sz w:val="20"/>
    </w:rPr>
  </w:style>
  <w:style w:type="table" w:styleId="Colonnesdetableau5">
    <w:name w:val="Table Columns 5"/>
    <w:basedOn w:val="TableauNormal"/>
    <w:uiPriority w:val="99"/>
    <w:rsid w:val="008029AD"/>
    <w:rPr>
      <w:rFonts w:ascii="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Colonnesdetableau1">
    <w:name w:val="Table Columns 1"/>
    <w:basedOn w:val="TableauNormal"/>
    <w:uiPriority w:val="99"/>
    <w:rsid w:val="008029AD"/>
    <w:rPr>
      <w:rFonts w:ascii="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M1">
    <w:name w:val="CM1"/>
    <w:basedOn w:val="Normal"/>
    <w:next w:val="Normal"/>
    <w:uiPriority w:val="99"/>
    <w:rsid w:val="000D0FEF"/>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D0FEF"/>
    <w:pPr>
      <w:autoSpaceDE w:val="0"/>
      <w:autoSpaceDN w:val="0"/>
      <w:adjustRightInd w:val="0"/>
    </w:pPr>
    <w:rPr>
      <w:rFonts w:ascii="EUAlbertina" w:hAnsi="EUAlbertina"/>
      <w:sz w:val="24"/>
      <w:szCs w:val="24"/>
    </w:rPr>
  </w:style>
  <w:style w:type="paragraph" w:styleId="NormalWeb">
    <w:name w:val="Normal (Web)"/>
    <w:basedOn w:val="Normal"/>
    <w:uiPriority w:val="99"/>
    <w:rsid w:val="00575482"/>
    <w:pPr>
      <w:spacing w:before="100" w:beforeAutospacing="1" w:after="119"/>
    </w:pPr>
    <w:rPr>
      <w:color w:val="000000"/>
      <w:sz w:val="24"/>
      <w:szCs w:val="24"/>
    </w:rPr>
  </w:style>
  <w:style w:type="paragraph" w:styleId="Paragraphedeliste">
    <w:name w:val="List Paragraph"/>
    <w:basedOn w:val="Normal"/>
    <w:uiPriority w:val="34"/>
    <w:qFormat/>
    <w:rsid w:val="00917D57"/>
    <w:pPr>
      <w:ind w:left="720"/>
      <w:contextualSpacing/>
    </w:pPr>
  </w:style>
  <w:style w:type="paragraph" w:customStyle="1" w:styleId="texte">
    <w:name w:val="texte"/>
    <w:basedOn w:val="Normal"/>
    <w:uiPriority w:val="99"/>
    <w:rsid w:val="00565174"/>
    <w:pPr>
      <w:suppressAutoHyphens/>
      <w:spacing w:before="120"/>
      <w:jc w:val="both"/>
    </w:pPr>
    <w:rPr>
      <w:rFonts w:ascii="Arial" w:hAnsi="Arial"/>
      <w:lang w:eastAsia="ar-SA"/>
    </w:rPr>
  </w:style>
  <w:style w:type="character" w:styleId="Appelnotedebasdep">
    <w:name w:val="footnote reference"/>
    <w:uiPriority w:val="99"/>
    <w:semiHidden/>
    <w:rsid w:val="00BC0968"/>
    <w:rPr>
      <w:rFonts w:cs="Times New Roman"/>
      <w:vertAlign w:val="superscript"/>
    </w:rPr>
  </w:style>
  <w:style w:type="paragraph" w:customStyle="1" w:styleId="western">
    <w:name w:val="western"/>
    <w:basedOn w:val="Normal"/>
    <w:rsid w:val="00134EF3"/>
    <w:pPr>
      <w:spacing w:before="100" w:beforeAutospacing="1"/>
    </w:pPr>
    <w:rPr>
      <w:rFonts w:ascii="TimesNewRomanPSMT" w:hAnsi="TimesNewRomanPSMT"/>
      <w:color w:val="000000"/>
      <w:sz w:val="24"/>
      <w:szCs w:val="24"/>
    </w:rPr>
  </w:style>
  <w:style w:type="character" w:styleId="Accentuation">
    <w:name w:val="Emphasis"/>
    <w:uiPriority w:val="20"/>
    <w:qFormat/>
    <w:rsid w:val="000221EA"/>
    <w:rPr>
      <w:i/>
      <w:iCs/>
    </w:rPr>
  </w:style>
  <w:style w:type="paragraph" w:styleId="Rvision">
    <w:name w:val="Revision"/>
    <w:hidden/>
    <w:uiPriority w:val="99"/>
    <w:semiHidden/>
    <w:rsid w:val="0071523C"/>
    <w:rPr>
      <w:rFonts w:ascii="Times New Roman" w:hAnsi="Times New Roman"/>
    </w:rPr>
  </w:style>
  <w:style w:type="table" w:customStyle="1" w:styleId="Grilledutableau1">
    <w:name w:val="Grille du tableau1"/>
    <w:basedOn w:val="TableauNormal"/>
    <w:next w:val="Grilledutableau"/>
    <w:uiPriority w:val="99"/>
    <w:rsid w:val="00B65E1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99"/>
    <w:rsid w:val="0018603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D93B84"/>
    <w:rPr>
      <w:rFonts w:ascii="Times New Roman" w:hAnsi="Times New Roman"/>
    </w:rPr>
  </w:style>
  <w:style w:type="paragraph" w:customStyle="1" w:styleId="Default">
    <w:name w:val="Default"/>
    <w:rsid w:val="00D251CD"/>
    <w:pPr>
      <w:autoSpaceDE w:val="0"/>
      <w:autoSpaceDN w:val="0"/>
      <w:adjustRightInd w:val="0"/>
    </w:pPr>
    <w:rPr>
      <w:rFonts w:ascii="Arial" w:eastAsiaTheme="minorHAnsi" w:hAnsi="Arial" w:cs="Arial"/>
      <w:color w:val="000000"/>
      <w:sz w:val="24"/>
      <w:szCs w:val="24"/>
      <w:lang w:eastAsia="en-US"/>
    </w:rPr>
  </w:style>
  <w:style w:type="paragraph" w:styleId="Notedefin">
    <w:name w:val="endnote text"/>
    <w:basedOn w:val="Normal"/>
    <w:link w:val="NotedefinCar"/>
    <w:uiPriority w:val="99"/>
    <w:semiHidden/>
    <w:unhideWhenUsed/>
    <w:locked/>
    <w:rsid w:val="006C6569"/>
  </w:style>
  <w:style w:type="character" w:customStyle="1" w:styleId="NotedefinCar">
    <w:name w:val="Note de fin Car"/>
    <w:basedOn w:val="Policepardfaut"/>
    <w:link w:val="Notedefin"/>
    <w:uiPriority w:val="99"/>
    <w:semiHidden/>
    <w:rsid w:val="006C6569"/>
    <w:rPr>
      <w:rFonts w:ascii="Times New Roman" w:hAnsi="Times New Roman"/>
    </w:rPr>
  </w:style>
  <w:style w:type="character" w:styleId="Appeldenotedefin">
    <w:name w:val="endnote reference"/>
    <w:basedOn w:val="Policepardfaut"/>
    <w:uiPriority w:val="99"/>
    <w:semiHidden/>
    <w:unhideWhenUsed/>
    <w:locked/>
    <w:rsid w:val="006C6569"/>
    <w:rPr>
      <w:vertAlign w:val="superscript"/>
    </w:rPr>
  </w:style>
  <w:style w:type="character" w:styleId="CitationHTML">
    <w:name w:val="HTML Cite"/>
    <w:basedOn w:val="Policepardfaut"/>
    <w:uiPriority w:val="99"/>
    <w:semiHidden/>
    <w:unhideWhenUsed/>
    <w:locked/>
    <w:rsid w:val="001F0E5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9B2"/>
    <w:rPr>
      <w:rFonts w:ascii="Times New Roman" w:hAnsi="Times New Roman"/>
    </w:rPr>
  </w:style>
  <w:style w:type="paragraph" w:styleId="Titre1">
    <w:name w:val="heading 1"/>
    <w:basedOn w:val="Normal"/>
    <w:next w:val="Normal"/>
    <w:link w:val="Titre1Car"/>
    <w:uiPriority w:val="99"/>
    <w:qFormat/>
    <w:rsid w:val="008029AD"/>
    <w:pPr>
      <w:keepNext/>
      <w:outlineLvl w:val="0"/>
    </w:pPr>
    <w:rPr>
      <w:b/>
    </w:rPr>
  </w:style>
  <w:style w:type="paragraph" w:styleId="Titre2">
    <w:name w:val="heading 2"/>
    <w:basedOn w:val="Normal"/>
    <w:next w:val="Normal"/>
    <w:link w:val="Titre2Car"/>
    <w:uiPriority w:val="99"/>
    <w:qFormat/>
    <w:rsid w:val="008029AD"/>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rPr>
  </w:style>
  <w:style w:type="paragraph" w:styleId="Titre3">
    <w:name w:val="heading 3"/>
    <w:basedOn w:val="Normal"/>
    <w:next w:val="Normal"/>
    <w:link w:val="Titre3Car"/>
    <w:uiPriority w:val="99"/>
    <w:qFormat/>
    <w:rsid w:val="008029AD"/>
    <w:pPr>
      <w:keepNext/>
      <w:jc w:val="center"/>
      <w:outlineLvl w:val="2"/>
    </w:pPr>
    <w:rPr>
      <w:b/>
    </w:rPr>
  </w:style>
  <w:style w:type="paragraph" w:styleId="Titre4">
    <w:name w:val="heading 4"/>
    <w:basedOn w:val="Normal"/>
    <w:next w:val="Normal"/>
    <w:link w:val="Titre4Car"/>
    <w:uiPriority w:val="99"/>
    <w:qFormat/>
    <w:rsid w:val="008029AD"/>
    <w:pPr>
      <w:keepNext/>
      <w:jc w:val="center"/>
      <w:outlineLvl w:val="3"/>
    </w:pPr>
    <w:rPr>
      <w:rFonts w:ascii="Arial" w:hAnsi="Arial"/>
      <w:b/>
    </w:rPr>
  </w:style>
  <w:style w:type="paragraph" w:styleId="Titre5">
    <w:name w:val="heading 5"/>
    <w:basedOn w:val="Normal"/>
    <w:next w:val="Normal"/>
    <w:link w:val="Titre5Car"/>
    <w:uiPriority w:val="99"/>
    <w:qFormat/>
    <w:rsid w:val="008029AD"/>
    <w:pPr>
      <w:keepNext/>
      <w:numPr>
        <w:ilvl w:val="12"/>
      </w:numPr>
      <w:overflowPunct w:val="0"/>
      <w:autoSpaceDE w:val="0"/>
      <w:autoSpaceDN w:val="0"/>
      <w:adjustRightInd w:val="0"/>
      <w:jc w:val="center"/>
      <w:textAlignment w:val="baseline"/>
      <w:outlineLvl w:val="4"/>
    </w:pPr>
    <w:rPr>
      <w:rFonts w:ascii="Arial" w:hAnsi="Arial"/>
      <w:b/>
    </w:rPr>
  </w:style>
  <w:style w:type="paragraph" w:styleId="Titre6">
    <w:name w:val="heading 6"/>
    <w:basedOn w:val="Normal"/>
    <w:next w:val="Normal"/>
    <w:link w:val="Titre6Car"/>
    <w:uiPriority w:val="99"/>
    <w:qFormat/>
    <w:rsid w:val="008029AD"/>
    <w:pPr>
      <w:keepNext/>
      <w:overflowPunct w:val="0"/>
      <w:autoSpaceDE w:val="0"/>
      <w:autoSpaceDN w:val="0"/>
      <w:adjustRightInd w:val="0"/>
      <w:textAlignment w:val="baseline"/>
      <w:outlineLvl w:val="5"/>
    </w:pPr>
    <w:rPr>
      <w:rFonts w:ascii="Arial" w:hAnsi="Arial"/>
      <w:b/>
      <w:i/>
    </w:rPr>
  </w:style>
  <w:style w:type="paragraph" w:styleId="Titre7">
    <w:name w:val="heading 7"/>
    <w:basedOn w:val="Normal"/>
    <w:next w:val="Normal"/>
    <w:link w:val="Titre7Car"/>
    <w:uiPriority w:val="99"/>
    <w:qFormat/>
    <w:rsid w:val="008029AD"/>
    <w:pPr>
      <w:spacing w:before="240" w:after="60"/>
      <w:outlineLvl w:val="6"/>
    </w:pPr>
    <w:rPr>
      <w:sz w:val="24"/>
    </w:rPr>
  </w:style>
  <w:style w:type="paragraph" w:styleId="Titre8">
    <w:name w:val="heading 8"/>
    <w:basedOn w:val="Normal"/>
    <w:next w:val="Normal"/>
    <w:link w:val="Titre8Car"/>
    <w:uiPriority w:val="99"/>
    <w:qFormat/>
    <w:rsid w:val="008029AD"/>
    <w:pPr>
      <w:keepNext/>
      <w:numPr>
        <w:ilvl w:val="12"/>
      </w:numPr>
      <w:jc w:val="center"/>
      <w:outlineLvl w:val="7"/>
    </w:pPr>
    <w:rPr>
      <w:b/>
      <w:sz w:val="18"/>
    </w:rPr>
  </w:style>
  <w:style w:type="paragraph" w:styleId="Titre9">
    <w:name w:val="heading 9"/>
    <w:basedOn w:val="Normal"/>
    <w:next w:val="Normal"/>
    <w:link w:val="Titre9Car"/>
    <w:uiPriority w:val="99"/>
    <w:qFormat/>
    <w:rsid w:val="008029AD"/>
    <w:pPr>
      <w:keepNext/>
      <w:tabs>
        <w:tab w:val="left" w:leader="dot" w:pos="8931"/>
      </w:tabs>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8029AD"/>
    <w:rPr>
      <w:rFonts w:ascii="Times New Roman" w:hAnsi="Times New Roman" w:cs="Times New Roman"/>
      <w:b/>
      <w:sz w:val="20"/>
      <w:lang w:eastAsia="fr-FR"/>
    </w:rPr>
  </w:style>
  <w:style w:type="character" w:customStyle="1" w:styleId="Titre2Car">
    <w:name w:val="Titre 2 Car"/>
    <w:link w:val="Titre2"/>
    <w:uiPriority w:val="99"/>
    <w:locked/>
    <w:rsid w:val="008029AD"/>
    <w:rPr>
      <w:rFonts w:ascii="Times New Roman" w:hAnsi="Times New Roman" w:cs="Times New Roman"/>
      <w:b/>
      <w:sz w:val="20"/>
      <w:shd w:val="pct25" w:color="auto" w:fill="auto"/>
      <w:lang w:eastAsia="fr-FR"/>
    </w:rPr>
  </w:style>
  <w:style w:type="character" w:customStyle="1" w:styleId="Titre3Car">
    <w:name w:val="Titre 3 Car"/>
    <w:link w:val="Titre3"/>
    <w:uiPriority w:val="99"/>
    <w:locked/>
    <w:rsid w:val="008029AD"/>
    <w:rPr>
      <w:rFonts w:ascii="Times New Roman" w:hAnsi="Times New Roman" w:cs="Times New Roman"/>
      <w:b/>
      <w:sz w:val="20"/>
      <w:lang w:eastAsia="fr-FR"/>
    </w:rPr>
  </w:style>
  <w:style w:type="character" w:customStyle="1" w:styleId="Titre4Car">
    <w:name w:val="Titre 4 Car"/>
    <w:link w:val="Titre4"/>
    <w:uiPriority w:val="99"/>
    <w:locked/>
    <w:rsid w:val="008029AD"/>
    <w:rPr>
      <w:rFonts w:ascii="Arial" w:hAnsi="Arial" w:cs="Times New Roman"/>
      <w:b/>
      <w:sz w:val="20"/>
      <w:lang w:eastAsia="fr-FR"/>
    </w:rPr>
  </w:style>
  <w:style w:type="character" w:customStyle="1" w:styleId="Titre5Car">
    <w:name w:val="Titre 5 Car"/>
    <w:link w:val="Titre5"/>
    <w:uiPriority w:val="99"/>
    <w:locked/>
    <w:rsid w:val="008029AD"/>
    <w:rPr>
      <w:rFonts w:ascii="Arial" w:hAnsi="Arial" w:cs="Times New Roman"/>
      <w:b/>
      <w:lang w:eastAsia="fr-FR"/>
    </w:rPr>
  </w:style>
  <w:style w:type="character" w:customStyle="1" w:styleId="Titre6Car">
    <w:name w:val="Titre 6 Car"/>
    <w:link w:val="Titre6"/>
    <w:uiPriority w:val="99"/>
    <w:locked/>
    <w:rsid w:val="008029AD"/>
    <w:rPr>
      <w:rFonts w:ascii="Arial" w:hAnsi="Arial" w:cs="Times New Roman"/>
      <w:b/>
      <w:i/>
      <w:lang w:eastAsia="fr-FR"/>
    </w:rPr>
  </w:style>
  <w:style w:type="character" w:customStyle="1" w:styleId="Titre7Car">
    <w:name w:val="Titre 7 Car"/>
    <w:link w:val="Titre7"/>
    <w:uiPriority w:val="99"/>
    <w:locked/>
    <w:rsid w:val="008029AD"/>
    <w:rPr>
      <w:rFonts w:ascii="Times New Roman" w:hAnsi="Times New Roman" w:cs="Times New Roman"/>
      <w:sz w:val="24"/>
      <w:lang w:eastAsia="fr-FR"/>
    </w:rPr>
  </w:style>
  <w:style w:type="character" w:customStyle="1" w:styleId="Titre8Car">
    <w:name w:val="Titre 8 Car"/>
    <w:link w:val="Titre8"/>
    <w:uiPriority w:val="99"/>
    <w:locked/>
    <w:rsid w:val="008029AD"/>
    <w:rPr>
      <w:rFonts w:ascii="Times New Roman" w:hAnsi="Times New Roman" w:cs="Times New Roman"/>
      <w:b/>
      <w:sz w:val="18"/>
      <w:lang w:eastAsia="fr-FR"/>
    </w:rPr>
  </w:style>
  <w:style w:type="character" w:customStyle="1" w:styleId="Titre9Car">
    <w:name w:val="Titre 9 Car"/>
    <w:link w:val="Titre9"/>
    <w:uiPriority w:val="99"/>
    <w:locked/>
    <w:rsid w:val="008029AD"/>
    <w:rPr>
      <w:rFonts w:ascii="Arial" w:hAnsi="Arial" w:cs="Times New Roman"/>
      <w:b/>
      <w:sz w:val="20"/>
      <w:lang w:eastAsia="fr-FR"/>
    </w:rPr>
  </w:style>
  <w:style w:type="paragraph" w:styleId="En-tte">
    <w:name w:val="header"/>
    <w:basedOn w:val="Normal"/>
    <w:link w:val="En-tteCar"/>
    <w:uiPriority w:val="99"/>
    <w:rsid w:val="008029AD"/>
    <w:pPr>
      <w:tabs>
        <w:tab w:val="center" w:pos="4536"/>
        <w:tab w:val="right" w:pos="9072"/>
      </w:tabs>
    </w:pPr>
    <w:rPr>
      <w:rFonts w:ascii="Arial" w:hAnsi="Arial"/>
    </w:rPr>
  </w:style>
  <w:style w:type="character" w:customStyle="1" w:styleId="En-tteCar">
    <w:name w:val="En-tête Car"/>
    <w:link w:val="En-tte"/>
    <w:uiPriority w:val="99"/>
    <w:locked/>
    <w:rsid w:val="008029AD"/>
    <w:rPr>
      <w:rFonts w:ascii="Arial" w:hAnsi="Arial" w:cs="Times New Roman"/>
      <w:sz w:val="20"/>
      <w:lang w:eastAsia="fr-FR"/>
    </w:rPr>
  </w:style>
  <w:style w:type="character" w:styleId="Numrodepage">
    <w:name w:val="page number"/>
    <w:uiPriority w:val="99"/>
    <w:rsid w:val="008029AD"/>
    <w:rPr>
      <w:rFonts w:cs="Times New Roman"/>
    </w:rPr>
  </w:style>
  <w:style w:type="paragraph" w:styleId="Pieddepage">
    <w:name w:val="footer"/>
    <w:basedOn w:val="Normal"/>
    <w:link w:val="PieddepageCar"/>
    <w:uiPriority w:val="99"/>
    <w:rsid w:val="008029AD"/>
    <w:pPr>
      <w:tabs>
        <w:tab w:val="center" w:pos="4536"/>
        <w:tab w:val="right" w:pos="9072"/>
      </w:tabs>
    </w:pPr>
    <w:rPr>
      <w:rFonts w:ascii="Arial" w:hAnsi="Arial"/>
    </w:rPr>
  </w:style>
  <w:style w:type="character" w:customStyle="1" w:styleId="PieddepageCar">
    <w:name w:val="Pied de page Car"/>
    <w:link w:val="Pieddepage"/>
    <w:uiPriority w:val="99"/>
    <w:locked/>
    <w:rsid w:val="008029AD"/>
    <w:rPr>
      <w:rFonts w:ascii="Arial" w:hAnsi="Arial" w:cs="Times New Roman"/>
      <w:sz w:val="20"/>
      <w:lang w:eastAsia="fr-FR"/>
    </w:rPr>
  </w:style>
  <w:style w:type="paragraph" w:styleId="Corpsdetexte3">
    <w:name w:val="Body Text 3"/>
    <w:basedOn w:val="Normal"/>
    <w:link w:val="Corpsdetexte3Car"/>
    <w:uiPriority w:val="99"/>
    <w:rsid w:val="008029AD"/>
    <w:pPr>
      <w:tabs>
        <w:tab w:val="left" w:pos="426"/>
      </w:tabs>
      <w:jc w:val="both"/>
    </w:pPr>
    <w:rPr>
      <w:rFonts w:ascii="Arial" w:hAnsi="Arial"/>
    </w:rPr>
  </w:style>
  <w:style w:type="character" w:customStyle="1" w:styleId="Corpsdetexte3Car">
    <w:name w:val="Corps de texte 3 Car"/>
    <w:link w:val="Corpsdetexte3"/>
    <w:uiPriority w:val="99"/>
    <w:locked/>
    <w:rsid w:val="008029AD"/>
    <w:rPr>
      <w:rFonts w:ascii="Arial" w:hAnsi="Arial" w:cs="Times New Roman"/>
      <w:sz w:val="20"/>
      <w:lang w:eastAsia="fr-FR"/>
    </w:rPr>
  </w:style>
  <w:style w:type="table" w:styleId="Grilledutableau">
    <w:name w:val="Table Grid"/>
    <w:basedOn w:val="TableauNormal"/>
    <w:uiPriority w:val="59"/>
    <w:rsid w:val="008029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8029AD"/>
    <w:rPr>
      <w:rFonts w:ascii="Tahoma" w:hAnsi="Tahoma"/>
      <w:sz w:val="16"/>
    </w:rPr>
  </w:style>
  <w:style w:type="character" w:customStyle="1" w:styleId="TextedebullesCar">
    <w:name w:val="Texte de bulles Car"/>
    <w:link w:val="Textedebulles"/>
    <w:uiPriority w:val="99"/>
    <w:semiHidden/>
    <w:locked/>
    <w:rsid w:val="008029AD"/>
    <w:rPr>
      <w:rFonts w:ascii="Tahoma" w:hAnsi="Tahoma" w:cs="Times New Roman"/>
      <w:sz w:val="16"/>
      <w:lang w:eastAsia="fr-FR"/>
    </w:rPr>
  </w:style>
  <w:style w:type="paragraph" w:styleId="Corpsdetexte">
    <w:name w:val="Body Text"/>
    <w:basedOn w:val="Normal"/>
    <w:link w:val="CorpsdetexteCar"/>
    <w:uiPriority w:val="99"/>
    <w:rsid w:val="008029AD"/>
    <w:pPr>
      <w:widowControl w:val="0"/>
      <w:autoSpaceDE w:val="0"/>
      <w:autoSpaceDN w:val="0"/>
      <w:adjustRightInd w:val="0"/>
    </w:pPr>
    <w:rPr>
      <w:rFonts w:ascii="TimesNewRomanPSMT" w:hAnsi="TimesNewRomanPSMT"/>
      <w:color w:val="000000"/>
      <w:sz w:val="24"/>
    </w:rPr>
  </w:style>
  <w:style w:type="character" w:customStyle="1" w:styleId="CorpsdetexteCar">
    <w:name w:val="Corps de texte Car"/>
    <w:link w:val="Corpsdetexte"/>
    <w:uiPriority w:val="99"/>
    <w:locked/>
    <w:rsid w:val="008029AD"/>
    <w:rPr>
      <w:rFonts w:ascii="TimesNewRomanPSMT" w:hAnsi="TimesNewRomanPSMT" w:cs="Times New Roman"/>
      <w:color w:val="000000"/>
      <w:sz w:val="24"/>
      <w:lang w:eastAsia="fr-FR"/>
    </w:rPr>
  </w:style>
  <w:style w:type="paragraph" w:styleId="Titre">
    <w:name w:val="Title"/>
    <w:basedOn w:val="Normal"/>
    <w:link w:val="TitreCar"/>
    <w:uiPriority w:val="99"/>
    <w:qFormat/>
    <w:rsid w:val="008029AD"/>
    <w:pPr>
      <w:jc w:val="center"/>
    </w:pPr>
    <w:rPr>
      <w:b/>
      <w:sz w:val="28"/>
    </w:rPr>
  </w:style>
  <w:style w:type="character" w:customStyle="1" w:styleId="TitreCar">
    <w:name w:val="Titre Car"/>
    <w:link w:val="Titre"/>
    <w:uiPriority w:val="99"/>
    <w:locked/>
    <w:rsid w:val="008029AD"/>
    <w:rPr>
      <w:rFonts w:ascii="Times New Roman" w:hAnsi="Times New Roman" w:cs="Times New Roman"/>
      <w:b/>
      <w:sz w:val="28"/>
      <w:lang w:eastAsia="fr-FR"/>
    </w:rPr>
  </w:style>
  <w:style w:type="paragraph" w:styleId="Corpsdetexte2">
    <w:name w:val="Body Text 2"/>
    <w:basedOn w:val="Normal"/>
    <w:link w:val="Corpsdetexte2Car"/>
    <w:uiPriority w:val="99"/>
    <w:rsid w:val="008029AD"/>
    <w:pPr>
      <w:widowControl w:val="0"/>
      <w:autoSpaceDE w:val="0"/>
      <w:autoSpaceDN w:val="0"/>
      <w:adjustRightInd w:val="0"/>
      <w:jc w:val="both"/>
    </w:pPr>
    <w:rPr>
      <w:color w:val="000000"/>
      <w:sz w:val="24"/>
    </w:rPr>
  </w:style>
  <w:style w:type="character" w:customStyle="1" w:styleId="Corpsdetexte2Car">
    <w:name w:val="Corps de texte 2 Car"/>
    <w:link w:val="Corpsdetexte2"/>
    <w:uiPriority w:val="99"/>
    <w:locked/>
    <w:rsid w:val="008029AD"/>
    <w:rPr>
      <w:rFonts w:ascii="Times New Roman" w:hAnsi="Times New Roman" w:cs="Times New Roman"/>
      <w:color w:val="000000"/>
      <w:sz w:val="24"/>
      <w:lang w:eastAsia="fr-FR"/>
    </w:rPr>
  </w:style>
  <w:style w:type="paragraph" w:customStyle="1" w:styleId="corpsol">
    <w:name w:val="corpsol"/>
    <w:basedOn w:val="Corpsdetexte"/>
    <w:uiPriority w:val="99"/>
    <w:rsid w:val="008029AD"/>
    <w:pPr>
      <w:keepNext/>
      <w:widowControl/>
      <w:autoSpaceDE/>
      <w:autoSpaceDN/>
      <w:adjustRightInd/>
      <w:spacing w:after="120"/>
      <w:jc w:val="both"/>
    </w:pPr>
    <w:rPr>
      <w:rFonts w:ascii="Arial" w:hAnsi="Arial" w:cs="Arial"/>
      <w:color w:val="auto"/>
    </w:rPr>
  </w:style>
  <w:style w:type="paragraph" w:styleId="Sous-titre">
    <w:name w:val="Subtitle"/>
    <w:basedOn w:val="Normal"/>
    <w:link w:val="Sous-titreCar"/>
    <w:uiPriority w:val="99"/>
    <w:qFormat/>
    <w:rsid w:val="008029AD"/>
    <w:pPr>
      <w:pBdr>
        <w:top w:val="single" w:sz="4" w:space="1" w:color="auto"/>
        <w:left w:val="single" w:sz="4" w:space="4" w:color="auto"/>
        <w:bottom w:val="single" w:sz="4" w:space="1" w:color="auto"/>
        <w:right w:val="single" w:sz="4" w:space="4" w:color="auto"/>
      </w:pBdr>
      <w:jc w:val="center"/>
    </w:pPr>
    <w:rPr>
      <w:b/>
      <w:sz w:val="24"/>
    </w:rPr>
  </w:style>
  <w:style w:type="character" w:customStyle="1" w:styleId="Sous-titreCar">
    <w:name w:val="Sous-titre Car"/>
    <w:link w:val="Sous-titre"/>
    <w:uiPriority w:val="99"/>
    <w:locked/>
    <w:rsid w:val="008029AD"/>
    <w:rPr>
      <w:rFonts w:ascii="Times New Roman" w:hAnsi="Times New Roman" w:cs="Times New Roman"/>
      <w:b/>
      <w:sz w:val="24"/>
      <w:lang w:eastAsia="fr-FR"/>
    </w:rPr>
  </w:style>
  <w:style w:type="paragraph" w:customStyle="1" w:styleId="listepuce2">
    <w:name w:val="liste à puce 2"/>
    <w:basedOn w:val="Normal"/>
    <w:uiPriority w:val="99"/>
    <w:rsid w:val="008029AD"/>
    <w:pPr>
      <w:tabs>
        <w:tab w:val="num" w:pos="720"/>
      </w:tabs>
      <w:ind w:left="720" w:hanging="360"/>
    </w:pPr>
    <w:rPr>
      <w:sz w:val="24"/>
      <w:szCs w:val="24"/>
    </w:rPr>
  </w:style>
  <w:style w:type="paragraph" w:customStyle="1" w:styleId="Normalsoulign">
    <w:name w:val="Normal souligné"/>
    <w:basedOn w:val="Normal"/>
    <w:uiPriority w:val="99"/>
    <w:rsid w:val="008029AD"/>
    <w:pPr>
      <w:keepNext/>
      <w:keepLines/>
      <w:snapToGrid w:val="0"/>
    </w:pPr>
    <w:rPr>
      <w:rFonts w:ascii="Arial" w:hAnsi="Arial" w:cs="Arial"/>
      <w:u w:val="single"/>
    </w:rPr>
  </w:style>
  <w:style w:type="paragraph" w:styleId="Notedebasdepage">
    <w:name w:val="footnote text"/>
    <w:basedOn w:val="Normal"/>
    <w:link w:val="NotedebasdepageCar"/>
    <w:uiPriority w:val="99"/>
    <w:semiHidden/>
    <w:rsid w:val="008029AD"/>
    <w:pPr>
      <w:ind w:left="142" w:hanging="142"/>
      <w:jc w:val="both"/>
    </w:pPr>
    <w:rPr>
      <w:rFonts w:ascii="Tahoma" w:hAnsi="Tahoma"/>
      <w:sz w:val="18"/>
    </w:rPr>
  </w:style>
  <w:style w:type="character" w:customStyle="1" w:styleId="NotedebasdepageCar">
    <w:name w:val="Note de bas de page Car"/>
    <w:link w:val="Notedebasdepage"/>
    <w:uiPriority w:val="99"/>
    <w:semiHidden/>
    <w:locked/>
    <w:rsid w:val="008029AD"/>
    <w:rPr>
      <w:rFonts w:ascii="Tahoma" w:hAnsi="Tahoma" w:cs="Times New Roman"/>
      <w:sz w:val="18"/>
      <w:lang w:eastAsia="fr-FR"/>
    </w:rPr>
  </w:style>
  <w:style w:type="character" w:styleId="Lienhypertexte">
    <w:name w:val="Hyperlink"/>
    <w:uiPriority w:val="99"/>
    <w:rsid w:val="008029AD"/>
    <w:rPr>
      <w:rFonts w:cs="Times New Roman"/>
      <w:color w:val="0000FF"/>
      <w:u w:val="single"/>
    </w:rPr>
  </w:style>
  <w:style w:type="paragraph" w:styleId="Normalcentr">
    <w:name w:val="Block Text"/>
    <w:basedOn w:val="Normal"/>
    <w:uiPriority w:val="99"/>
    <w:rsid w:val="008029AD"/>
    <w:pPr>
      <w:shd w:val="clear" w:color="auto" w:fill="FFFFFF"/>
      <w:spacing w:line="254" w:lineRule="exact"/>
      <w:ind w:left="82" w:right="845"/>
      <w:jc w:val="both"/>
    </w:pPr>
  </w:style>
  <w:style w:type="character" w:styleId="Marquedecommentaire">
    <w:name w:val="annotation reference"/>
    <w:uiPriority w:val="99"/>
    <w:semiHidden/>
    <w:rsid w:val="008029AD"/>
    <w:rPr>
      <w:rFonts w:cs="Times New Roman"/>
      <w:sz w:val="16"/>
    </w:rPr>
  </w:style>
  <w:style w:type="paragraph" w:styleId="Commentaire">
    <w:name w:val="annotation text"/>
    <w:basedOn w:val="Normal"/>
    <w:link w:val="CommentaireCar"/>
    <w:uiPriority w:val="99"/>
    <w:semiHidden/>
    <w:rsid w:val="008029AD"/>
  </w:style>
  <w:style w:type="character" w:customStyle="1" w:styleId="CommentaireCar">
    <w:name w:val="Commentaire Car"/>
    <w:link w:val="Commentaire"/>
    <w:uiPriority w:val="99"/>
    <w:semiHidden/>
    <w:locked/>
    <w:rsid w:val="008029AD"/>
    <w:rPr>
      <w:rFonts w:ascii="Times New Roman" w:hAnsi="Times New Roman" w:cs="Times New Roman"/>
      <w:sz w:val="20"/>
      <w:lang w:eastAsia="fr-FR"/>
    </w:rPr>
  </w:style>
  <w:style w:type="paragraph" w:styleId="Objetducommentaire">
    <w:name w:val="annotation subject"/>
    <w:basedOn w:val="Commentaire"/>
    <w:next w:val="Commentaire"/>
    <w:link w:val="ObjetducommentaireCar"/>
    <w:uiPriority w:val="99"/>
    <w:semiHidden/>
    <w:rsid w:val="008029AD"/>
    <w:rPr>
      <w:b/>
    </w:rPr>
  </w:style>
  <w:style w:type="character" w:customStyle="1" w:styleId="ObjetducommentaireCar">
    <w:name w:val="Objet du commentaire Car"/>
    <w:link w:val="Objetducommentaire"/>
    <w:uiPriority w:val="99"/>
    <w:semiHidden/>
    <w:locked/>
    <w:rsid w:val="008029AD"/>
    <w:rPr>
      <w:rFonts w:ascii="Times New Roman" w:hAnsi="Times New Roman" w:cs="Times New Roman"/>
      <w:b/>
      <w:sz w:val="20"/>
      <w:lang w:eastAsia="fr-FR"/>
    </w:rPr>
  </w:style>
  <w:style w:type="paragraph" w:styleId="Retraitcorpsdetexte">
    <w:name w:val="Body Text Indent"/>
    <w:basedOn w:val="Normal"/>
    <w:link w:val="RetraitcorpsdetexteCar"/>
    <w:uiPriority w:val="99"/>
    <w:rsid w:val="008029AD"/>
    <w:pPr>
      <w:spacing w:after="120"/>
      <w:ind w:left="283"/>
    </w:pPr>
  </w:style>
  <w:style w:type="character" w:customStyle="1" w:styleId="RetraitcorpsdetexteCar">
    <w:name w:val="Retrait corps de texte Car"/>
    <w:link w:val="Retraitcorpsdetexte"/>
    <w:uiPriority w:val="99"/>
    <w:locked/>
    <w:rsid w:val="008029AD"/>
    <w:rPr>
      <w:rFonts w:ascii="Times New Roman" w:hAnsi="Times New Roman" w:cs="Times New Roman"/>
      <w:sz w:val="20"/>
      <w:lang w:eastAsia="fr-FR"/>
    </w:rPr>
  </w:style>
  <w:style w:type="paragraph" w:styleId="Retraitcorpsdetexte3">
    <w:name w:val="Body Text Indent 3"/>
    <w:basedOn w:val="Normal"/>
    <w:link w:val="Retraitcorpsdetexte3Car"/>
    <w:uiPriority w:val="99"/>
    <w:rsid w:val="008029AD"/>
    <w:pPr>
      <w:spacing w:after="120"/>
      <w:ind w:left="283"/>
    </w:pPr>
    <w:rPr>
      <w:sz w:val="16"/>
    </w:rPr>
  </w:style>
  <w:style w:type="character" w:customStyle="1" w:styleId="Retraitcorpsdetexte3Car">
    <w:name w:val="Retrait corps de texte 3 Car"/>
    <w:link w:val="Retraitcorpsdetexte3"/>
    <w:uiPriority w:val="99"/>
    <w:locked/>
    <w:rsid w:val="008029AD"/>
    <w:rPr>
      <w:rFonts w:ascii="Times New Roman" w:hAnsi="Times New Roman" w:cs="Times New Roman"/>
      <w:sz w:val="16"/>
      <w:lang w:eastAsia="fr-FR"/>
    </w:rPr>
  </w:style>
  <w:style w:type="paragraph" w:customStyle="1" w:styleId="normalformulaire">
    <w:name w:val="normal formulaire"/>
    <w:basedOn w:val="Normal"/>
    <w:rsid w:val="008029AD"/>
    <w:pPr>
      <w:jc w:val="both"/>
    </w:pPr>
    <w:rPr>
      <w:rFonts w:ascii="Tahoma" w:hAnsi="Tahoma" w:cs="Tahoma"/>
      <w:sz w:val="16"/>
      <w:szCs w:val="16"/>
    </w:rPr>
  </w:style>
  <w:style w:type="paragraph" w:customStyle="1" w:styleId="italiqueformulaire">
    <w:name w:val="italique formulaire"/>
    <w:basedOn w:val="normalformulaire"/>
    <w:uiPriority w:val="99"/>
    <w:rsid w:val="008029AD"/>
    <w:rPr>
      <w:i/>
      <w:iCs/>
      <w:sz w:val="14"/>
      <w:szCs w:val="14"/>
    </w:rPr>
  </w:style>
  <w:style w:type="paragraph" w:customStyle="1" w:styleId="Standard">
    <w:name w:val="Standard"/>
    <w:uiPriority w:val="99"/>
    <w:rsid w:val="008029AD"/>
    <w:pPr>
      <w:widowControl w:val="0"/>
      <w:suppressAutoHyphens/>
      <w:autoSpaceDN w:val="0"/>
      <w:textAlignment w:val="baseline"/>
    </w:pPr>
    <w:rPr>
      <w:rFonts w:ascii="Liberation Sans" w:hAnsi="Liberation Sans" w:cs="Tahoma"/>
      <w:kern w:val="3"/>
      <w:sz w:val="24"/>
      <w:szCs w:val="24"/>
    </w:rPr>
  </w:style>
  <w:style w:type="paragraph" w:customStyle="1" w:styleId="Paragraphedeliste1">
    <w:name w:val="Paragraphe de liste1"/>
    <w:basedOn w:val="Normal"/>
    <w:uiPriority w:val="99"/>
    <w:rsid w:val="008029AD"/>
    <w:pPr>
      <w:ind w:left="720"/>
    </w:pPr>
  </w:style>
  <w:style w:type="paragraph" w:styleId="Listepuces">
    <w:name w:val="List Bullet"/>
    <w:basedOn w:val="Normal"/>
    <w:autoRedefine/>
    <w:uiPriority w:val="99"/>
    <w:rsid w:val="008029AD"/>
    <w:pPr>
      <w:ind w:left="360" w:hanging="360"/>
    </w:pPr>
  </w:style>
  <w:style w:type="paragraph" w:customStyle="1" w:styleId="titreformulaire">
    <w:name w:val="titre formulaire"/>
    <w:basedOn w:val="Titre7"/>
    <w:rsid w:val="008029AD"/>
    <w:pPr>
      <w:keepNext/>
      <w:spacing w:before="0" w:after="0"/>
      <w:jc w:val="both"/>
    </w:pPr>
    <w:rPr>
      <w:rFonts w:ascii="Tahoma" w:hAnsi="Tahoma"/>
      <w:b/>
      <w:color w:val="FFFFFF"/>
      <w:sz w:val="20"/>
    </w:rPr>
  </w:style>
  <w:style w:type="table" w:styleId="Colonnesdetableau5">
    <w:name w:val="Table Columns 5"/>
    <w:basedOn w:val="TableauNormal"/>
    <w:uiPriority w:val="99"/>
    <w:rsid w:val="008029AD"/>
    <w:rPr>
      <w:rFonts w:ascii="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Colonnesdetableau1">
    <w:name w:val="Table Columns 1"/>
    <w:basedOn w:val="TableauNormal"/>
    <w:uiPriority w:val="99"/>
    <w:rsid w:val="008029AD"/>
    <w:rPr>
      <w:rFonts w:ascii="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M1">
    <w:name w:val="CM1"/>
    <w:basedOn w:val="Normal"/>
    <w:next w:val="Normal"/>
    <w:uiPriority w:val="99"/>
    <w:rsid w:val="000D0FEF"/>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D0FEF"/>
    <w:pPr>
      <w:autoSpaceDE w:val="0"/>
      <w:autoSpaceDN w:val="0"/>
      <w:adjustRightInd w:val="0"/>
    </w:pPr>
    <w:rPr>
      <w:rFonts w:ascii="EUAlbertina" w:hAnsi="EUAlbertina"/>
      <w:sz w:val="24"/>
      <w:szCs w:val="24"/>
    </w:rPr>
  </w:style>
  <w:style w:type="paragraph" w:styleId="NormalWeb">
    <w:name w:val="Normal (Web)"/>
    <w:basedOn w:val="Normal"/>
    <w:uiPriority w:val="99"/>
    <w:rsid w:val="00575482"/>
    <w:pPr>
      <w:spacing w:before="100" w:beforeAutospacing="1" w:after="119"/>
    </w:pPr>
    <w:rPr>
      <w:color w:val="000000"/>
      <w:sz w:val="24"/>
      <w:szCs w:val="24"/>
    </w:rPr>
  </w:style>
  <w:style w:type="paragraph" w:styleId="Paragraphedeliste">
    <w:name w:val="List Paragraph"/>
    <w:basedOn w:val="Normal"/>
    <w:uiPriority w:val="34"/>
    <w:qFormat/>
    <w:rsid w:val="00917D57"/>
    <w:pPr>
      <w:ind w:left="720"/>
      <w:contextualSpacing/>
    </w:pPr>
  </w:style>
  <w:style w:type="paragraph" w:customStyle="1" w:styleId="texte">
    <w:name w:val="texte"/>
    <w:basedOn w:val="Normal"/>
    <w:uiPriority w:val="99"/>
    <w:rsid w:val="00565174"/>
    <w:pPr>
      <w:suppressAutoHyphens/>
      <w:spacing w:before="120"/>
      <w:jc w:val="both"/>
    </w:pPr>
    <w:rPr>
      <w:rFonts w:ascii="Arial" w:hAnsi="Arial"/>
      <w:lang w:eastAsia="ar-SA"/>
    </w:rPr>
  </w:style>
  <w:style w:type="character" w:styleId="Appelnotedebasdep">
    <w:name w:val="footnote reference"/>
    <w:uiPriority w:val="99"/>
    <w:semiHidden/>
    <w:rsid w:val="00BC0968"/>
    <w:rPr>
      <w:rFonts w:cs="Times New Roman"/>
      <w:vertAlign w:val="superscript"/>
    </w:rPr>
  </w:style>
  <w:style w:type="paragraph" w:customStyle="1" w:styleId="western">
    <w:name w:val="western"/>
    <w:basedOn w:val="Normal"/>
    <w:rsid w:val="00134EF3"/>
    <w:pPr>
      <w:spacing w:before="100" w:beforeAutospacing="1"/>
    </w:pPr>
    <w:rPr>
      <w:rFonts w:ascii="TimesNewRomanPSMT" w:hAnsi="TimesNewRomanPSMT"/>
      <w:color w:val="000000"/>
      <w:sz w:val="24"/>
      <w:szCs w:val="24"/>
    </w:rPr>
  </w:style>
  <w:style w:type="character" w:styleId="Accentuation">
    <w:name w:val="Emphasis"/>
    <w:uiPriority w:val="20"/>
    <w:qFormat/>
    <w:rsid w:val="000221EA"/>
    <w:rPr>
      <w:i/>
      <w:iCs/>
    </w:rPr>
  </w:style>
  <w:style w:type="paragraph" w:styleId="Rvision">
    <w:name w:val="Revision"/>
    <w:hidden/>
    <w:uiPriority w:val="99"/>
    <w:semiHidden/>
    <w:rsid w:val="0071523C"/>
    <w:rPr>
      <w:rFonts w:ascii="Times New Roman" w:hAnsi="Times New Roman"/>
    </w:rPr>
  </w:style>
  <w:style w:type="table" w:customStyle="1" w:styleId="Grilledutableau1">
    <w:name w:val="Grille du tableau1"/>
    <w:basedOn w:val="TableauNormal"/>
    <w:next w:val="Grilledutableau"/>
    <w:uiPriority w:val="99"/>
    <w:rsid w:val="00B65E1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99"/>
    <w:rsid w:val="0018603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D93B84"/>
    <w:rPr>
      <w:rFonts w:ascii="Times New Roman" w:hAnsi="Times New Roman"/>
    </w:rPr>
  </w:style>
  <w:style w:type="paragraph" w:customStyle="1" w:styleId="Default">
    <w:name w:val="Default"/>
    <w:rsid w:val="00D251CD"/>
    <w:pPr>
      <w:autoSpaceDE w:val="0"/>
      <w:autoSpaceDN w:val="0"/>
      <w:adjustRightInd w:val="0"/>
    </w:pPr>
    <w:rPr>
      <w:rFonts w:ascii="Arial" w:eastAsiaTheme="minorHAnsi" w:hAnsi="Arial" w:cs="Arial"/>
      <w:color w:val="000000"/>
      <w:sz w:val="24"/>
      <w:szCs w:val="24"/>
      <w:lang w:eastAsia="en-US"/>
    </w:rPr>
  </w:style>
  <w:style w:type="paragraph" w:styleId="Notedefin">
    <w:name w:val="endnote text"/>
    <w:basedOn w:val="Normal"/>
    <w:link w:val="NotedefinCar"/>
    <w:uiPriority w:val="99"/>
    <w:semiHidden/>
    <w:unhideWhenUsed/>
    <w:locked/>
    <w:rsid w:val="006C6569"/>
  </w:style>
  <w:style w:type="character" w:customStyle="1" w:styleId="NotedefinCar">
    <w:name w:val="Note de fin Car"/>
    <w:basedOn w:val="Policepardfaut"/>
    <w:link w:val="Notedefin"/>
    <w:uiPriority w:val="99"/>
    <w:semiHidden/>
    <w:rsid w:val="006C6569"/>
    <w:rPr>
      <w:rFonts w:ascii="Times New Roman" w:hAnsi="Times New Roman"/>
    </w:rPr>
  </w:style>
  <w:style w:type="character" w:styleId="Appeldenotedefin">
    <w:name w:val="endnote reference"/>
    <w:basedOn w:val="Policepardfaut"/>
    <w:uiPriority w:val="99"/>
    <w:semiHidden/>
    <w:unhideWhenUsed/>
    <w:locked/>
    <w:rsid w:val="006C6569"/>
    <w:rPr>
      <w:vertAlign w:val="superscript"/>
    </w:rPr>
  </w:style>
  <w:style w:type="character" w:styleId="CitationHTML">
    <w:name w:val="HTML Cite"/>
    <w:basedOn w:val="Policepardfaut"/>
    <w:uiPriority w:val="99"/>
    <w:semiHidden/>
    <w:unhideWhenUsed/>
    <w:locked/>
    <w:rsid w:val="001F0E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5213">
      <w:bodyDiv w:val="1"/>
      <w:marLeft w:val="0"/>
      <w:marRight w:val="0"/>
      <w:marTop w:val="0"/>
      <w:marBottom w:val="0"/>
      <w:divBdr>
        <w:top w:val="none" w:sz="0" w:space="0" w:color="auto"/>
        <w:left w:val="none" w:sz="0" w:space="0" w:color="auto"/>
        <w:bottom w:val="none" w:sz="0" w:space="0" w:color="auto"/>
        <w:right w:val="none" w:sz="0" w:space="0" w:color="auto"/>
      </w:divBdr>
    </w:div>
    <w:div w:id="45374432">
      <w:bodyDiv w:val="1"/>
      <w:marLeft w:val="0"/>
      <w:marRight w:val="0"/>
      <w:marTop w:val="0"/>
      <w:marBottom w:val="0"/>
      <w:divBdr>
        <w:top w:val="none" w:sz="0" w:space="0" w:color="auto"/>
        <w:left w:val="none" w:sz="0" w:space="0" w:color="auto"/>
        <w:bottom w:val="none" w:sz="0" w:space="0" w:color="auto"/>
        <w:right w:val="none" w:sz="0" w:space="0" w:color="auto"/>
      </w:divBdr>
    </w:div>
    <w:div w:id="53554246">
      <w:bodyDiv w:val="1"/>
      <w:marLeft w:val="0"/>
      <w:marRight w:val="0"/>
      <w:marTop w:val="0"/>
      <w:marBottom w:val="0"/>
      <w:divBdr>
        <w:top w:val="none" w:sz="0" w:space="0" w:color="auto"/>
        <w:left w:val="none" w:sz="0" w:space="0" w:color="auto"/>
        <w:bottom w:val="none" w:sz="0" w:space="0" w:color="auto"/>
        <w:right w:val="none" w:sz="0" w:space="0" w:color="auto"/>
      </w:divBdr>
    </w:div>
    <w:div w:id="81991875">
      <w:bodyDiv w:val="1"/>
      <w:marLeft w:val="0"/>
      <w:marRight w:val="0"/>
      <w:marTop w:val="0"/>
      <w:marBottom w:val="0"/>
      <w:divBdr>
        <w:top w:val="none" w:sz="0" w:space="0" w:color="auto"/>
        <w:left w:val="none" w:sz="0" w:space="0" w:color="auto"/>
        <w:bottom w:val="none" w:sz="0" w:space="0" w:color="auto"/>
        <w:right w:val="none" w:sz="0" w:space="0" w:color="auto"/>
      </w:divBdr>
      <w:divsChild>
        <w:div w:id="82386963">
          <w:marLeft w:val="0"/>
          <w:marRight w:val="0"/>
          <w:marTop w:val="0"/>
          <w:marBottom w:val="0"/>
          <w:divBdr>
            <w:top w:val="none" w:sz="0" w:space="0" w:color="auto"/>
            <w:left w:val="none" w:sz="0" w:space="0" w:color="auto"/>
            <w:bottom w:val="none" w:sz="0" w:space="0" w:color="auto"/>
            <w:right w:val="none" w:sz="0" w:space="0" w:color="auto"/>
          </w:divBdr>
        </w:div>
        <w:div w:id="102506944">
          <w:marLeft w:val="0"/>
          <w:marRight w:val="0"/>
          <w:marTop w:val="0"/>
          <w:marBottom w:val="0"/>
          <w:divBdr>
            <w:top w:val="none" w:sz="0" w:space="0" w:color="auto"/>
            <w:left w:val="none" w:sz="0" w:space="0" w:color="auto"/>
            <w:bottom w:val="none" w:sz="0" w:space="0" w:color="auto"/>
            <w:right w:val="none" w:sz="0" w:space="0" w:color="auto"/>
          </w:divBdr>
        </w:div>
        <w:div w:id="195388700">
          <w:marLeft w:val="0"/>
          <w:marRight w:val="0"/>
          <w:marTop w:val="0"/>
          <w:marBottom w:val="0"/>
          <w:divBdr>
            <w:top w:val="none" w:sz="0" w:space="0" w:color="auto"/>
            <w:left w:val="none" w:sz="0" w:space="0" w:color="auto"/>
            <w:bottom w:val="none" w:sz="0" w:space="0" w:color="auto"/>
            <w:right w:val="none" w:sz="0" w:space="0" w:color="auto"/>
          </w:divBdr>
        </w:div>
        <w:div w:id="1292324278">
          <w:marLeft w:val="0"/>
          <w:marRight w:val="0"/>
          <w:marTop w:val="0"/>
          <w:marBottom w:val="0"/>
          <w:divBdr>
            <w:top w:val="none" w:sz="0" w:space="0" w:color="auto"/>
            <w:left w:val="none" w:sz="0" w:space="0" w:color="auto"/>
            <w:bottom w:val="none" w:sz="0" w:space="0" w:color="auto"/>
            <w:right w:val="none" w:sz="0" w:space="0" w:color="auto"/>
          </w:divBdr>
        </w:div>
        <w:div w:id="1403286885">
          <w:marLeft w:val="0"/>
          <w:marRight w:val="0"/>
          <w:marTop w:val="0"/>
          <w:marBottom w:val="0"/>
          <w:divBdr>
            <w:top w:val="none" w:sz="0" w:space="0" w:color="auto"/>
            <w:left w:val="none" w:sz="0" w:space="0" w:color="auto"/>
            <w:bottom w:val="none" w:sz="0" w:space="0" w:color="auto"/>
            <w:right w:val="none" w:sz="0" w:space="0" w:color="auto"/>
          </w:divBdr>
        </w:div>
        <w:div w:id="1594128422">
          <w:marLeft w:val="0"/>
          <w:marRight w:val="0"/>
          <w:marTop w:val="0"/>
          <w:marBottom w:val="0"/>
          <w:divBdr>
            <w:top w:val="none" w:sz="0" w:space="0" w:color="auto"/>
            <w:left w:val="none" w:sz="0" w:space="0" w:color="auto"/>
            <w:bottom w:val="none" w:sz="0" w:space="0" w:color="auto"/>
            <w:right w:val="none" w:sz="0" w:space="0" w:color="auto"/>
          </w:divBdr>
        </w:div>
        <w:div w:id="1669557024">
          <w:marLeft w:val="0"/>
          <w:marRight w:val="0"/>
          <w:marTop w:val="0"/>
          <w:marBottom w:val="0"/>
          <w:divBdr>
            <w:top w:val="none" w:sz="0" w:space="0" w:color="auto"/>
            <w:left w:val="none" w:sz="0" w:space="0" w:color="auto"/>
            <w:bottom w:val="none" w:sz="0" w:space="0" w:color="auto"/>
            <w:right w:val="none" w:sz="0" w:space="0" w:color="auto"/>
          </w:divBdr>
        </w:div>
        <w:div w:id="1722822822">
          <w:marLeft w:val="0"/>
          <w:marRight w:val="0"/>
          <w:marTop w:val="0"/>
          <w:marBottom w:val="0"/>
          <w:divBdr>
            <w:top w:val="none" w:sz="0" w:space="0" w:color="auto"/>
            <w:left w:val="none" w:sz="0" w:space="0" w:color="auto"/>
            <w:bottom w:val="none" w:sz="0" w:space="0" w:color="auto"/>
            <w:right w:val="none" w:sz="0" w:space="0" w:color="auto"/>
          </w:divBdr>
        </w:div>
        <w:div w:id="1776824410">
          <w:marLeft w:val="0"/>
          <w:marRight w:val="0"/>
          <w:marTop w:val="0"/>
          <w:marBottom w:val="0"/>
          <w:divBdr>
            <w:top w:val="none" w:sz="0" w:space="0" w:color="auto"/>
            <w:left w:val="none" w:sz="0" w:space="0" w:color="auto"/>
            <w:bottom w:val="none" w:sz="0" w:space="0" w:color="auto"/>
            <w:right w:val="none" w:sz="0" w:space="0" w:color="auto"/>
          </w:divBdr>
        </w:div>
      </w:divsChild>
    </w:div>
    <w:div w:id="92749091">
      <w:bodyDiv w:val="1"/>
      <w:marLeft w:val="0"/>
      <w:marRight w:val="0"/>
      <w:marTop w:val="0"/>
      <w:marBottom w:val="0"/>
      <w:divBdr>
        <w:top w:val="none" w:sz="0" w:space="0" w:color="auto"/>
        <w:left w:val="none" w:sz="0" w:space="0" w:color="auto"/>
        <w:bottom w:val="none" w:sz="0" w:space="0" w:color="auto"/>
        <w:right w:val="none" w:sz="0" w:space="0" w:color="auto"/>
      </w:divBdr>
    </w:div>
    <w:div w:id="122965327">
      <w:bodyDiv w:val="1"/>
      <w:marLeft w:val="0"/>
      <w:marRight w:val="0"/>
      <w:marTop w:val="0"/>
      <w:marBottom w:val="0"/>
      <w:divBdr>
        <w:top w:val="none" w:sz="0" w:space="0" w:color="auto"/>
        <w:left w:val="none" w:sz="0" w:space="0" w:color="auto"/>
        <w:bottom w:val="none" w:sz="0" w:space="0" w:color="auto"/>
        <w:right w:val="none" w:sz="0" w:space="0" w:color="auto"/>
      </w:divBdr>
    </w:div>
    <w:div w:id="165901666">
      <w:bodyDiv w:val="1"/>
      <w:marLeft w:val="0"/>
      <w:marRight w:val="0"/>
      <w:marTop w:val="0"/>
      <w:marBottom w:val="0"/>
      <w:divBdr>
        <w:top w:val="none" w:sz="0" w:space="0" w:color="auto"/>
        <w:left w:val="none" w:sz="0" w:space="0" w:color="auto"/>
        <w:bottom w:val="none" w:sz="0" w:space="0" w:color="auto"/>
        <w:right w:val="none" w:sz="0" w:space="0" w:color="auto"/>
      </w:divBdr>
    </w:div>
    <w:div w:id="167791337">
      <w:bodyDiv w:val="1"/>
      <w:marLeft w:val="0"/>
      <w:marRight w:val="0"/>
      <w:marTop w:val="0"/>
      <w:marBottom w:val="0"/>
      <w:divBdr>
        <w:top w:val="none" w:sz="0" w:space="0" w:color="auto"/>
        <w:left w:val="none" w:sz="0" w:space="0" w:color="auto"/>
        <w:bottom w:val="none" w:sz="0" w:space="0" w:color="auto"/>
        <w:right w:val="none" w:sz="0" w:space="0" w:color="auto"/>
      </w:divBdr>
    </w:div>
    <w:div w:id="205605101">
      <w:bodyDiv w:val="1"/>
      <w:marLeft w:val="0"/>
      <w:marRight w:val="0"/>
      <w:marTop w:val="0"/>
      <w:marBottom w:val="0"/>
      <w:divBdr>
        <w:top w:val="none" w:sz="0" w:space="0" w:color="auto"/>
        <w:left w:val="none" w:sz="0" w:space="0" w:color="auto"/>
        <w:bottom w:val="none" w:sz="0" w:space="0" w:color="auto"/>
        <w:right w:val="none" w:sz="0" w:space="0" w:color="auto"/>
      </w:divBdr>
    </w:div>
    <w:div w:id="257450460">
      <w:bodyDiv w:val="1"/>
      <w:marLeft w:val="0"/>
      <w:marRight w:val="0"/>
      <w:marTop w:val="0"/>
      <w:marBottom w:val="0"/>
      <w:divBdr>
        <w:top w:val="none" w:sz="0" w:space="0" w:color="auto"/>
        <w:left w:val="none" w:sz="0" w:space="0" w:color="auto"/>
        <w:bottom w:val="none" w:sz="0" w:space="0" w:color="auto"/>
        <w:right w:val="none" w:sz="0" w:space="0" w:color="auto"/>
      </w:divBdr>
    </w:div>
    <w:div w:id="286813177">
      <w:bodyDiv w:val="1"/>
      <w:marLeft w:val="0"/>
      <w:marRight w:val="0"/>
      <w:marTop w:val="0"/>
      <w:marBottom w:val="0"/>
      <w:divBdr>
        <w:top w:val="none" w:sz="0" w:space="0" w:color="auto"/>
        <w:left w:val="none" w:sz="0" w:space="0" w:color="auto"/>
        <w:bottom w:val="none" w:sz="0" w:space="0" w:color="auto"/>
        <w:right w:val="none" w:sz="0" w:space="0" w:color="auto"/>
      </w:divBdr>
    </w:div>
    <w:div w:id="299503941">
      <w:bodyDiv w:val="1"/>
      <w:marLeft w:val="0"/>
      <w:marRight w:val="0"/>
      <w:marTop w:val="0"/>
      <w:marBottom w:val="0"/>
      <w:divBdr>
        <w:top w:val="none" w:sz="0" w:space="0" w:color="auto"/>
        <w:left w:val="none" w:sz="0" w:space="0" w:color="auto"/>
        <w:bottom w:val="none" w:sz="0" w:space="0" w:color="auto"/>
        <w:right w:val="none" w:sz="0" w:space="0" w:color="auto"/>
      </w:divBdr>
    </w:div>
    <w:div w:id="321158979">
      <w:bodyDiv w:val="1"/>
      <w:marLeft w:val="0"/>
      <w:marRight w:val="0"/>
      <w:marTop w:val="0"/>
      <w:marBottom w:val="0"/>
      <w:divBdr>
        <w:top w:val="none" w:sz="0" w:space="0" w:color="auto"/>
        <w:left w:val="none" w:sz="0" w:space="0" w:color="auto"/>
        <w:bottom w:val="none" w:sz="0" w:space="0" w:color="auto"/>
        <w:right w:val="none" w:sz="0" w:space="0" w:color="auto"/>
      </w:divBdr>
    </w:div>
    <w:div w:id="335772549">
      <w:bodyDiv w:val="1"/>
      <w:marLeft w:val="0"/>
      <w:marRight w:val="0"/>
      <w:marTop w:val="0"/>
      <w:marBottom w:val="0"/>
      <w:divBdr>
        <w:top w:val="none" w:sz="0" w:space="0" w:color="auto"/>
        <w:left w:val="none" w:sz="0" w:space="0" w:color="auto"/>
        <w:bottom w:val="none" w:sz="0" w:space="0" w:color="auto"/>
        <w:right w:val="none" w:sz="0" w:space="0" w:color="auto"/>
      </w:divBdr>
    </w:div>
    <w:div w:id="387190442">
      <w:bodyDiv w:val="1"/>
      <w:marLeft w:val="0"/>
      <w:marRight w:val="0"/>
      <w:marTop w:val="0"/>
      <w:marBottom w:val="0"/>
      <w:divBdr>
        <w:top w:val="none" w:sz="0" w:space="0" w:color="auto"/>
        <w:left w:val="none" w:sz="0" w:space="0" w:color="auto"/>
        <w:bottom w:val="none" w:sz="0" w:space="0" w:color="auto"/>
        <w:right w:val="none" w:sz="0" w:space="0" w:color="auto"/>
      </w:divBdr>
    </w:div>
    <w:div w:id="390927091">
      <w:bodyDiv w:val="1"/>
      <w:marLeft w:val="0"/>
      <w:marRight w:val="0"/>
      <w:marTop w:val="0"/>
      <w:marBottom w:val="0"/>
      <w:divBdr>
        <w:top w:val="none" w:sz="0" w:space="0" w:color="auto"/>
        <w:left w:val="none" w:sz="0" w:space="0" w:color="auto"/>
        <w:bottom w:val="none" w:sz="0" w:space="0" w:color="auto"/>
        <w:right w:val="none" w:sz="0" w:space="0" w:color="auto"/>
      </w:divBdr>
    </w:div>
    <w:div w:id="396590133">
      <w:bodyDiv w:val="1"/>
      <w:marLeft w:val="0"/>
      <w:marRight w:val="0"/>
      <w:marTop w:val="0"/>
      <w:marBottom w:val="0"/>
      <w:divBdr>
        <w:top w:val="none" w:sz="0" w:space="0" w:color="auto"/>
        <w:left w:val="none" w:sz="0" w:space="0" w:color="auto"/>
        <w:bottom w:val="none" w:sz="0" w:space="0" w:color="auto"/>
        <w:right w:val="none" w:sz="0" w:space="0" w:color="auto"/>
      </w:divBdr>
    </w:div>
    <w:div w:id="406921020">
      <w:bodyDiv w:val="1"/>
      <w:marLeft w:val="0"/>
      <w:marRight w:val="0"/>
      <w:marTop w:val="0"/>
      <w:marBottom w:val="0"/>
      <w:divBdr>
        <w:top w:val="none" w:sz="0" w:space="0" w:color="auto"/>
        <w:left w:val="none" w:sz="0" w:space="0" w:color="auto"/>
        <w:bottom w:val="none" w:sz="0" w:space="0" w:color="auto"/>
        <w:right w:val="none" w:sz="0" w:space="0" w:color="auto"/>
      </w:divBdr>
    </w:div>
    <w:div w:id="420223915">
      <w:bodyDiv w:val="1"/>
      <w:marLeft w:val="0"/>
      <w:marRight w:val="0"/>
      <w:marTop w:val="0"/>
      <w:marBottom w:val="0"/>
      <w:divBdr>
        <w:top w:val="none" w:sz="0" w:space="0" w:color="auto"/>
        <w:left w:val="none" w:sz="0" w:space="0" w:color="auto"/>
        <w:bottom w:val="none" w:sz="0" w:space="0" w:color="auto"/>
        <w:right w:val="none" w:sz="0" w:space="0" w:color="auto"/>
      </w:divBdr>
    </w:div>
    <w:div w:id="452284441">
      <w:bodyDiv w:val="1"/>
      <w:marLeft w:val="0"/>
      <w:marRight w:val="0"/>
      <w:marTop w:val="0"/>
      <w:marBottom w:val="0"/>
      <w:divBdr>
        <w:top w:val="none" w:sz="0" w:space="0" w:color="auto"/>
        <w:left w:val="none" w:sz="0" w:space="0" w:color="auto"/>
        <w:bottom w:val="none" w:sz="0" w:space="0" w:color="auto"/>
        <w:right w:val="none" w:sz="0" w:space="0" w:color="auto"/>
      </w:divBdr>
    </w:div>
    <w:div w:id="454524818">
      <w:bodyDiv w:val="1"/>
      <w:marLeft w:val="0"/>
      <w:marRight w:val="0"/>
      <w:marTop w:val="0"/>
      <w:marBottom w:val="0"/>
      <w:divBdr>
        <w:top w:val="none" w:sz="0" w:space="0" w:color="auto"/>
        <w:left w:val="none" w:sz="0" w:space="0" w:color="auto"/>
        <w:bottom w:val="none" w:sz="0" w:space="0" w:color="auto"/>
        <w:right w:val="none" w:sz="0" w:space="0" w:color="auto"/>
      </w:divBdr>
    </w:div>
    <w:div w:id="458114625">
      <w:bodyDiv w:val="1"/>
      <w:marLeft w:val="0"/>
      <w:marRight w:val="0"/>
      <w:marTop w:val="0"/>
      <w:marBottom w:val="0"/>
      <w:divBdr>
        <w:top w:val="none" w:sz="0" w:space="0" w:color="auto"/>
        <w:left w:val="none" w:sz="0" w:space="0" w:color="auto"/>
        <w:bottom w:val="none" w:sz="0" w:space="0" w:color="auto"/>
        <w:right w:val="none" w:sz="0" w:space="0" w:color="auto"/>
      </w:divBdr>
    </w:div>
    <w:div w:id="516964994">
      <w:bodyDiv w:val="1"/>
      <w:marLeft w:val="0"/>
      <w:marRight w:val="0"/>
      <w:marTop w:val="0"/>
      <w:marBottom w:val="0"/>
      <w:divBdr>
        <w:top w:val="none" w:sz="0" w:space="0" w:color="auto"/>
        <w:left w:val="none" w:sz="0" w:space="0" w:color="auto"/>
        <w:bottom w:val="none" w:sz="0" w:space="0" w:color="auto"/>
        <w:right w:val="none" w:sz="0" w:space="0" w:color="auto"/>
      </w:divBdr>
    </w:div>
    <w:div w:id="525562984">
      <w:bodyDiv w:val="1"/>
      <w:marLeft w:val="0"/>
      <w:marRight w:val="0"/>
      <w:marTop w:val="0"/>
      <w:marBottom w:val="0"/>
      <w:divBdr>
        <w:top w:val="none" w:sz="0" w:space="0" w:color="auto"/>
        <w:left w:val="none" w:sz="0" w:space="0" w:color="auto"/>
        <w:bottom w:val="none" w:sz="0" w:space="0" w:color="auto"/>
        <w:right w:val="none" w:sz="0" w:space="0" w:color="auto"/>
      </w:divBdr>
    </w:div>
    <w:div w:id="534849732">
      <w:bodyDiv w:val="1"/>
      <w:marLeft w:val="0"/>
      <w:marRight w:val="0"/>
      <w:marTop w:val="0"/>
      <w:marBottom w:val="0"/>
      <w:divBdr>
        <w:top w:val="none" w:sz="0" w:space="0" w:color="auto"/>
        <w:left w:val="none" w:sz="0" w:space="0" w:color="auto"/>
        <w:bottom w:val="none" w:sz="0" w:space="0" w:color="auto"/>
        <w:right w:val="none" w:sz="0" w:space="0" w:color="auto"/>
      </w:divBdr>
    </w:div>
    <w:div w:id="539436504">
      <w:bodyDiv w:val="1"/>
      <w:marLeft w:val="0"/>
      <w:marRight w:val="0"/>
      <w:marTop w:val="0"/>
      <w:marBottom w:val="0"/>
      <w:divBdr>
        <w:top w:val="none" w:sz="0" w:space="0" w:color="auto"/>
        <w:left w:val="none" w:sz="0" w:space="0" w:color="auto"/>
        <w:bottom w:val="none" w:sz="0" w:space="0" w:color="auto"/>
        <w:right w:val="none" w:sz="0" w:space="0" w:color="auto"/>
      </w:divBdr>
    </w:div>
    <w:div w:id="613052649">
      <w:bodyDiv w:val="1"/>
      <w:marLeft w:val="0"/>
      <w:marRight w:val="0"/>
      <w:marTop w:val="0"/>
      <w:marBottom w:val="0"/>
      <w:divBdr>
        <w:top w:val="none" w:sz="0" w:space="0" w:color="auto"/>
        <w:left w:val="none" w:sz="0" w:space="0" w:color="auto"/>
        <w:bottom w:val="none" w:sz="0" w:space="0" w:color="auto"/>
        <w:right w:val="none" w:sz="0" w:space="0" w:color="auto"/>
      </w:divBdr>
    </w:div>
    <w:div w:id="619721451">
      <w:bodyDiv w:val="1"/>
      <w:marLeft w:val="0"/>
      <w:marRight w:val="0"/>
      <w:marTop w:val="0"/>
      <w:marBottom w:val="0"/>
      <w:divBdr>
        <w:top w:val="none" w:sz="0" w:space="0" w:color="auto"/>
        <w:left w:val="none" w:sz="0" w:space="0" w:color="auto"/>
        <w:bottom w:val="none" w:sz="0" w:space="0" w:color="auto"/>
        <w:right w:val="none" w:sz="0" w:space="0" w:color="auto"/>
      </w:divBdr>
    </w:div>
    <w:div w:id="661474405">
      <w:bodyDiv w:val="1"/>
      <w:marLeft w:val="0"/>
      <w:marRight w:val="0"/>
      <w:marTop w:val="0"/>
      <w:marBottom w:val="0"/>
      <w:divBdr>
        <w:top w:val="none" w:sz="0" w:space="0" w:color="auto"/>
        <w:left w:val="none" w:sz="0" w:space="0" w:color="auto"/>
        <w:bottom w:val="none" w:sz="0" w:space="0" w:color="auto"/>
        <w:right w:val="none" w:sz="0" w:space="0" w:color="auto"/>
      </w:divBdr>
    </w:div>
    <w:div w:id="666522096">
      <w:bodyDiv w:val="1"/>
      <w:marLeft w:val="0"/>
      <w:marRight w:val="0"/>
      <w:marTop w:val="0"/>
      <w:marBottom w:val="0"/>
      <w:divBdr>
        <w:top w:val="none" w:sz="0" w:space="0" w:color="auto"/>
        <w:left w:val="none" w:sz="0" w:space="0" w:color="auto"/>
        <w:bottom w:val="none" w:sz="0" w:space="0" w:color="auto"/>
        <w:right w:val="none" w:sz="0" w:space="0" w:color="auto"/>
      </w:divBdr>
    </w:div>
    <w:div w:id="667832196">
      <w:bodyDiv w:val="1"/>
      <w:marLeft w:val="0"/>
      <w:marRight w:val="0"/>
      <w:marTop w:val="0"/>
      <w:marBottom w:val="0"/>
      <w:divBdr>
        <w:top w:val="none" w:sz="0" w:space="0" w:color="auto"/>
        <w:left w:val="none" w:sz="0" w:space="0" w:color="auto"/>
        <w:bottom w:val="none" w:sz="0" w:space="0" w:color="auto"/>
        <w:right w:val="none" w:sz="0" w:space="0" w:color="auto"/>
      </w:divBdr>
    </w:div>
    <w:div w:id="683940555">
      <w:bodyDiv w:val="1"/>
      <w:marLeft w:val="0"/>
      <w:marRight w:val="0"/>
      <w:marTop w:val="0"/>
      <w:marBottom w:val="0"/>
      <w:divBdr>
        <w:top w:val="none" w:sz="0" w:space="0" w:color="auto"/>
        <w:left w:val="none" w:sz="0" w:space="0" w:color="auto"/>
        <w:bottom w:val="none" w:sz="0" w:space="0" w:color="auto"/>
        <w:right w:val="none" w:sz="0" w:space="0" w:color="auto"/>
      </w:divBdr>
    </w:div>
    <w:div w:id="688026091">
      <w:bodyDiv w:val="1"/>
      <w:marLeft w:val="0"/>
      <w:marRight w:val="0"/>
      <w:marTop w:val="0"/>
      <w:marBottom w:val="0"/>
      <w:divBdr>
        <w:top w:val="none" w:sz="0" w:space="0" w:color="auto"/>
        <w:left w:val="none" w:sz="0" w:space="0" w:color="auto"/>
        <w:bottom w:val="none" w:sz="0" w:space="0" w:color="auto"/>
        <w:right w:val="none" w:sz="0" w:space="0" w:color="auto"/>
      </w:divBdr>
    </w:div>
    <w:div w:id="691876408">
      <w:bodyDiv w:val="1"/>
      <w:marLeft w:val="0"/>
      <w:marRight w:val="0"/>
      <w:marTop w:val="0"/>
      <w:marBottom w:val="0"/>
      <w:divBdr>
        <w:top w:val="none" w:sz="0" w:space="0" w:color="auto"/>
        <w:left w:val="none" w:sz="0" w:space="0" w:color="auto"/>
        <w:bottom w:val="none" w:sz="0" w:space="0" w:color="auto"/>
        <w:right w:val="none" w:sz="0" w:space="0" w:color="auto"/>
      </w:divBdr>
    </w:div>
    <w:div w:id="703597888">
      <w:bodyDiv w:val="1"/>
      <w:marLeft w:val="0"/>
      <w:marRight w:val="0"/>
      <w:marTop w:val="0"/>
      <w:marBottom w:val="0"/>
      <w:divBdr>
        <w:top w:val="none" w:sz="0" w:space="0" w:color="auto"/>
        <w:left w:val="none" w:sz="0" w:space="0" w:color="auto"/>
        <w:bottom w:val="none" w:sz="0" w:space="0" w:color="auto"/>
        <w:right w:val="none" w:sz="0" w:space="0" w:color="auto"/>
      </w:divBdr>
    </w:div>
    <w:div w:id="732891818">
      <w:bodyDiv w:val="1"/>
      <w:marLeft w:val="0"/>
      <w:marRight w:val="0"/>
      <w:marTop w:val="0"/>
      <w:marBottom w:val="0"/>
      <w:divBdr>
        <w:top w:val="none" w:sz="0" w:space="0" w:color="auto"/>
        <w:left w:val="none" w:sz="0" w:space="0" w:color="auto"/>
        <w:bottom w:val="none" w:sz="0" w:space="0" w:color="auto"/>
        <w:right w:val="none" w:sz="0" w:space="0" w:color="auto"/>
      </w:divBdr>
    </w:div>
    <w:div w:id="761291934">
      <w:bodyDiv w:val="1"/>
      <w:marLeft w:val="0"/>
      <w:marRight w:val="0"/>
      <w:marTop w:val="0"/>
      <w:marBottom w:val="0"/>
      <w:divBdr>
        <w:top w:val="none" w:sz="0" w:space="0" w:color="auto"/>
        <w:left w:val="none" w:sz="0" w:space="0" w:color="auto"/>
        <w:bottom w:val="none" w:sz="0" w:space="0" w:color="auto"/>
        <w:right w:val="none" w:sz="0" w:space="0" w:color="auto"/>
      </w:divBdr>
    </w:div>
    <w:div w:id="783887030">
      <w:bodyDiv w:val="1"/>
      <w:marLeft w:val="0"/>
      <w:marRight w:val="0"/>
      <w:marTop w:val="0"/>
      <w:marBottom w:val="0"/>
      <w:divBdr>
        <w:top w:val="none" w:sz="0" w:space="0" w:color="auto"/>
        <w:left w:val="none" w:sz="0" w:space="0" w:color="auto"/>
        <w:bottom w:val="none" w:sz="0" w:space="0" w:color="auto"/>
        <w:right w:val="none" w:sz="0" w:space="0" w:color="auto"/>
      </w:divBdr>
    </w:div>
    <w:div w:id="790705745">
      <w:bodyDiv w:val="1"/>
      <w:marLeft w:val="0"/>
      <w:marRight w:val="0"/>
      <w:marTop w:val="0"/>
      <w:marBottom w:val="0"/>
      <w:divBdr>
        <w:top w:val="none" w:sz="0" w:space="0" w:color="auto"/>
        <w:left w:val="none" w:sz="0" w:space="0" w:color="auto"/>
        <w:bottom w:val="none" w:sz="0" w:space="0" w:color="auto"/>
        <w:right w:val="none" w:sz="0" w:space="0" w:color="auto"/>
      </w:divBdr>
    </w:div>
    <w:div w:id="790780486">
      <w:bodyDiv w:val="1"/>
      <w:marLeft w:val="0"/>
      <w:marRight w:val="0"/>
      <w:marTop w:val="0"/>
      <w:marBottom w:val="0"/>
      <w:divBdr>
        <w:top w:val="none" w:sz="0" w:space="0" w:color="auto"/>
        <w:left w:val="none" w:sz="0" w:space="0" w:color="auto"/>
        <w:bottom w:val="none" w:sz="0" w:space="0" w:color="auto"/>
        <w:right w:val="none" w:sz="0" w:space="0" w:color="auto"/>
      </w:divBdr>
    </w:div>
    <w:div w:id="804539924">
      <w:bodyDiv w:val="1"/>
      <w:marLeft w:val="0"/>
      <w:marRight w:val="0"/>
      <w:marTop w:val="0"/>
      <w:marBottom w:val="0"/>
      <w:divBdr>
        <w:top w:val="none" w:sz="0" w:space="0" w:color="auto"/>
        <w:left w:val="none" w:sz="0" w:space="0" w:color="auto"/>
        <w:bottom w:val="none" w:sz="0" w:space="0" w:color="auto"/>
        <w:right w:val="none" w:sz="0" w:space="0" w:color="auto"/>
      </w:divBdr>
    </w:div>
    <w:div w:id="818614092">
      <w:bodyDiv w:val="1"/>
      <w:marLeft w:val="0"/>
      <w:marRight w:val="0"/>
      <w:marTop w:val="0"/>
      <w:marBottom w:val="0"/>
      <w:divBdr>
        <w:top w:val="none" w:sz="0" w:space="0" w:color="auto"/>
        <w:left w:val="none" w:sz="0" w:space="0" w:color="auto"/>
        <w:bottom w:val="none" w:sz="0" w:space="0" w:color="auto"/>
        <w:right w:val="none" w:sz="0" w:space="0" w:color="auto"/>
      </w:divBdr>
    </w:div>
    <w:div w:id="829708724">
      <w:bodyDiv w:val="1"/>
      <w:marLeft w:val="0"/>
      <w:marRight w:val="0"/>
      <w:marTop w:val="0"/>
      <w:marBottom w:val="0"/>
      <w:divBdr>
        <w:top w:val="none" w:sz="0" w:space="0" w:color="auto"/>
        <w:left w:val="none" w:sz="0" w:space="0" w:color="auto"/>
        <w:bottom w:val="none" w:sz="0" w:space="0" w:color="auto"/>
        <w:right w:val="none" w:sz="0" w:space="0" w:color="auto"/>
      </w:divBdr>
    </w:div>
    <w:div w:id="846560528">
      <w:bodyDiv w:val="1"/>
      <w:marLeft w:val="0"/>
      <w:marRight w:val="0"/>
      <w:marTop w:val="0"/>
      <w:marBottom w:val="0"/>
      <w:divBdr>
        <w:top w:val="none" w:sz="0" w:space="0" w:color="auto"/>
        <w:left w:val="none" w:sz="0" w:space="0" w:color="auto"/>
        <w:bottom w:val="none" w:sz="0" w:space="0" w:color="auto"/>
        <w:right w:val="none" w:sz="0" w:space="0" w:color="auto"/>
      </w:divBdr>
    </w:div>
    <w:div w:id="897321999">
      <w:bodyDiv w:val="1"/>
      <w:marLeft w:val="0"/>
      <w:marRight w:val="0"/>
      <w:marTop w:val="0"/>
      <w:marBottom w:val="0"/>
      <w:divBdr>
        <w:top w:val="none" w:sz="0" w:space="0" w:color="auto"/>
        <w:left w:val="none" w:sz="0" w:space="0" w:color="auto"/>
        <w:bottom w:val="none" w:sz="0" w:space="0" w:color="auto"/>
        <w:right w:val="none" w:sz="0" w:space="0" w:color="auto"/>
      </w:divBdr>
    </w:div>
    <w:div w:id="904603397">
      <w:bodyDiv w:val="1"/>
      <w:marLeft w:val="0"/>
      <w:marRight w:val="0"/>
      <w:marTop w:val="0"/>
      <w:marBottom w:val="0"/>
      <w:divBdr>
        <w:top w:val="none" w:sz="0" w:space="0" w:color="auto"/>
        <w:left w:val="none" w:sz="0" w:space="0" w:color="auto"/>
        <w:bottom w:val="none" w:sz="0" w:space="0" w:color="auto"/>
        <w:right w:val="none" w:sz="0" w:space="0" w:color="auto"/>
      </w:divBdr>
    </w:div>
    <w:div w:id="911349972">
      <w:bodyDiv w:val="1"/>
      <w:marLeft w:val="0"/>
      <w:marRight w:val="0"/>
      <w:marTop w:val="0"/>
      <w:marBottom w:val="0"/>
      <w:divBdr>
        <w:top w:val="none" w:sz="0" w:space="0" w:color="auto"/>
        <w:left w:val="none" w:sz="0" w:space="0" w:color="auto"/>
        <w:bottom w:val="none" w:sz="0" w:space="0" w:color="auto"/>
        <w:right w:val="none" w:sz="0" w:space="0" w:color="auto"/>
      </w:divBdr>
    </w:div>
    <w:div w:id="942348256">
      <w:marLeft w:val="0"/>
      <w:marRight w:val="0"/>
      <w:marTop w:val="0"/>
      <w:marBottom w:val="0"/>
      <w:divBdr>
        <w:top w:val="none" w:sz="0" w:space="0" w:color="auto"/>
        <w:left w:val="none" w:sz="0" w:space="0" w:color="auto"/>
        <w:bottom w:val="none" w:sz="0" w:space="0" w:color="auto"/>
        <w:right w:val="none" w:sz="0" w:space="0" w:color="auto"/>
      </w:divBdr>
    </w:div>
    <w:div w:id="942348257">
      <w:marLeft w:val="0"/>
      <w:marRight w:val="0"/>
      <w:marTop w:val="0"/>
      <w:marBottom w:val="0"/>
      <w:divBdr>
        <w:top w:val="none" w:sz="0" w:space="0" w:color="auto"/>
        <w:left w:val="none" w:sz="0" w:space="0" w:color="auto"/>
        <w:bottom w:val="none" w:sz="0" w:space="0" w:color="auto"/>
        <w:right w:val="none" w:sz="0" w:space="0" w:color="auto"/>
      </w:divBdr>
    </w:div>
    <w:div w:id="942348258">
      <w:marLeft w:val="0"/>
      <w:marRight w:val="0"/>
      <w:marTop w:val="0"/>
      <w:marBottom w:val="0"/>
      <w:divBdr>
        <w:top w:val="none" w:sz="0" w:space="0" w:color="auto"/>
        <w:left w:val="none" w:sz="0" w:space="0" w:color="auto"/>
        <w:bottom w:val="none" w:sz="0" w:space="0" w:color="auto"/>
        <w:right w:val="none" w:sz="0" w:space="0" w:color="auto"/>
      </w:divBdr>
    </w:div>
    <w:div w:id="942348259">
      <w:marLeft w:val="0"/>
      <w:marRight w:val="0"/>
      <w:marTop w:val="0"/>
      <w:marBottom w:val="0"/>
      <w:divBdr>
        <w:top w:val="none" w:sz="0" w:space="0" w:color="auto"/>
        <w:left w:val="none" w:sz="0" w:space="0" w:color="auto"/>
        <w:bottom w:val="none" w:sz="0" w:space="0" w:color="auto"/>
        <w:right w:val="none" w:sz="0" w:space="0" w:color="auto"/>
      </w:divBdr>
    </w:div>
    <w:div w:id="942348260">
      <w:marLeft w:val="0"/>
      <w:marRight w:val="0"/>
      <w:marTop w:val="0"/>
      <w:marBottom w:val="0"/>
      <w:divBdr>
        <w:top w:val="none" w:sz="0" w:space="0" w:color="auto"/>
        <w:left w:val="none" w:sz="0" w:space="0" w:color="auto"/>
        <w:bottom w:val="none" w:sz="0" w:space="0" w:color="auto"/>
        <w:right w:val="none" w:sz="0" w:space="0" w:color="auto"/>
      </w:divBdr>
    </w:div>
    <w:div w:id="942348261">
      <w:marLeft w:val="0"/>
      <w:marRight w:val="0"/>
      <w:marTop w:val="0"/>
      <w:marBottom w:val="0"/>
      <w:divBdr>
        <w:top w:val="none" w:sz="0" w:space="0" w:color="auto"/>
        <w:left w:val="none" w:sz="0" w:space="0" w:color="auto"/>
        <w:bottom w:val="none" w:sz="0" w:space="0" w:color="auto"/>
        <w:right w:val="none" w:sz="0" w:space="0" w:color="auto"/>
      </w:divBdr>
    </w:div>
    <w:div w:id="942348262">
      <w:marLeft w:val="0"/>
      <w:marRight w:val="0"/>
      <w:marTop w:val="0"/>
      <w:marBottom w:val="0"/>
      <w:divBdr>
        <w:top w:val="none" w:sz="0" w:space="0" w:color="auto"/>
        <w:left w:val="none" w:sz="0" w:space="0" w:color="auto"/>
        <w:bottom w:val="none" w:sz="0" w:space="0" w:color="auto"/>
        <w:right w:val="none" w:sz="0" w:space="0" w:color="auto"/>
      </w:divBdr>
    </w:div>
    <w:div w:id="942348263">
      <w:marLeft w:val="0"/>
      <w:marRight w:val="0"/>
      <w:marTop w:val="0"/>
      <w:marBottom w:val="0"/>
      <w:divBdr>
        <w:top w:val="none" w:sz="0" w:space="0" w:color="auto"/>
        <w:left w:val="none" w:sz="0" w:space="0" w:color="auto"/>
        <w:bottom w:val="none" w:sz="0" w:space="0" w:color="auto"/>
        <w:right w:val="none" w:sz="0" w:space="0" w:color="auto"/>
      </w:divBdr>
    </w:div>
    <w:div w:id="942348264">
      <w:marLeft w:val="0"/>
      <w:marRight w:val="0"/>
      <w:marTop w:val="0"/>
      <w:marBottom w:val="0"/>
      <w:divBdr>
        <w:top w:val="none" w:sz="0" w:space="0" w:color="auto"/>
        <w:left w:val="none" w:sz="0" w:space="0" w:color="auto"/>
        <w:bottom w:val="none" w:sz="0" w:space="0" w:color="auto"/>
        <w:right w:val="none" w:sz="0" w:space="0" w:color="auto"/>
      </w:divBdr>
    </w:div>
    <w:div w:id="942348265">
      <w:marLeft w:val="0"/>
      <w:marRight w:val="0"/>
      <w:marTop w:val="0"/>
      <w:marBottom w:val="0"/>
      <w:divBdr>
        <w:top w:val="none" w:sz="0" w:space="0" w:color="auto"/>
        <w:left w:val="none" w:sz="0" w:space="0" w:color="auto"/>
        <w:bottom w:val="none" w:sz="0" w:space="0" w:color="auto"/>
        <w:right w:val="none" w:sz="0" w:space="0" w:color="auto"/>
      </w:divBdr>
    </w:div>
    <w:div w:id="942348266">
      <w:marLeft w:val="0"/>
      <w:marRight w:val="0"/>
      <w:marTop w:val="0"/>
      <w:marBottom w:val="0"/>
      <w:divBdr>
        <w:top w:val="none" w:sz="0" w:space="0" w:color="auto"/>
        <w:left w:val="none" w:sz="0" w:space="0" w:color="auto"/>
        <w:bottom w:val="none" w:sz="0" w:space="0" w:color="auto"/>
        <w:right w:val="none" w:sz="0" w:space="0" w:color="auto"/>
      </w:divBdr>
    </w:div>
    <w:div w:id="942348267">
      <w:marLeft w:val="0"/>
      <w:marRight w:val="0"/>
      <w:marTop w:val="0"/>
      <w:marBottom w:val="0"/>
      <w:divBdr>
        <w:top w:val="none" w:sz="0" w:space="0" w:color="auto"/>
        <w:left w:val="none" w:sz="0" w:space="0" w:color="auto"/>
        <w:bottom w:val="none" w:sz="0" w:space="0" w:color="auto"/>
        <w:right w:val="none" w:sz="0" w:space="0" w:color="auto"/>
      </w:divBdr>
    </w:div>
    <w:div w:id="942348268">
      <w:marLeft w:val="0"/>
      <w:marRight w:val="0"/>
      <w:marTop w:val="0"/>
      <w:marBottom w:val="0"/>
      <w:divBdr>
        <w:top w:val="none" w:sz="0" w:space="0" w:color="auto"/>
        <w:left w:val="none" w:sz="0" w:space="0" w:color="auto"/>
        <w:bottom w:val="none" w:sz="0" w:space="0" w:color="auto"/>
        <w:right w:val="none" w:sz="0" w:space="0" w:color="auto"/>
      </w:divBdr>
    </w:div>
    <w:div w:id="942348269">
      <w:marLeft w:val="0"/>
      <w:marRight w:val="0"/>
      <w:marTop w:val="0"/>
      <w:marBottom w:val="0"/>
      <w:divBdr>
        <w:top w:val="none" w:sz="0" w:space="0" w:color="auto"/>
        <w:left w:val="none" w:sz="0" w:space="0" w:color="auto"/>
        <w:bottom w:val="none" w:sz="0" w:space="0" w:color="auto"/>
        <w:right w:val="none" w:sz="0" w:space="0" w:color="auto"/>
      </w:divBdr>
    </w:div>
    <w:div w:id="942348270">
      <w:marLeft w:val="0"/>
      <w:marRight w:val="0"/>
      <w:marTop w:val="0"/>
      <w:marBottom w:val="0"/>
      <w:divBdr>
        <w:top w:val="none" w:sz="0" w:space="0" w:color="auto"/>
        <w:left w:val="none" w:sz="0" w:space="0" w:color="auto"/>
        <w:bottom w:val="none" w:sz="0" w:space="0" w:color="auto"/>
        <w:right w:val="none" w:sz="0" w:space="0" w:color="auto"/>
      </w:divBdr>
    </w:div>
    <w:div w:id="942348271">
      <w:marLeft w:val="0"/>
      <w:marRight w:val="0"/>
      <w:marTop w:val="0"/>
      <w:marBottom w:val="0"/>
      <w:divBdr>
        <w:top w:val="none" w:sz="0" w:space="0" w:color="auto"/>
        <w:left w:val="none" w:sz="0" w:space="0" w:color="auto"/>
        <w:bottom w:val="none" w:sz="0" w:space="0" w:color="auto"/>
        <w:right w:val="none" w:sz="0" w:space="0" w:color="auto"/>
      </w:divBdr>
    </w:div>
    <w:div w:id="942348272">
      <w:marLeft w:val="0"/>
      <w:marRight w:val="0"/>
      <w:marTop w:val="0"/>
      <w:marBottom w:val="0"/>
      <w:divBdr>
        <w:top w:val="none" w:sz="0" w:space="0" w:color="auto"/>
        <w:left w:val="none" w:sz="0" w:space="0" w:color="auto"/>
        <w:bottom w:val="none" w:sz="0" w:space="0" w:color="auto"/>
        <w:right w:val="none" w:sz="0" w:space="0" w:color="auto"/>
      </w:divBdr>
    </w:div>
    <w:div w:id="1003321915">
      <w:bodyDiv w:val="1"/>
      <w:marLeft w:val="0"/>
      <w:marRight w:val="0"/>
      <w:marTop w:val="0"/>
      <w:marBottom w:val="0"/>
      <w:divBdr>
        <w:top w:val="none" w:sz="0" w:space="0" w:color="auto"/>
        <w:left w:val="none" w:sz="0" w:space="0" w:color="auto"/>
        <w:bottom w:val="none" w:sz="0" w:space="0" w:color="auto"/>
        <w:right w:val="none" w:sz="0" w:space="0" w:color="auto"/>
      </w:divBdr>
    </w:div>
    <w:div w:id="1007053806">
      <w:bodyDiv w:val="1"/>
      <w:marLeft w:val="0"/>
      <w:marRight w:val="0"/>
      <w:marTop w:val="0"/>
      <w:marBottom w:val="0"/>
      <w:divBdr>
        <w:top w:val="none" w:sz="0" w:space="0" w:color="auto"/>
        <w:left w:val="none" w:sz="0" w:space="0" w:color="auto"/>
        <w:bottom w:val="none" w:sz="0" w:space="0" w:color="auto"/>
        <w:right w:val="none" w:sz="0" w:space="0" w:color="auto"/>
      </w:divBdr>
    </w:div>
    <w:div w:id="1116556167">
      <w:bodyDiv w:val="1"/>
      <w:marLeft w:val="0"/>
      <w:marRight w:val="0"/>
      <w:marTop w:val="0"/>
      <w:marBottom w:val="0"/>
      <w:divBdr>
        <w:top w:val="none" w:sz="0" w:space="0" w:color="auto"/>
        <w:left w:val="none" w:sz="0" w:space="0" w:color="auto"/>
        <w:bottom w:val="none" w:sz="0" w:space="0" w:color="auto"/>
        <w:right w:val="none" w:sz="0" w:space="0" w:color="auto"/>
      </w:divBdr>
    </w:div>
    <w:div w:id="1121263770">
      <w:bodyDiv w:val="1"/>
      <w:marLeft w:val="0"/>
      <w:marRight w:val="0"/>
      <w:marTop w:val="0"/>
      <w:marBottom w:val="0"/>
      <w:divBdr>
        <w:top w:val="none" w:sz="0" w:space="0" w:color="auto"/>
        <w:left w:val="none" w:sz="0" w:space="0" w:color="auto"/>
        <w:bottom w:val="none" w:sz="0" w:space="0" w:color="auto"/>
        <w:right w:val="none" w:sz="0" w:space="0" w:color="auto"/>
      </w:divBdr>
    </w:div>
    <w:div w:id="1128744291">
      <w:bodyDiv w:val="1"/>
      <w:marLeft w:val="0"/>
      <w:marRight w:val="0"/>
      <w:marTop w:val="0"/>
      <w:marBottom w:val="0"/>
      <w:divBdr>
        <w:top w:val="none" w:sz="0" w:space="0" w:color="auto"/>
        <w:left w:val="none" w:sz="0" w:space="0" w:color="auto"/>
        <w:bottom w:val="none" w:sz="0" w:space="0" w:color="auto"/>
        <w:right w:val="none" w:sz="0" w:space="0" w:color="auto"/>
      </w:divBdr>
    </w:div>
    <w:div w:id="1161241040">
      <w:bodyDiv w:val="1"/>
      <w:marLeft w:val="0"/>
      <w:marRight w:val="0"/>
      <w:marTop w:val="0"/>
      <w:marBottom w:val="0"/>
      <w:divBdr>
        <w:top w:val="none" w:sz="0" w:space="0" w:color="auto"/>
        <w:left w:val="none" w:sz="0" w:space="0" w:color="auto"/>
        <w:bottom w:val="none" w:sz="0" w:space="0" w:color="auto"/>
        <w:right w:val="none" w:sz="0" w:space="0" w:color="auto"/>
      </w:divBdr>
    </w:div>
    <w:div w:id="1193500161">
      <w:bodyDiv w:val="1"/>
      <w:marLeft w:val="0"/>
      <w:marRight w:val="0"/>
      <w:marTop w:val="0"/>
      <w:marBottom w:val="0"/>
      <w:divBdr>
        <w:top w:val="none" w:sz="0" w:space="0" w:color="auto"/>
        <w:left w:val="none" w:sz="0" w:space="0" w:color="auto"/>
        <w:bottom w:val="none" w:sz="0" w:space="0" w:color="auto"/>
        <w:right w:val="none" w:sz="0" w:space="0" w:color="auto"/>
      </w:divBdr>
    </w:div>
    <w:div w:id="1251357153">
      <w:bodyDiv w:val="1"/>
      <w:marLeft w:val="0"/>
      <w:marRight w:val="0"/>
      <w:marTop w:val="0"/>
      <w:marBottom w:val="0"/>
      <w:divBdr>
        <w:top w:val="none" w:sz="0" w:space="0" w:color="auto"/>
        <w:left w:val="none" w:sz="0" w:space="0" w:color="auto"/>
        <w:bottom w:val="none" w:sz="0" w:space="0" w:color="auto"/>
        <w:right w:val="none" w:sz="0" w:space="0" w:color="auto"/>
      </w:divBdr>
    </w:div>
    <w:div w:id="1331984986">
      <w:bodyDiv w:val="1"/>
      <w:marLeft w:val="0"/>
      <w:marRight w:val="0"/>
      <w:marTop w:val="0"/>
      <w:marBottom w:val="0"/>
      <w:divBdr>
        <w:top w:val="none" w:sz="0" w:space="0" w:color="auto"/>
        <w:left w:val="none" w:sz="0" w:space="0" w:color="auto"/>
        <w:bottom w:val="none" w:sz="0" w:space="0" w:color="auto"/>
        <w:right w:val="none" w:sz="0" w:space="0" w:color="auto"/>
      </w:divBdr>
    </w:div>
    <w:div w:id="1336495879">
      <w:bodyDiv w:val="1"/>
      <w:marLeft w:val="0"/>
      <w:marRight w:val="0"/>
      <w:marTop w:val="0"/>
      <w:marBottom w:val="0"/>
      <w:divBdr>
        <w:top w:val="none" w:sz="0" w:space="0" w:color="auto"/>
        <w:left w:val="none" w:sz="0" w:space="0" w:color="auto"/>
        <w:bottom w:val="none" w:sz="0" w:space="0" w:color="auto"/>
        <w:right w:val="none" w:sz="0" w:space="0" w:color="auto"/>
      </w:divBdr>
    </w:div>
    <w:div w:id="1340236750">
      <w:bodyDiv w:val="1"/>
      <w:marLeft w:val="0"/>
      <w:marRight w:val="0"/>
      <w:marTop w:val="0"/>
      <w:marBottom w:val="0"/>
      <w:divBdr>
        <w:top w:val="none" w:sz="0" w:space="0" w:color="auto"/>
        <w:left w:val="none" w:sz="0" w:space="0" w:color="auto"/>
        <w:bottom w:val="none" w:sz="0" w:space="0" w:color="auto"/>
        <w:right w:val="none" w:sz="0" w:space="0" w:color="auto"/>
      </w:divBdr>
    </w:div>
    <w:div w:id="1393894485">
      <w:bodyDiv w:val="1"/>
      <w:marLeft w:val="0"/>
      <w:marRight w:val="0"/>
      <w:marTop w:val="0"/>
      <w:marBottom w:val="0"/>
      <w:divBdr>
        <w:top w:val="none" w:sz="0" w:space="0" w:color="auto"/>
        <w:left w:val="none" w:sz="0" w:space="0" w:color="auto"/>
        <w:bottom w:val="none" w:sz="0" w:space="0" w:color="auto"/>
        <w:right w:val="none" w:sz="0" w:space="0" w:color="auto"/>
      </w:divBdr>
    </w:div>
    <w:div w:id="1457724650">
      <w:bodyDiv w:val="1"/>
      <w:marLeft w:val="0"/>
      <w:marRight w:val="0"/>
      <w:marTop w:val="0"/>
      <w:marBottom w:val="0"/>
      <w:divBdr>
        <w:top w:val="none" w:sz="0" w:space="0" w:color="auto"/>
        <w:left w:val="none" w:sz="0" w:space="0" w:color="auto"/>
        <w:bottom w:val="none" w:sz="0" w:space="0" w:color="auto"/>
        <w:right w:val="none" w:sz="0" w:space="0" w:color="auto"/>
      </w:divBdr>
    </w:div>
    <w:div w:id="1493717060">
      <w:bodyDiv w:val="1"/>
      <w:marLeft w:val="0"/>
      <w:marRight w:val="0"/>
      <w:marTop w:val="0"/>
      <w:marBottom w:val="0"/>
      <w:divBdr>
        <w:top w:val="none" w:sz="0" w:space="0" w:color="auto"/>
        <w:left w:val="none" w:sz="0" w:space="0" w:color="auto"/>
        <w:bottom w:val="none" w:sz="0" w:space="0" w:color="auto"/>
        <w:right w:val="none" w:sz="0" w:space="0" w:color="auto"/>
      </w:divBdr>
    </w:div>
    <w:div w:id="1523740368">
      <w:bodyDiv w:val="1"/>
      <w:marLeft w:val="0"/>
      <w:marRight w:val="0"/>
      <w:marTop w:val="0"/>
      <w:marBottom w:val="0"/>
      <w:divBdr>
        <w:top w:val="none" w:sz="0" w:space="0" w:color="auto"/>
        <w:left w:val="none" w:sz="0" w:space="0" w:color="auto"/>
        <w:bottom w:val="none" w:sz="0" w:space="0" w:color="auto"/>
        <w:right w:val="none" w:sz="0" w:space="0" w:color="auto"/>
      </w:divBdr>
    </w:div>
    <w:div w:id="1542354545">
      <w:bodyDiv w:val="1"/>
      <w:marLeft w:val="0"/>
      <w:marRight w:val="0"/>
      <w:marTop w:val="0"/>
      <w:marBottom w:val="0"/>
      <w:divBdr>
        <w:top w:val="none" w:sz="0" w:space="0" w:color="auto"/>
        <w:left w:val="none" w:sz="0" w:space="0" w:color="auto"/>
        <w:bottom w:val="none" w:sz="0" w:space="0" w:color="auto"/>
        <w:right w:val="none" w:sz="0" w:space="0" w:color="auto"/>
      </w:divBdr>
    </w:div>
    <w:div w:id="1585258356">
      <w:bodyDiv w:val="1"/>
      <w:marLeft w:val="0"/>
      <w:marRight w:val="0"/>
      <w:marTop w:val="0"/>
      <w:marBottom w:val="0"/>
      <w:divBdr>
        <w:top w:val="none" w:sz="0" w:space="0" w:color="auto"/>
        <w:left w:val="none" w:sz="0" w:space="0" w:color="auto"/>
        <w:bottom w:val="none" w:sz="0" w:space="0" w:color="auto"/>
        <w:right w:val="none" w:sz="0" w:space="0" w:color="auto"/>
      </w:divBdr>
    </w:div>
    <w:div w:id="1622149385">
      <w:bodyDiv w:val="1"/>
      <w:marLeft w:val="0"/>
      <w:marRight w:val="0"/>
      <w:marTop w:val="0"/>
      <w:marBottom w:val="0"/>
      <w:divBdr>
        <w:top w:val="none" w:sz="0" w:space="0" w:color="auto"/>
        <w:left w:val="none" w:sz="0" w:space="0" w:color="auto"/>
        <w:bottom w:val="none" w:sz="0" w:space="0" w:color="auto"/>
        <w:right w:val="none" w:sz="0" w:space="0" w:color="auto"/>
      </w:divBdr>
    </w:div>
    <w:div w:id="1640568350">
      <w:bodyDiv w:val="1"/>
      <w:marLeft w:val="0"/>
      <w:marRight w:val="0"/>
      <w:marTop w:val="0"/>
      <w:marBottom w:val="0"/>
      <w:divBdr>
        <w:top w:val="none" w:sz="0" w:space="0" w:color="auto"/>
        <w:left w:val="none" w:sz="0" w:space="0" w:color="auto"/>
        <w:bottom w:val="none" w:sz="0" w:space="0" w:color="auto"/>
        <w:right w:val="none" w:sz="0" w:space="0" w:color="auto"/>
      </w:divBdr>
    </w:div>
    <w:div w:id="1642150307">
      <w:bodyDiv w:val="1"/>
      <w:marLeft w:val="0"/>
      <w:marRight w:val="0"/>
      <w:marTop w:val="0"/>
      <w:marBottom w:val="0"/>
      <w:divBdr>
        <w:top w:val="none" w:sz="0" w:space="0" w:color="auto"/>
        <w:left w:val="none" w:sz="0" w:space="0" w:color="auto"/>
        <w:bottom w:val="none" w:sz="0" w:space="0" w:color="auto"/>
        <w:right w:val="none" w:sz="0" w:space="0" w:color="auto"/>
      </w:divBdr>
    </w:div>
    <w:div w:id="1653872342">
      <w:bodyDiv w:val="1"/>
      <w:marLeft w:val="0"/>
      <w:marRight w:val="0"/>
      <w:marTop w:val="0"/>
      <w:marBottom w:val="0"/>
      <w:divBdr>
        <w:top w:val="none" w:sz="0" w:space="0" w:color="auto"/>
        <w:left w:val="none" w:sz="0" w:space="0" w:color="auto"/>
        <w:bottom w:val="none" w:sz="0" w:space="0" w:color="auto"/>
        <w:right w:val="none" w:sz="0" w:space="0" w:color="auto"/>
      </w:divBdr>
    </w:div>
    <w:div w:id="1677465703">
      <w:bodyDiv w:val="1"/>
      <w:marLeft w:val="0"/>
      <w:marRight w:val="0"/>
      <w:marTop w:val="0"/>
      <w:marBottom w:val="0"/>
      <w:divBdr>
        <w:top w:val="none" w:sz="0" w:space="0" w:color="auto"/>
        <w:left w:val="none" w:sz="0" w:space="0" w:color="auto"/>
        <w:bottom w:val="none" w:sz="0" w:space="0" w:color="auto"/>
        <w:right w:val="none" w:sz="0" w:space="0" w:color="auto"/>
      </w:divBdr>
    </w:div>
    <w:div w:id="1697585582">
      <w:bodyDiv w:val="1"/>
      <w:marLeft w:val="0"/>
      <w:marRight w:val="0"/>
      <w:marTop w:val="0"/>
      <w:marBottom w:val="0"/>
      <w:divBdr>
        <w:top w:val="none" w:sz="0" w:space="0" w:color="auto"/>
        <w:left w:val="none" w:sz="0" w:space="0" w:color="auto"/>
        <w:bottom w:val="none" w:sz="0" w:space="0" w:color="auto"/>
        <w:right w:val="none" w:sz="0" w:space="0" w:color="auto"/>
      </w:divBdr>
    </w:div>
    <w:div w:id="1724593497">
      <w:bodyDiv w:val="1"/>
      <w:marLeft w:val="0"/>
      <w:marRight w:val="0"/>
      <w:marTop w:val="0"/>
      <w:marBottom w:val="0"/>
      <w:divBdr>
        <w:top w:val="none" w:sz="0" w:space="0" w:color="auto"/>
        <w:left w:val="none" w:sz="0" w:space="0" w:color="auto"/>
        <w:bottom w:val="none" w:sz="0" w:space="0" w:color="auto"/>
        <w:right w:val="none" w:sz="0" w:space="0" w:color="auto"/>
      </w:divBdr>
    </w:div>
    <w:div w:id="1750535552">
      <w:bodyDiv w:val="1"/>
      <w:marLeft w:val="0"/>
      <w:marRight w:val="0"/>
      <w:marTop w:val="0"/>
      <w:marBottom w:val="0"/>
      <w:divBdr>
        <w:top w:val="none" w:sz="0" w:space="0" w:color="auto"/>
        <w:left w:val="none" w:sz="0" w:space="0" w:color="auto"/>
        <w:bottom w:val="none" w:sz="0" w:space="0" w:color="auto"/>
        <w:right w:val="none" w:sz="0" w:space="0" w:color="auto"/>
      </w:divBdr>
    </w:div>
    <w:div w:id="1771504315">
      <w:bodyDiv w:val="1"/>
      <w:marLeft w:val="0"/>
      <w:marRight w:val="0"/>
      <w:marTop w:val="0"/>
      <w:marBottom w:val="0"/>
      <w:divBdr>
        <w:top w:val="none" w:sz="0" w:space="0" w:color="auto"/>
        <w:left w:val="none" w:sz="0" w:space="0" w:color="auto"/>
        <w:bottom w:val="none" w:sz="0" w:space="0" w:color="auto"/>
        <w:right w:val="none" w:sz="0" w:space="0" w:color="auto"/>
      </w:divBdr>
    </w:div>
    <w:div w:id="1998528996">
      <w:bodyDiv w:val="1"/>
      <w:marLeft w:val="0"/>
      <w:marRight w:val="0"/>
      <w:marTop w:val="0"/>
      <w:marBottom w:val="0"/>
      <w:divBdr>
        <w:top w:val="none" w:sz="0" w:space="0" w:color="auto"/>
        <w:left w:val="none" w:sz="0" w:space="0" w:color="auto"/>
        <w:bottom w:val="none" w:sz="0" w:space="0" w:color="auto"/>
        <w:right w:val="none" w:sz="0" w:space="0" w:color="auto"/>
      </w:divBdr>
    </w:div>
    <w:div w:id="2009938856">
      <w:bodyDiv w:val="1"/>
      <w:marLeft w:val="0"/>
      <w:marRight w:val="0"/>
      <w:marTop w:val="0"/>
      <w:marBottom w:val="0"/>
      <w:divBdr>
        <w:top w:val="none" w:sz="0" w:space="0" w:color="auto"/>
        <w:left w:val="none" w:sz="0" w:space="0" w:color="auto"/>
        <w:bottom w:val="none" w:sz="0" w:space="0" w:color="auto"/>
        <w:right w:val="none" w:sz="0" w:space="0" w:color="auto"/>
      </w:divBdr>
    </w:div>
    <w:div w:id="2051103680">
      <w:bodyDiv w:val="1"/>
      <w:marLeft w:val="0"/>
      <w:marRight w:val="0"/>
      <w:marTop w:val="0"/>
      <w:marBottom w:val="0"/>
      <w:divBdr>
        <w:top w:val="none" w:sz="0" w:space="0" w:color="auto"/>
        <w:left w:val="none" w:sz="0" w:space="0" w:color="auto"/>
        <w:bottom w:val="none" w:sz="0" w:space="0" w:color="auto"/>
        <w:right w:val="none" w:sz="0" w:space="0" w:color="auto"/>
      </w:divBdr>
    </w:div>
    <w:div w:id="2055687822">
      <w:bodyDiv w:val="1"/>
      <w:marLeft w:val="0"/>
      <w:marRight w:val="0"/>
      <w:marTop w:val="0"/>
      <w:marBottom w:val="0"/>
      <w:divBdr>
        <w:top w:val="none" w:sz="0" w:space="0" w:color="auto"/>
        <w:left w:val="none" w:sz="0" w:space="0" w:color="auto"/>
        <w:bottom w:val="none" w:sz="0" w:space="0" w:color="auto"/>
        <w:right w:val="none" w:sz="0" w:space="0" w:color="auto"/>
      </w:divBdr>
    </w:div>
    <w:div w:id="2073772666">
      <w:bodyDiv w:val="1"/>
      <w:marLeft w:val="0"/>
      <w:marRight w:val="0"/>
      <w:marTop w:val="0"/>
      <w:marBottom w:val="0"/>
      <w:divBdr>
        <w:top w:val="none" w:sz="0" w:space="0" w:color="auto"/>
        <w:left w:val="none" w:sz="0" w:space="0" w:color="auto"/>
        <w:bottom w:val="none" w:sz="0" w:space="0" w:color="auto"/>
        <w:right w:val="none" w:sz="0" w:space="0" w:color="auto"/>
      </w:divBdr>
    </w:div>
    <w:div w:id="2136673135">
      <w:bodyDiv w:val="1"/>
      <w:marLeft w:val="0"/>
      <w:marRight w:val="0"/>
      <w:marTop w:val="0"/>
      <w:marBottom w:val="0"/>
      <w:divBdr>
        <w:top w:val="none" w:sz="0" w:space="0" w:color="auto"/>
        <w:left w:val="none" w:sz="0" w:space="0" w:color="auto"/>
        <w:bottom w:val="none" w:sz="0" w:space="0" w:color="auto"/>
        <w:right w:val="none" w:sz="0" w:space="0" w:color="auto"/>
      </w:divBdr>
    </w:div>
    <w:div w:id="214134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11.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0.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header" Target="header1.xml"/><Relationship Id="rId10" Type="http://schemas.openxmlformats.org/officeDocument/2006/relationships/image" Target="media/image13.jpeg"/><Relationship Id="rId19" Type="http://schemas.openxmlformats.org/officeDocument/2006/relationships/image" Target="media/image9.jpeg"/><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image" Target="media/image12.jpeg"/><Relationship Id="rId27" Type="http://schemas.openxmlformats.org/officeDocument/2006/relationships/footer" Target="footer1.xml"/><Relationship Id="rId30" Type="http://schemas.openxmlformats.org/officeDocument/2006/relationships/image" Target="media/image1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F967C-5ECB-4B06-8539-5223F9366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8773</Words>
  <Characters>48252</Characters>
  <Application>Microsoft Office Word</Application>
  <DocSecurity>0</DocSecurity>
  <Lines>402</Lines>
  <Paragraphs>113</Paragraphs>
  <ScaleCrop>false</ScaleCrop>
  <HeadingPairs>
    <vt:vector size="2" baseType="variant">
      <vt:variant>
        <vt:lpstr>Titre</vt:lpstr>
      </vt:variant>
      <vt:variant>
        <vt:i4>1</vt:i4>
      </vt:variant>
    </vt:vector>
  </HeadingPairs>
  <TitlesOfParts>
    <vt:vector size="1" baseType="lpstr">
      <vt:lpstr>Dossier de demande d’aide européenne</vt:lpstr>
    </vt:vector>
  </TitlesOfParts>
  <Company>Conseil regional Aquitaine</Company>
  <LinksUpToDate>false</LinksUpToDate>
  <CharactersWithSpaces>56912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demande d’aide européenne</dc:title>
  <dc:creator>mossardm-stg</dc:creator>
  <cp:lastModifiedBy>Nadia Bigre</cp:lastModifiedBy>
  <cp:revision>4</cp:revision>
  <cp:lastPrinted>2018-03-26T06:31:00Z</cp:lastPrinted>
  <dcterms:created xsi:type="dcterms:W3CDTF">2018-03-26T06:23:00Z</dcterms:created>
  <dcterms:modified xsi:type="dcterms:W3CDTF">2018-03-26T06:32:00Z</dcterms:modified>
</cp:coreProperties>
</file>